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C767E" w14:textId="34C670E6" w:rsidR="00123473" w:rsidRPr="001900CC" w:rsidRDefault="004D5C30" w:rsidP="00F82EBA">
      <w:pPr>
        <w:jc w:val="center"/>
        <w:rPr>
          <w:b/>
          <w:color w:val="0070C0"/>
          <w:sz w:val="24"/>
          <w:szCs w:val="24"/>
        </w:rPr>
      </w:pPr>
      <w:bookmarkStart w:id="0" w:name="_Toc380671098"/>
      <w:r w:rsidRPr="001900CC">
        <w:rPr>
          <w:b/>
          <w:sz w:val="24"/>
          <w:szCs w:val="24"/>
        </w:rPr>
        <w:t>Příloha č.</w:t>
      </w:r>
      <w:r w:rsidRPr="001900CC">
        <w:rPr>
          <w:sz w:val="24"/>
          <w:szCs w:val="24"/>
          <w:lang w:eastAsia="en-US" w:bidi="en-US"/>
        </w:rPr>
        <w:t xml:space="preserve"> </w:t>
      </w:r>
      <w:r w:rsidR="005921CB" w:rsidRPr="001900CC">
        <w:rPr>
          <w:b/>
          <w:sz w:val="24"/>
          <w:szCs w:val="24"/>
          <w:lang w:eastAsia="en-US" w:bidi="en-US"/>
        </w:rPr>
        <w:t>3a</w:t>
      </w:r>
      <w:r w:rsidRPr="001900CC">
        <w:rPr>
          <w:b/>
          <w:sz w:val="24"/>
          <w:szCs w:val="24"/>
        </w:rPr>
        <w:t xml:space="preserve"> dokumentace</w:t>
      </w:r>
      <w:r w:rsidR="004E51C4" w:rsidRPr="001900CC">
        <w:rPr>
          <w:b/>
          <w:sz w:val="24"/>
          <w:szCs w:val="24"/>
        </w:rPr>
        <w:t xml:space="preserve"> zadávacího řízení</w:t>
      </w:r>
    </w:p>
    <w:p w14:paraId="725AB0C3" w14:textId="77777777" w:rsidR="00123473" w:rsidRPr="001900CC" w:rsidRDefault="001814AC" w:rsidP="0095688C">
      <w:pPr>
        <w:spacing w:before="240" w:after="240"/>
        <w:contextualSpacing/>
        <w:jc w:val="center"/>
        <w:rPr>
          <w:b/>
          <w:color w:val="000000"/>
          <w:sz w:val="24"/>
          <w:szCs w:val="24"/>
        </w:rPr>
      </w:pPr>
      <w:r w:rsidRPr="001900CC">
        <w:rPr>
          <w:b/>
          <w:color w:val="000000"/>
          <w:sz w:val="24"/>
          <w:szCs w:val="24"/>
        </w:rPr>
        <w:t>-</w:t>
      </w:r>
    </w:p>
    <w:p w14:paraId="1C3C25BF" w14:textId="4B11E3A0" w:rsidR="004D5C30" w:rsidRPr="001900CC" w:rsidRDefault="00123473" w:rsidP="0095688C">
      <w:pPr>
        <w:spacing w:before="240" w:after="480"/>
        <w:jc w:val="center"/>
        <w:rPr>
          <w:b/>
          <w:sz w:val="24"/>
          <w:szCs w:val="24"/>
        </w:rPr>
      </w:pPr>
      <w:r w:rsidRPr="001900CC">
        <w:rPr>
          <w:b/>
          <w:sz w:val="24"/>
          <w:szCs w:val="24"/>
        </w:rPr>
        <w:t>N</w:t>
      </w:r>
      <w:r w:rsidR="004D5C30" w:rsidRPr="001900CC">
        <w:rPr>
          <w:b/>
          <w:sz w:val="24"/>
          <w:szCs w:val="24"/>
        </w:rPr>
        <w:t xml:space="preserve">ávrh </w:t>
      </w:r>
      <w:r w:rsidR="001900CC" w:rsidRPr="001900CC">
        <w:rPr>
          <w:b/>
          <w:sz w:val="24"/>
          <w:szCs w:val="24"/>
        </w:rPr>
        <w:t>S</w:t>
      </w:r>
      <w:r w:rsidR="004D5C30" w:rsidRPr="001900CC">
        <w:rPr>
          <w:b/>
          <w:sz w:val="24"/>
          <w:szCs w:val="24"/>
        </w:rPr>
        <w:t>mlouvy</w:t>
      </w:r>
      <w:bookmarkStart w:id="1" w:name="fddfs"/>
      <w:bookmarkEnd w:id="1"/>
      <w:r w:rsidR="002E507B" w:rsidRPr="001900CC">
        <w:rPr>
          <w:b/>
          <w:sz w:val="24"/>
          <w:szCs w:val="24"/>
        </w:rPr>
        <w:t xml:space="preserve"> na dodávku</w:t>
      </w:r>
    </w:p>
    <w:p w14:paraId="4A80E26F" w14:textId="5DC2E1E3" w:rsidR="004D5C30" w:rsidRPr="00044FCE" w:rsidRDefault="002E507B" w:rsidP="0095688C">
      <w:pPr>
        <w:keepNext/>
        <w:spacing w:before="240" w:after="480"/>
        <w:jc w:val="center"/>
        <w:rPr>
          <w:b/>
          <w:sz w:val="28"/>
          <w:szCs w:val="28"/>
          <w:lang w:eastAsia="en-US" w:bidi="en-US"/>
        </w:rPr>
      </w:pPr>
      <w:r>
        <w:rPr>
          <w:b/>
          <w:bCs/>
          <w:color w:val="000000"/>
          <w:sz w:val="28"/>
          <w:szCs w:val="28"/>
        </w:rPr>
        <w:t>S</w:t>
      </w:r>
      <w:r w:rsidR="00A11041" w:rsidRPr="00044FCE">
        <w:rPr>
          <w:b/>
          <w:bCs/>
          <w:color w:val="000000"/>
          <w:sz w:val="28"/>
          <w:szCs w:val="28"/>
        </w:rPr>
        <w:t>mlouva</w:t>
      </w:r>
      <w:r w:rsidR="00B85ECF" w:rsidRPr="00044FCE">
        <w:rPr>
          <w:b/>
          <w:bCs/>
          <w:color w:val="000000"/>
          <w:sz w:val="28"/>
          <w:szCs w:val="28"/>
        </w:rPr>
        <w:t xml:space="preserve"> na dodávku</w:t>
      </w:r>
    </w:p>
    <w:p w14:paraId="4D7B9231" w14:textId="5DC2E1E3" w:rsidR="004D5C30" w:rsidRPr="00044FCE" w:rsidRDefault="00245103" w:rsidP="001900CC">
      <w:pPr>
        <w:pStyle w:val="Nadpis1"/>
        <w:keepLines w:val="0"/>
        <w:numPr>
          <w:ilvl w:val="0"/>
          <w:numId w:val="0"/>
        </w:numPr>
        <w:rPr>
          <w:szCs w:val="22"/>
        </w:rPr>
      </w:pPr>
      <w:bookmarkStart w:id="2" w:name="_Toc383117509"/>
      <w:bookmarkStart w:id="3" w:name="_Ref448914002"/>
      <w:bookmarkStart w:id="4" w:name="_Toc177717640"/>
      <w:bookmarkStart w:id="5" w:name="_Toc185618483"/>
      <w:r w:rsidRPr="002941B5">
        <w:rPr>
          <w:szCs w:val="22"/>
        </w:rPr>
        <w:t>SMLUVNÍ STRANY</w:t>
      </w:r>
      <w:bookmarkEnd w:id="2"/>
      <w:bookmarkEnd w:id="3"/>
      <w:bookmarkEnd w:id="4"/>
      <w:bookmarkEnd w:id="5"/>
    </w:p>
    <w:p w14:paraId="707C89A5" w14:textId="676DD713" w:rsidR="006D4F2D" w:rsidRPr="001900CC" w:rsidRDefault="00D33BC2" w:rsidP="001900CC">
      <w:pPr>
        <w:keepNext/>
        <w:ind w:firstLine="567"/>
        <w:rPr>
          <w:b/>
          <w:color w:val="000000"/>
          <w:szCs w:val="22"/>
        </w:rPr>
      </w:pPr>
      <w:r w:rsidRPr="001900CC">
        <w:rPr>
          <w:b/>
          <w:color w:val="000000"/>
          <w:szCs w:val="22"/>
        </w:rPr>
        <w:t>Objednatel</w:t>
      </w:r>
    </w:p>
    <w:p w14:paraId="74B95FAC" w14:textId="77777777" w:rsidR="006D4F2D" w:rsidRPr="00044FCE" w:rsidRDefault="006D4F2D" w:rsidP="00EA329E">
      <w:pPr>
        <w:pStyle w:val="Odstavecseseznamem"/>
        <w:keepNext/>
        <w:ind w:left="426"/>
        <w:rPr>
          <w:rFonts w:ascii="Calibri" w:hAnsi="Calibri"/>
          <w:b/>
          <w:color w:val="000000"/>
          <w:sz w:val="22"/>
          <w:szCs w:val="22"/>
        </w:rPr>
      </w:pPr>
    </w:p>
    <w:p w14:paraId="3B8FF961" w14:textId="77777777" w:rsidR="001900CC" w:rsidRPr="00707F6C" w:rsidRDefault="001900CC" w:rsidP="001900CC">
      <w:pPr>
        <w:ind w:left="567"/>
        <w:jc w:val="both"/>
        <w:rPr>
          <w:b/>
          <w:szCs w:val="22"/>
          <w:lang w:eastAsia="en-US" w:bidi="en-US"/>
        </w:rPr>
      </w:pPr>
      <w:r w:rsidRPr="005F531C">
        <w:rPr>
          <w:b/>
          <w:szCs w:val="22"/>
          <w:lang w:eastAsia="en-US" w:bidi="en-US"/>
        </w:rPr>
        <w:t>Státní zemědělský intervenční fond</w:t>
      </w:r>
    </w:p>
    <w:p w14:paraId="1D5EDEF9" w14:textId="77777777" w:rsidR="001900CC" w:rsidRDefault="001900CC" w:rsidP="001900CC">
      <w:pPr>
        <w:ind w:left="567"/>
        <w:jc w:val="both"/>
        <w:rPr>
          <w:szCs w:val="22"/>
          <w:lang w:eastAsia="en-US" w:bidi="en-US"/>
        </w:rPr>
      </w:pPr>
      <w:r w:rsidRPr="00707F6C">
        <w:rPr>
          <w:color w:val="000000"/>
          <w:szCs w:val="22"/>
        </w:rPr>
        <w:t>IČO:</w:t>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Pr="007F1861">
        <w:rPr>
          <w:lang w:bidi="en-US"/>
        </w:rPr>
        <w:t>48133981</w:t>
      </w:r>
    </w:p>
    <w:p w14:paraId="5B9CBD0A" w14:textId="77777777" w:rsidR="001900CC" w:rsidRPr="00707F6C" w:rsidRDefault="001900CC" w:rsidP="001900CC">
      <w:pPr>
        <w:ind w:left="567"/>
        <w:jc w:val="both"/>
        <w:rPr>
          <w:color w:val="000000"/>
          <w:szCs w:val="22"/>
        </w:rPr>
      </w:pPr>
      <w:r>
        <w:rPr>
          <w:color w:val="000000"/>
          <w:szCs w:val="22"/>
        </w:rPr>
        <w:t>DIČ:</w:t>
      </w:r>
      <w:r>
        <w:rPr>
          <w:color w:val="000000"/>
          <w:szCs w:val="22"/>
        </w:rPr>
        <w:tab/>
      </w:r>
      <w:r>
        <w:rPr>
          <w:color w:val="000000"/>
          <w:szCs w:val="22"/>
        </w:rPr>
        <w:tab/>
      </w:r>
      <w:r>
        <w:rPr>
          <w:color w:val="000000"/>
          <w:szCs w:val="22"/>
        </w:rPr>
        <w:tab/>
      </w:r>
      <w:r>
        <w:rPr>
          <w:color w:val="000000"/>
          <w:szCs w:val="22"/>
        </w:rPr>
        <w:tab/>
      </w:r>
      <w:r>
        <w:rPr>
          <w:color w:val="000000"/>
          <w:szCs w:val="22"/>
        </w:rPr>
        <w:tab/>
      </w:r>
      <w:r w:rsidRPr="0029264A">
        <w:rPr>
          <w:color w:val="000000"/>
          <w:szCs w:val="22"/>
        </w:rPr>
        <w:t>CZ</w:t>
      </w:r>
      <w:r w:rsidRPr="007F1861">
        <w:rPr>
          <w:lang w:bidi="en-US"/>
        </w:rPr>
        <w:t>48133981</w:t>
      </w:r>
    </w:p>
    <w:p w14:paraId="270D0685" w14:textId="77777777" w:rsidR="001900CC" w:rsidRPr="00707F6C" w:rsidRDefault="001900CC" w:rsidP="001900CC">
      <w:pPr>
        <w:ind w:left="4248" w:hanging="3681"/>
        <w:jc w:val="both"/>
        <w:rPr>
          <w:bCs/>
          <w:color w:val="000000"/>
          <w:szCs w:val="22"/>
        </w:rPr>
      </w:pPr>
      <w:r w:rsidRPr="00707F6C">
        <w:rPr>
          <w:szCs w:val="22"/>
        </w:rPr>
        <w:t xml:space="preserve">se sídlem: </w:t>
      </w:r>
      <w:r w:rsidRPr="00707F6C">
        <w:rPr>
          <w:szCs w:val="22"/>
        </w:rPr>
        <w:tab/>
      </w:r>
      <w:r w:rsidRPr="004E0EC8">
        <w:rPr>
          <w:lang w:bidi="en-US"/>
        </w:rPr>
        <w:t>Ve Smečkách 801/33, Nové Město, 110 00 Praha 1</w:t>
      </w:r>
    </w:p>
    <w:p w14:paraId="39BFE6A5" w14:textId="77777777" w:rsidR="001900CC" w:rsidRDefault="001900CC" w:rsidP="001900CC">
      <w:pPr>
        <w:ind w:left="4248" w:hanging="3681"/>
        <w:jc w:val="both"/>
        <w:rPr>
          <w:szCs w:val="22"/>
        </w:rPr>
      </w:pPr>
      <w:r w:rsidRPr="00707F6C">
        <w:rPr>
          <w:szCs w:val="22"/>
        </w:rPr>
        <w:t xml:space="preserve">zastoupený: </w:t>
      </w:r>
      <w:r w:rsidRPr="00707F6C">
        <w:rPr>
          <w:szCs w:val="22"/>
        </w:rPr>
        <w:tab/>
      </w:r>
      <w:r w:rsidRPr="005F531C">
        <w:rPr>
          <w:szCs w:val="22"/>
        </w:rPr>
        <w:t xml:space="preserve">Ing. </w:t>
      </w:r>
      <w:r>
        <w:rPr>
          <w:szCs w:val="22"/>
        </w:rPr>
        <w:t>Petrem Dlouhým</w:t>
      </w:r>
      <w:r w:rsidRPr="005F531C">
        <w:rPr>
          <w:szCs w:val="22"/>
        </w:rPr>
        <w:t>, MBA, generálním ředitelem</w:t>
      </w:r>
    </w:p>
    <w:p w14:paraId="120028FA" w14:textId="77777777" w:rsidR="001900CC" w:rsidRPr="0029264A" w:rsidRDefault="001900CC" w:rsidP="001900CC">
      <w:pPr>
        <w:ind w:left="567"/>
        <w:jc w:val="both"/>
        <w:rPr>
          <w:szCs w:val="22"/>
        </w:rPr>
      </w:pPr>
      <w:r w:rsidRPr="0029264A">
        <w:rPr>
          <w:szCs w:val="22"/>
        </w:rPr>
        <w:t>plátce DPH:</w:t>
      </w:r>
      <w:r w:rsidRPr="0029264A">
        <w:rPr>
          <w:szCs w:val="22"/>
        </w:rPr>
        <w:tab/>
      </w:r>
      <w:r w:rsidRPr="0029264A">
        <w:rPr>
          <w:szCs w:val="22"/>
        </w:rPr>
        <w:tab/>
      </w:r>
      <w:r w:rsidRPr="0029264A">
        <w:rPr>
          <w:szCs w:val="22"/>
        </w:rPr>
        <w:tab/>
      </w:r>
      <w:r w:rsidRPr="0029264A">
        <w:rPr>
          <w:szCs w:val="22"/>
        </w:rPr>
        <w:tab/>
        <w:t>ANO</w:t>
      </w:r>
    </w:p>
    <w:p w14:paraId="2B30BAEA" w14:textId="77777777" w:rsidR="001900CC" w:rsidRPr="00A62C95" w:rsidRDefault="001900CC" w:rsidP="001900CC">
      <w:pPr>
        <w:ind w:left="567"/>
        <w:jc w:val="both"/>
        <w:rPr>
          <w:szCs w:val="22"/>
        </w:rPr>
      </w:pPr>
      <w:r w:rsidRPr="0029264A">
        <w:rPr>
          <w:color w:val="000000"/>
          <w:szCs w:val="22"/>
        </w:rPr>
        <w:t xml:space="preserve">bankovní spojení (číslo účtu): </w:t>
      </w:r>
      <w:r w:rsidRPr="0029264A">
        <w:rPr>
          <w:color w:val="000000"/>
          <w:szCs w:val="22"/>
        </w:rPr>
        <w:tab/>
      </w:r>
      <w:r w:rsidRPr="00EA14FB">
        <w:rPr>
          <w:color w:val="000000"/>
          <w:szCs w:val="22"/>
        </w:rPr>
        <w:tab/>
      </w:r>
      <w:r w:rsidRPr="00892641">
        <w:rPr>
          <w:rFonts w:asciiTheme="minorHAnsi" w:hAnsiTheme="minorHAnsi" w:cstheme="minorHAnsi"/>
        </w:rPr>
        <w:t>000-3926001/0710</w:t>
      </w:r>
    </w:p>
    <w:p w14:paraId="077F706A" w14:textId="77777777" w:rsidR="001900CC" w:rsidRPr="00A62C95" w:rsidRDefault="001900CC" w:rsidP="001900CC">
      <w:pPr>
        <w:ind w:left="567"/>
        <w:jc w:val="both"/>
        <w:rPr>
          <w:rFonts w:cstheme="minorHAnsi"/>
          <w:lang w:bidi="en-US"/>
        </w:rPr>
      </w:pPr>
      <w:r w:rsidRPr="00A62C95">
        <w:rPr>
          <w:rFonts w:cstheme="minorHAnsi"/>
          <w:lang w:bidi="en-US"/>
        </w:rPr>
        <w:t>telefon:</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FA0855">
        <w:rPr>
          <w:rFonts w:asciiTheme="minorHAnsi" w:hAnsiTheme="minorHAnsi" w:cstheme="minorHAnsi"/>
        </w:rPr>
        <w:t>+420 222 871</w:t>
      </w:r>
      <w:r>
        <w:rPr>
          <w:rFonts w:asciiTheme="minorHAnsi" w:hAnsiTheme="minorHAnsi" w:cstheme="minorHAnsi"/>
        </w:rPr>
        <w:t> </w:t>
      </w:r>
      <w:r w:rsidRPr="00FA0855">
        <w:rPr>
          <w:rFonts w:asciiTheme="minorHAnsi" w:hAnsiTheme="minorHAnsi" w:cstheme="minorHAnsi"/>
        </w:rPr>
        <w:t>871</w:t>
      </w:r>
    </w:p>
    <w:p w14:paraId="3F0837F9" w14:textId="77777777" w:rsidR="001900CC" w:rsidRPr="0029264A" w:rsidRDefault="001900CC" w:rsidP="001900CC">
      <w:pPr>
        <w:ind w:left="567"/>
        <w:jc w:val="both"/>
        <w:rPr>
          <w:rFonts w:cstheme="minorHAnsi"/>
          <w:lang w:bidi="en-US"/>
        </w:rPr>
      </w:pPr>
      <w:r w:rsidRPr="00A62C95">
        <w:rPr>
          <w:rFonts w:cstheme="minorHAnsi"/>
          <w:lang w:bidi="en-US"/>
        </w:rPr>
        <w:t xml:space="preserve">e-mail: </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FA0855">
        <w:rPr>
          <w:rFonts w:asciiTheme="minorHAnsi" w:hAnsiTheme="minorHAnsi" w:cstheme="minorHAnsi"/>
        </w:rPr>
        <w:t>info@szif.cz</w:t>
      </w:r>
    </w:p>
    <w:p w14:paraId="6F9173F5" w14:textId="39581E67" w:rsidR="00CA0A43" w:rsidRPr="00044FCE" w:rsidRDefault="001900CC" w:rsidP="001900CC">
      <w:pPr>
        <w:ind w:firstLine="567"/>
        <w:rPr>
          <w:color w:val="000000"/>
          <w:szCs w:val="22"/>
        </w:rPr>
      </w:pPr>
      <w:r w:rsidRPr="0029264A">
        <w:rPr>
          <w:rFonts w:cstheme="minorHAnsi"/>
          <w:lang w:bidi="en-US"/>
        </w:rPr>
        <w:t>ID datové schránky:</w:t>
      </w:r>
      <w:r w:rsidRPr="0029264A">
        <w:rPr>
          <w:rFonts w:cstheme="minorHAnsi"/>
          <w:lang w:bidi="en-US"/>
        </w:rPr>
        <w:tab/>
      </w:r>
      <w:r w:rsidRPr="0029264A">
        <w:rPr>
          <w:rFonts w:cstheme="minorHAnsi"/>
          <w:lang w:bidi="en-US"/>
        </w:rPr>
        <w:tab/>
      </w:r>
      <w:r w:rsidRPr="0029264A">
        <w:rPr>
          <w:rFonts w:cstheme="minorHAnsi"/>
          <w:lang w:bidi="en-US"/>
        </w:rPr>
        <w:tab/>
      </w:r>
      <w:r w:rsidRPr="00FA0855">
        <w:rPr>
          <w:rFonts w:asciiTheme="minorHAnsi" w:hAnsiTheme="minorHAnsi" w:cstheme="minorHAnsi"/>
        </w:rPr>
        <w:t>jn2aiqd</w:t>
      </w:r>
    </w:p>
    <w:p w14:paraId="200E5F01" w14:textId="5A5716F5" w:rsidR="00A11041" w:rsidRPr="001900CC" w:rsidRDefault="00A11041" w:rsidP="001900CC">
      <w:pPr>
        <w:ind w:left="567"/>
        <w:rPr>
          <w:iCs/>
          <w:color w:val="000000"/>
          <w:szCs w:val="22"/>
        </w:rPr>
      </w:pPr>
    </w:p>
    <w:p w14:paraId="625F7171" w14:textId="7FF7B11D" w:rsidR="004D5C30" w:rsidRPr="00044FCE" w:rsidRDefault="004D5C30" w:rsidP="001900CC">
      <w:pPr>
        <w:ind w:firstLine="567"/>
        <w:rPr>
          <w:i/>
          <w:color w:val="000000"/>
          <w:szCs w:val="22"/>
        </w:rPr>
      </w:pPr>
      <w:r w:rsidRPr="00044FCE">
        <w:rPr>
          <w:color w:val="000000"/>
          <w:szCs w:val="22"/>
        </w:rPr>
        <w:t>(dále jen „</w:t>
      </w:r>
      <w:r w:rsidR="00D33BC2" w:rsidRPr="00D33BC2">
        <w:rPr>
          <w:b/>
          <w:i/>
          <w:color w:val="000000"/>
          <w:szCs w:val="22"/>
        </w:rPr>
        <w:t>Objednatel</w:t>
      </w:r>
      <w:r w:rsidRPr="00044FCE">
        <w:rPr>
          <w:color w:val="000000"/>
          <w:szCs w:val="22"/>
        </w:rPr>
        <w:t>“)</w:t>
      </w:r>
    </w:p>
    <w:p w14:paraId="028FF237" w14:textId="7DE466D7" w:rsidR="004D5C30" w:rsidRPr="00044FCE" w:rsidRDefault="001900CC" w:rsidP="00EA329E">
      <w:pPr>
        <w:ind w:left="284" w:hanging="284"/>
        <w:rPr>
          <w:b/>
          <w:bCs/>
          <w:color w:val="000000"/>
          <w:szCs w:val="22"/>
        </w:rPr>
      </w:pPr>
      <w:r>
        <w:rPr>
          <w:b/>
          <w:bCs/>
          <w:color w:val="000000"/>
          <w:szCs w:val="22"/>
        </w:rPr>
        <w:tab/>
      </w:r>
      <w:r>
        <w:rPr>
          <w:b/>
          <w:bCs/>
          <w:color w:val="000000"/>
          <w:szCs w:val="22"/>
        </w:rPr>
        <w:tab/>
      </w:r>
    </w:p>
    <w:p w14:paraId="674BEC9D" w14:textId="77777777" w:rsidR="004D5C30" w:rsidRPr="00044FCE" w:rsidRDefault="004D5C30" w:rsidP="001900CC">
      <w:pPr>
        <w:ind w:left="284" w:firstLine="283"/>
        <w:rPr>
          <w:b/>
          <w:bCs/>
          <w:color w:val="000000"/>
          <w:szCs w:val="22"/>
        </w:rPr>
      </w:pPr>
      <w:r w:rsidRPr="00044FCE">
        <w:rPr>
          <w:b/>
          <w:bCs/>
          <w:color w:val="000000"/>
          <w:szCs w:val="22"/>
        </w:rPr>
        <w:t>a</w:t>
      </w:r>
    </w:p>
    <w:p w14:paraId="66C12B8F" w14:textId="77777777" w:rsidR="004D5C30" w:rsidRPr="00044FCE" w:rsidRDefault="004D5C30" w:rsidP="00EA329E">
      <w:pPr>
        <w:ind w:left="284" w:hanging="284"/>
        <w:rPr>
          <w:color w:val="000000"/>
          <w:szCs w:val="22"/>
        </w:rPr>
      </w:pPr>
    </w:p>
    <w:p w14:paraId="1BB10CB4" w14:textId="455F667A" w:rsidR="00A94964" w:rsidRPr="001900CC" w:rsidRDefault="0021170F" w:rsidP="001900CC">
      <w:pPr>
        <w:ind w:firstLine="567"/>
        <w:rPr>
          <w:b/>
          <w:color w:val="000000"/>
          <w:szCs w:val="22"/>
        </w:rPr>
      </w:pPr>
      <w:r w:rsidRPr="001900CC">
        <w:rPr>
          <w:b/>
          <w:color w:val="000000"/>
          <w:szCs w:val="22"/>
        </w:rPr>
        <w:t>Dodavatel</w:t>
      </w:r>
    </w:p>
    <w:p w14:paraId="7241239D" w14:textId="77777777" w:rsidR="00A94964" w:rsidRPr="00044FCE" w:rsidRDefault="00A94964" w:rsidP="00EA329E">
      <w:pPr>
        <w:pStyle w:val="Odstavecseseznamem"/>
        <w:ind w:left="426"/>
        <w:rPr>
          <w:rFonts w:ascii="Calibri" w:hAnsi="Calibri"/>
          <w:b/>
          <w:color w:val="000000"/>
          <w:sz w:val="22"/>
          <w:szCs w:val="22"/>
        </w:rPr>
      </w:pPr>
    </w:p>
    <w:p w14:paraId="2AE11F34" w14:textId="77777777" w:rsidR="001900CC" w:rsidRPr="001900CC" w:rsidRDefault="001900CC" w:rsidP="001900CC">
      <w:pPr>
        <w:pStyle w:val="Odstavecseseznamem"/>
        <w:ind w:left="567"/>
        <w:contextualSpacing w:val="0"/>
        <w:rPr>
          <w:rFonts w:asciiTheme="minorHAnsi" w:hAnsiTheme="minorHAnsi" w:cstheme="minorHAnsi"/>
          <w:b/>
          <w:bCs/>
          <w:sz w:val="22"/>
          <w:szCs w:val="22"/>
        </w:rPr>
      </w:pPr>
      <w:r w:rsidRPr="001900CC">
        <w:rPr>
          <w:rFonts w:asciiTheme="minorHAnsi" w:hAnsiTheme="minorHAnsi" w:cstheme="minorHAnsi"/>
          <w:b/>
          <w:bCs/>
          <w:sz w:val="22"/>
          <w:szCs w:val="22"/>
          <w:highlight w:val="cyan"/>
        </w:rPr>
        <w:fldChar w:fldCharType="begin"/>
      </w:r>
      <w:r w:rsidRPr="001900CC">
        <w:rPr>
          <w:rFonts w:asciiTheme="minorHAnsi" w:hAnsiTheme="minorHAnsi" w:cstheme="minorHAnsi"/>
          <w:b/>
          <w:bCs/>
          <w:sz w:val="22"/>
          <w:szCs w:val="22"/>
          <w:highlight w:val="cyan"/>
        </w:rPr>
        <w:instrText xml:space="preserve"> MACROBUTTON  AcceptConflict "[Bude doplněno před uzavřením Smlouvy]" </w:instrText>
      </w:r>
      <w:r w:rsidRPr="001900CC">
        <w:rPr>
          <w:rFonts w:asciiTheme="minorHAnsi" w:hAnsiTheme="minorHAnsi" w:cstheme="minorHAnsi"/>
          <w:b/>
          <w:bCs/>
          <w:sz w:val="22"/>
          <w:szCs w:val="22"/>
          <w:highlight w:val="cyan"/>
        </w:rPr>
        <w:fldChar w:fldCharType="end"/>
      </w:r>
    </w:p>
    <w:p w14:paraId="1976D334"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 xml:space="preserve">IČO: </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bookmarkStart w:id="6" w:name="_Hlk114636932"/>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bookmarkEnd w:id="6"/>
    </w:p>
    <w:p w14:paraId="7E91260A"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 xml:space="preserve">DIČ: </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216D37A9" w14:textId="77777777" w:rsidR="001900CC" w:rsidRPr="001900CC" w:rsidRDefault="001900CC" w:rsidP="001900CC">
      <w:pPr>
        <w:ind w:left="567"/>
        <w:jc w:val="both"/>
        <w:rPr>
          <w:rFonts w:asciiTheme="minorHAnsi" w:hAnsiTheme="minorHAnsi" w:cstheme="minorHAnsi"/>
          <w:b/>
          <w:szCs w:val="22"/>
        </w:rPr>
      </w:pPr>
      <w:r w:rsidRPr="001900CC">
        <w:rPr>
          <w:rFonts w:asciiTheme="minorHAnsi" w:hAnsiTheme="minorHAnsi" w:cstheme="minorHAnsi"/>
          <w:szCs w:val="22"/>
        </w:rPr>
        <w:t>se sídlem:</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5FD02C4" w14:textId="77777777" w:rsidR="001900CC" w:rsidRPr="001900CC" w:rsidRDefault="001900CC" w:rsidP="001900CC">
      <w:pPr>
        <w:ind w:left="567"/>
        <w:jc w:val="both"/>
        <w:rPr>
          <w:rFonts w:asciiTheme="minorHAnsi" w:hAnsiTheme="minorHAnsi" w:cstheme="minorHAnsi"/>
          <w:b/>
          <w:szCs w:val="22"/>
        </w:rPr>
      </w:pPr>
      <w:r w:rsidRPr="001900CC">
        <w:rPr>
          <w:rFonts w:asciiTheme="minorHAnsi" w:hAnsiTheme="minorHAnsi" w:cstheme="minorHAnsi"/>
          <w:szCs w:val="22"/>
        </w:rPr>
        <w:t xml:space="preserve">zastoupený: </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06601823" w14:textId="0E1E810C" w:rsidR="001900CC" w:rsidRPr="001900CC" w:rsidRDefault="001900CC" w:rsidP="001900CC">
      <w:pPr>
        <w:ind w:left="2832" w:hanging="2265"/>
        <w:jc w:val="both"/>
        <w:rPr>
          <w:rFonts w:asciiTheme="minorHAnsi" w:hAnsiTheme="minorHAnsi" w:cstheme="minorHAnsi"/>
          <w:szCs w:val="22"/>
        </w:rPr>
      </w:pPr>
      <w:r w:rsidRPr="001900CC">
        <w:rPr>
          <w:rFonts w:asciiTheme="minorHAnsi" w:hAnsiTheme="minorHAnsi" w:cstheme="minorHAnsi"/>
          <w:szCs w:val="22"/>
        </w:rPr>
        <w:t>zapsaný:</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2F8A9ECE" w14:textId="434957F7" w:rsidR="001900CC" w:rsidRPr="001900CC" w:rsidRDefault="001900CC" w:rsidP="001900CC">
      <w:pPr>
        <w:ind w:left="2832" w:hanging="2265"/>
        <w:jc w:val="both"/>
        <w:rPr>
          <w:rFonts w:asciiTheme="minorHAnsi" w:hAnsiTheme="minorHAnsi" w:cstheme="minorHAnsi"/>
          <w:szCs w:val="22"/>
        </w:rPr>
      </w:pPr>
      <w:r w:rsidRPr="001900CC">
        <w:rPr>
          <w:rFonts w:asciiTheme="minorHAnsi" w:hAnsiTheme="minorHAnsi" w:cstheme="minorHAnsi"/>
          <w:szCs w:val="22"/>
        </w:rPr>
        <w:t>plátce DPH:</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3FAFF21"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bankovní spojení (číslo účtu):</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F1A7AF6"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telefon:</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35EC37D0" w14:textId="77777777" w:rsidR="001900CC" w:rsidRPr="001900CC" w:rsidRDefault="001900CC" w:rsidP="001900CC">
      <w:pPr>
        <w:ind w:left="567"/>
        <w:jc w:val="both"/>
        <w:rPr>
          <w:rFonts w:asciiTheme="minorHAnsi" w:hAnsiTheme="minorHAnsi" w:cstheme="minorHAnsi"/>
          <w:szCs w:val="22"/>
          <w:lang w:eastAsia="en-US" w:bidi="en-US"/>
        </w:rPr>
      </w:pPr>
      <w:r w:rsidRPr="001900CC">
        <w:rPr>
          <w:rFonts w:asciiTheme="minorHAnsi" w:hAnsiTheme="minorHAnsi" w:cstheme="minorHAnsi"/>
          <w:szCs w:val="22"/>
        </w:rPr>
        <w:t>e-mail:</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5709E534" w14:textId="4225F78F" w:rsidR="00CA0A43" w:rsidRPr="001900CC" w:rsidRDefault="001900CC" w:rsidP="001900CC">
      <w:pPr>
        <w:ind w:firstLine="567"/>
        <w:rPr>
          <w:szCs w:val="22"/>
        </w:rPr>
      </w:pPr>
      <w:r w:rsidRPr="001900CC">
        <w:rPr>
          <w:rFonts w:asciiTheme="minorHAnsi" w:hAnsiTheme="minorHAnsi" w:cstheme="minorHAnsi"/>
          <w:szCs w:val="22"/>
          <w:lang w:bidi="en-US"/>
        </w:rPr>
        <w:t>ID datové schránky:</w:t>
      </w:r>
      <w:r w:rsidRPr="001900CC">
        <w:rPr>
          <w:rFonts w:asciiTheme="minorHAnsi" w:hAnsiTheme="minorHAnsi" w:cstheme="minorHAnsi"/>
          <w:szCs w:val="22"/>
          <w:lang w:bidi="en-US"/>
        </w:rPr>
        <w:tab/>
      </w:r>
      <w:r w:rsidRPr="001900CC">
        <w:rPr>
          <w:rFonts w:asciiTheme="minorHAnsi" w:hAnsiTheme="minorHAnsi" w:cstheme="minorHAnsi"/>
          <w:szCs w:val="22"/>
          <w:lang w:bidi="en-US"/>
        </w:rPr>
        <w:tab/>
      </w:r>
      <w:r w:rsidRPr="001900CC">
        <w:rPr>
          <w:rFonts w:asciiTheme="minorHAnsi" w:hAnsiTheme="minorHAnsi" w:cstheme="minorHAnsi"/>
          <w:szCs w:val="22"/>
          <w:lang w:bidi="en-US"/>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1252A86" w14:textId="77777777" w:rsidR="00544912" w:rsidRPr="00044FCE" w:rsidRDefault="004D5C30" w:rsidP="00EA329E">
      <w:pPr>
        <w:tabs>
          <w:tab w:val="left" w:pos="0"/>
        </w:tabs>
        <w:ind w:left="426"/>
        <w:rPr>
          <w:bCs/>
          <w:color w:val="000000"/>
          <w:szCs w:val="22"/>
        </w:rPr>
      </w:pPr>
      <w:r w:rsidRPr="00044FCE">
        <w:rPr>
          <w:bCs/>
          <w:color w:val="000000"/>
          <w:szCs w:val="22"/>
        </w:rPr>
        <w:tab/>
      </w:r>
    </w:p>
    <w:p w14:paraId="39DD5143" w14:textId="62622214" w:rsidR="004D5C30" w:rsidRPr="00044FCE" w:rsidRDefault="004D5C30" w:rsidP="001900CC">
      <w:pPr>
        <w:tabs>
          <w:tab w:val="left" w:pos="0"/>
        </w:tabs>
        <w:ind w:left="567"/>
        <w:rPr>
          <w:bCs/>
          <w:color w:val="000000"/>
          <w:szCs w:val="22"/>
        </w:rPr>
      </w:pPr>
      <w:r w:rsidRPr="00044FCE">
        <w:rPr>
          <w:bCs/>
          <w:color w:val="000000"/>
          <w:szCs w:val="22"/>
        </w:rPr>
        <w:t>(dále jen „</w:t>
      </w:r>
      <w:r w:rsidR="0021170F">
        <w:rPr>
          <w:b/>
          <w:bCs/>
          <w:i/>
          <w:color w:val="000000"/>
          <w:szCs w:val="22"/>
        </w:rPr>
        <w:t>Dodavatel</w:t>
      </w:r>
      <w:r w:rsidRPr="00044FCE">
        <w:rPr>
          <w:bCs/>
          <w:color w:val="000000"/>
          <w:szCs w:val="22"/>
        </w:rPr>
        <w:t>“)</w:t>
      </w:r>
    </w:p>
    <w:p w14:paraId="7A835778" w14:textId="77777777" w:rsidR="004D5C30" w:rsidRPr="00044FCE" w:rsidRDefault="004D5C30" w:rsidP="001900CC">
      <w:pPr>
        <w:ind w:left="567"/>
        <w:rPr>
          <w:i/>
          <w:color w:val="000000"/>
          <w:szCs w:val="22"/>
        </w:rPr>
      </w:pPr>
    </w:p>
    <w:p w14:paraId="1BBF9886" w14:textId="7B5F5C23" w:rsidR="004D5C30" w:rsidRPr="00044FCE" w:rsidRDefault="00686A52" w:rsidP="001900CC">
      <w:pPr>
        <w:ind w:left="567"/>
        <w:jc w:val="both"/>
        <w:rPr>
          <w:color w:val="000000"/>
          <w:szCs w:val="22"/>
        </w:rPr>
      </w:pPr>
      <w:r w:rsidRPr="00044FCE">
        <w:rPr>
          <w:color w:val="000000"/>
          <w:szCs w:val="22"/>
        </w:rPr>
        <w:t>(</w:t>
      </w:r>
      <w:r w:rsidR="00D33BC2" w:rsidRPr="00D33BC2">
        <w:rPr>
          <w:color w:val="000000"/>
          <w:szCs w:val="22"/>
        </w:rPr>
        <w:t>Objednatel</w:t>
      </w:r>
      <w:r w:rsidR="00A94964" w:rsidRPr="00044FCE">
        <w:rPr>
          <w:color w:val="000000"/>
          <w:szCs w:val="22"/>
        </w:rPr>
        <w:t xml:space="preserve"> a </w:t>
      </w:r>
      <w:r w:rsidR="0021170F">
        <w:rPr>
          <w:color w:val="000000"/>
          <w:szCs w:val="22"/>
        </w:rPr>
        <w:t>Dodavatel</w:t>
      </w:r>
      <w:r w:rsidR="00A94964" w:rsidRPr="00044FCE">
        <w:rPr>
          <w:color w:val="000000"/>
          <w:szCs w:val="22"/>
        </w:rPr>
        <w:t xml:space="preserve"> společně dále také jako </w:t>
      </w:r>
      <w:r w:rsidR="004D5C30" w:rsidRPr="00044FCE">
        <w:rPr>
          <w:color w:val="000000"/>
          <w:szCs w:val="22"/>
        </w:rPr>
        <w:t>„</w:t>
      </w:r>
      <w:r w:rsidR="004D5C30" w:rsidRPr="00044FCE">
        <w:rPr>
          <w:b/>
          <w:i/>
          <w:color w:val="000000"/>
          <w:szCs w:val="22"/>
        </w:rPr>
        <w:t>Smluvní strany</w:t>
      </w:r>
      <w:r w:rsidR="004D5C30" w:rsidRPr="00044FCE">
        <w:rPr>
          <w:color w:val="000000"/>
          <w:szCs w:val="22"/>
        </w:rPr>
        <w:t>“</w:t>
      </w:r>
      <w:r w:rsidR="00C46E6D">
        <w:rPr>
          <w:color w:val="000000"/>
          <w:szCs w:val="22"/>
        </w:rPr>
        <w:t xml:space="preserve"> a jednotlivě dále také jako „</w:t>
      </w:r>
      <w:r w:rsidR="00C46E6D" w:rsidRPr="00C46E6D">
        <w:rPr>
          <w:b/>
          <w:bCs/>
          <w:i/>
          <w:iCs/>
          <w:color w:val="000000"/>
          <w:szCs w:val="22"/>
        </w:rPr>
        <w:t>Smluvní strana</w:t>
      </w:r>
      <w:r w:rsidR="00C46E6D">
        <w:rPr>
          <w:color w:val="000000"/>
          <w:szCs w:val="22"/>
        </w:rPr>
        <w:t>“)</w:t>
      </w:r>
    </w:p>
    <w:p w14:paraId="204AFEF5" w14:textId="77777777" w:rsidR="004D5C30" w:rsidRPr="00044FCE" w:rsidRDefault="004D5C30" w:rsidP="00E81B55">
      <w:pPr>
        <w:ind w:left="426"/>
        <w:jc w:val="both"/>
        <w:rPr>
          <w:szCs w:val="22"/>
        </w:rPr>
      </w:pPr>
    </w:p>
    <w:p w14:paraId="5C19663C" w14:textId="38B7482C" w:rsidR="001F0442" w:rsidRDefault="00E37594" w:rsidP="001900CC">
      <w:pPr>
        <w:ind w:left="567"/>
        <w:jc w:val="both"/>
        <w:rPr>
          <w:szCs w:val="22"/>
        </w:rPr>
      </w:pPr>
      <w:r w:rsidRPr="00044FCE">
        <w:rPr>
          <w:szCs w:val="22"/>
        </w:rPr>
        <w:t>uzavřel</w:t>
      </w:r>
      <w:r w:rsidR="00A94964" w:rsidRPr="00044FCE">
        <w:rPr>
          <w:szCs w:val="22"/>
        </w:rPr>
        <w:t>i</w:t>
      </w:r>
      <w:r w:rsidRPr="00044FCE">
        <w:rPr>
          <w:szCs w:val="22"/>
        </w:rPr>
        <w:t xml:space="preserve"> </w:t>
      </w:r>
      <w:r w:rsidRPr="00044FCE">
        <w:rPr>
          <w:iCs/>
          <w:szCs w:val="22"/>
        </w:rPr>
        <w:t>v souladu s</w:t>
      </w:r>
      <w:r w:rsidR="006B5DCB">
        <w:rPr>
          <w:iCs/>
          <w:szCs w:val="22"/>
        </w:rPr>
        <w:t xml:space="preserve"> </w:t>
      </w:r>
      <w:r w:rsidR="006B5DCB" w:rsidRPr="00CE5312">
        <w:rPr>
          <w:iCs/>
          <w:szCs w:val="22"/>
        </w:rPr>
        <w:t xml:space="preserve">§ 1746 odst. 2 </w:t>
      </w:r>
      <w:r w:rsidRPr="00CE5312">
        <w:rPr>
          <w:iCs/>
          <w:szCs w:val="22"/>
        </w:rPr>
        <w:t>zákona č. 89/2012 Sb., občansk</w:t>
      </w:r>
      <w:r w:rsidR="00223478" w:rsidRPr="00CE5312">
        <w:rPr>
          <w:iCs/>
          <w:szCs w:val="22"/>
        </w:rPr>
        <w:t>ý</w:t>
      </w:r>
      <w:r w:rsidRPr="00CE5312">
        <w:rPr>
          <w:iCs/>
          <w:szCs w:val="22"/>
        </w:rPr>
        <w:t xml:space="preserve"> zákoník</w:t>
      </w:r>
      <w:r w:rsidR="00054FB9" w:rsidRPr="00CE5312">
        <w:rPr>
          <w:iCs/>
          <w:szCs w:val="22"/>
        </w:rPr>
        <w:t>, ve znění pozdějších předpisů</w:t>
      </w:r>
      <w:r w:rsidRPr="00CE5312">
        <w:rPr>
          <w:iCs/>
          <w:szCs w:val="22"/>
        </w:rPr>
        <w:t xml:space="preserve"> (dále jen „</w:t>
      </w:r>
      <w:r w:rsidRPr="00CE5312">
        <w:rPr>
          <w:b/>
          <w:i/>
          <w:iCs/>
          <w:szCs w:val="22"/>
        </w:rPr>
        <w:t>Občanský zákoník</w:t>
      </w:r>
      <w:r w:rsidRPr="00CE5312">
        <w:rPr>
          <w:iCs/>
          <w:szCs w:val="22"/>
        </w:rPr>
        <w:t>“)</w:t>
      </w:r>
      <w:r w:rsidR="00897683" w:rsidRPr="00CE5312">
        <w:rPr>
          <w:iCs/>
          <w:szCs w:val="22"/>
        </w:rPr>
        <w:t>,</w:t>
      </w:r>
      <w:r w:rsidRPr="00CE5312">
        <w:rPr>
          <w:iCs/>
          <w:szCs w:val="22"/>
        </w:rPr>
        <w:t xml:space="preserve"> </w:t>
      </w:r>
      <w:r w:rsidR="00282701">
        <w:rPr>
          <w:iCs/>
          <w:szCs w:val="22"/>
        </w:rPr>
        <w:t xml:space="preserve">dle charakteru plnění </w:t>
      </w:r>
      <w:r w:rsidR="00CE5312" w:rsidRPr="00CE5312">
        <w:rPr>
          <w:iCs/>
          <w:szCs w:val="22"/>
        </w:rPr>
        <w:t>s přiměřeným užitím ustanovení dle § 2079 a násl. a dle § 2586 a násl. Občanského zákoníku</w:t>
      </w:r>
      <w:r w:rsidR="00CE5312" w:rsidRPr="00CE5312">
        <w:rPr>
          <w:szCs w:val="22"/>
        </w:rPr>
        <w:t xml:space="preserve"> </w:t>
      </w:r>
      <w:r w:rsidRPr="00CE5312">
        <w:rPr>
          <w:szCs w:val="22"/>
        </w:rPr>
        <w:t xml:space="preserve">tuto </w:t>
      </w:r>
      <w:r w:rsidR="002E507B" w:rsidRPr="00CE5312">
        <w:rPr>
          <w:szCs w:val="22"/>
        </w:rPr>
        <w:t>s</w:t>
      </w:r>
      <w:r w:rsidRPr="00CE5312">
        <w:rPr>
          <w:szCs w:val="22"/>
        </w:rPr>
        <w:t>mlouvu</w:t>
      </w:r>
      <w:r w:rsidR="002E507B" w:rsidRPr="00CE5312">
        <w:rPr>
          <w:szCs w:val="22"/>
        </w:rPr>
        <w:t xml:space="preserve"> na</w:t>
      </w:r>
      <w:r w:rsidR="002E507B">
        <w:rPr>
          <w:szCs w:val="22"/>
        </w:rPr>
        <w:t xml:space="preserve"> dodávku</w:t>
      </w:r>
      <w:r w:rsidR="001900CC">
        <w:rPr>
          <w:szCs w:val="22"/>
        </w:rPr>
        <w:t xml:space="preserve"> </w:t>
      </w:r>
      <w:r w:rsidRPr="00044FCE">
        <w:rPr>
          <w:szCs w:val="22"/>
        </w:rPr>
        <w:t>(dále jen „</w:t>
      </w:r>
      <w:r w:rsidR="002E507B">
        <w:rPr>
          <w:b/>
          <w:i/>
          <w:szCs w:val="22"/>
        </w:rPr>
        <w:t>S</w:t>
      </w:r>
      <w:r w:rsidRPr="00044FCE">
        <w:rPr>
          <w:b/>
          <w:i/>
          <w:szCs w:val="22"/>
        </w:rPr>
        <w:t>mlouva</w:t>
      </w:r>
      <w:r w:rsidR="001E2737" w:rsidRPr="00044FCE">
        <w:rPr>
          <w:szCs w:val="22"/>
        </w:rPr>
        <w:t>“).</w:t>
      </w:r>
      <w:r w:rsidR="001F0442">
        <w:rPr>
          <w:szCs w:val="22"/>
        </w:rPr>
        <w:br w:type="page"/>
      </w:r>
    </w:p>
    <w:bookmarkStart w:id="7" w:name="_Toc177717641" w:displacedByCustomXml="next"/>
    <w:sdt>
      <w:sdtPr>
        <w:rPr>
          <w:b w:val="0"/>
          <w:lang w:eastAsia="cs-CZ"/>
        </w:rPr>
        <w:id w:val="-964968250"/>
        <w:docPartObj>
          <w:docPartGallery w:val="Table of Contents"/>
          <w:docPartUnique/>
        </w:docPartObj>
      </w:sdtPr>
      <w:sdtEndPr>
        <w:rPr>
          <w:bCs/>
        </w:rPr>
      </w:sdtEndPr>
      <w:sdtContent>
        <w:bookmarkStart w:id="8" w:name="_Toc185618484" w:displacedByCustomXml="prev"/>
        <w:p w14:paraId="40CD29C6" w14:textId="64570906" w:rsidR="001900CC" w:rsidRDefault="001900CC" w:rsidP="001900CC">
          <w:pPr>
            <w:pStyle w:val="Nadpis1"/>
            <w:numPr>
              <w:ilvl w:val="0"/>
              <w:numId w:val="0"/>
            </w:numPr>
          </w:pPr>
          <w:r w:rsidRPr="002941B5">
            <w:t>OBSAH</w:t>
          </w:r>
          <w:bookmarkEnd w:id="7"/>
          <w:bookmarkEnd w:id="8"/>
        </w:p>
        <w:p w14:paraId="0F8C3A91" w14:textId="77777777" w:rsidR="003560CA" w:rsidRDefault="001900CC">
          <w:pPr>
            <w:pStyle w:val="Obsah1"/>
            <w:rPr>
              <w:ins w:id="9"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10" w:author="Word Document Comparison" w:date="2024-12-20T20:22:00Z" w16du:dateUtc="2024-12-20T19:22:00Z">
            <w:r>
              <w:fldChar w:fldCharType="begin"/>
            </w:r>
            <w:r>
              <w:instrText xml:space="preserve"> TOC \o "1-3" \h \z \u </w:instrText>
            </w:r>
            <w:r>
              <w:fldChar w:fldCharType="separate"/>
            </w:r>
            <w:r w:rsidR="003560CA">
              <w:fldChar w:fldCharType="begin"/>
            </w:r>
            <w:r w:rsidR="003560CA">
              <w:instrText>HYPERLINK \l "_Toc185618483"</w:instrText>
            </w:r>
            <w:r w:rsidR="003560CA">
              <w:fldChar w:fldCharType="separate"/>
            </w:r>
            <w:r w:rsidR="003560CA" w:rsidRPr="00D91D71">
              <w:rPr>
                <w:rStyle w:val="Hypertextovodkaz"/>
                <w:noProof/>
              </w:rPr>
              <w:t>SMLUVNÍ STRANY</w:t>
            </w:r>
            <w:r w:rsidR="003560CA">
              <w:rPr>
                <w:noProof/>
                <w:webHidden/>
              </w:rPr>
              <w:tab/>
            </w:r>
            <w:r w:rsidR="003560CA">
              <w:rPr>
                <w:noProof/>
                <w:webHidden/>
              </w:rPr>
              <w:fldChar w:fldCharType="begin"/>
            </w:r>
            <w:r w:rsidR="003560CA">
              <w:rPr>
                <w:noProof/>
                <w:webHidden/>
              </w:rPr>
              <w:instrText xml:space="preserve"> PAGEREF _Toc185618483 \h </w:instrText>
            </w:r>
            <w:r w:rsidR="003560CA">
              <w:rPr>
                <w:noProof/>
                <w:webHidden/>
              </w:rPr>
            </w:r>
            <w:r w:rsidR="003560CA">
              <w:rPr>
                <w:noProof/>
                <w:webHidden/>
              </w:rPr>
              <w:fldChar w:fldCharType="separate"/>
            </w:r>
            <w:r w:rsidR="003560CA">
              <w:rPr>
                <w:noProof/>
                <w:webHidden/>
              </w:rPr>
              <w:t>1</w:t>
            </w:r>
            <w:r w:rsidR="003560CA">
              <w:rPr>
                <w:noProof/>
                <w:webHidden/>
              </w:rPr>
              <w:fldChar w:fldCharType="end"/>
            </w:r>
            <w:r w:rsidR="003560CA">
              <w:rPr>
                <w:noProof/>
              </w:rPr>
              <w:fldChar w:fldCharType="end"/>
            </w:r>
          </w:ins>
        </w:p>
        <w:p w14:paraId="11AF74C4" w14:textId="77777777" w:rsidR="003560CA" w:rsidRDefault="003560CA">
          <w:pPr>
            <w:pStyle w:val="Obsah1"/>
            <w:rPr>
              <w:ins w:id="11"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12" w:author="Word Document Comparison" w:date="2024-12-20T20:22:00Z" w16du:dateUtc="2024-12-20T19:22:00Z">
            <w:r>
              <w:fldChar w:fldCharType="begin"/>
            </w:r>
            <w:r>
              <w:instrText>HYPERLINK \l "_Toc185618484"</w:instrText>
            </w:r>
            <w:r>
              <w:fldChar w:fldCharType="separate"/>
            </w:r>
            <w:r w:rsidRPr="00D91D71">
              <w:rPr>
                <w:rStyle w:val="Hypertextovodkaz"/>
                <w:noProof/>
              </w:rPr>
              <w:t>OBSAH</w:t>
            </w:r>
            <w:r>
              <w:rPr>
                <w:noProof/>
                <w:webHidden/>
              </w:rPr>
              <w:tab/>
            </w:r>
            <w:r>
              <w:rPr>
                <w:noProof/>
                <w:webHidden/>
              </w:rPr>
              <w:fldChar w:fldCharType="begin"/>
            </w:r>
            <w:r>
              <w:rPr>
                <w:noProof/>
                <w:webHidden/>
              </w:rPr>
              <w:instrText xml:space="preserve"> PAGEREF _Toc185618484 \h </w:instrText>
            </w:r>
            <w:r>
              <w:rPr>
                <w:noProof/>
                <w:webHidden/>
              </w:rPr>
            </w:r>
            <w:r>
              <w:rPr>
                <w:noProof/>
                <w:webHidden/>
              </w:rPr>
              <w:fldChar w:fldCharType="separate"/>
            </w:r>
            <w:r>
              <w:rPr>
                <w:noProof/>
                <w:webHidden/>
              </w:rPr>
              <w:t>2</w:t>
            </w:r>
            <w:r>
              <w:rPr>
                <w:noProof/>
                <w:webHidden/>
              </w:rPr>
              <w:fldChar w:fldCharType="end"/>
            </w:r>
            <w:r>
              <w:rPr>
                <w:noProof/>
              </w:rPr>
              <w:fldChar w:fldCharType="end"/>
            </w:r>
          </w:ins>
        </w:p>
        <w:p w14:paraId="131F3D80" w14:textId="77777777" w:rsidR="003560CA" w:rsidRDefault="003560CA">
          <w:pPr>
            <w:pStyle w:val="Obsah1"/>
            <w:rPr>
              <w:ins w:id="13"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14" w:author="Word Document Comparison" w:date="2024-12-20T20:22:00Z" w16du:dateUtc="2024-12-20T19:22:00Z">
            <w:r>
              <w:fldChar w:fldCharType="begin"/>
            </w:r>
            <w:r>
              <w:instrText>HYPERLINK \l "_Toc185618485"</w:instrText>
            </w:r>
            <w:r>
              <w:fldChar w:fldCharType="separate"/>
            </w:r>
            <w:r w:rsidRPr="00D91D71">
              <w:rPr>
                <w:rStyle w:val="Hypertextovodkaz"/>
                <w:noProof/>
              </w:rPr>
              <w:t>I. ÚVODNÍ USTANOVENÍ</w:t>
            </w:r>
            <w:r>
              <w:rPr>
                <w:noProof/>
                <w:webHidden/>
              </w:rPr>
              <w:tab/>
            </w:r>
            <w:r>
              <w:rPr>
                <w:noProof/>
                <w:webHidden/>
              </w:rPr>
              <w:fldChar w:fldCharType="begin"/>
            </w:r>
            <w:r>
              <w:rPr>
                <w:noProof/>
                <w:webHidden/>
              </w:rPr>
              <w:instrText xml:space="preserve"> PAGEREF _Toc185618485 \h </w:instrText>
            </w:r>
            <w:r>
              <w:rPr>
                <w:noProof/>
                <w:webHidden/>
              </w:rPr>
            </w:r>
            <w:r>
              <w:rPr>
                <w:noProof/>
                <w:webHidden/>
              </w:rPr>
              <w:fldChar w:fldCharType="separate"/>
            </w:r>
            <w:r>
              <w:rPr>
                <w:noProof/>
                <w:webHidden/>
              </w:rPr>
              <w:t>3</w:t>
            </w:r>
            <w:r>
              <w:rPr>
                <w:noProof/>
                <w:webHidden/>
              </w:rPr>
              <w:fldChar w:fldCharType="end"/>
            </w:r>
            <w:r>
              <w:rPr>
                <w:noProof/>
              </w:rPr>
              <w:fldChar w:fldCharType="end"/>
            </w:r>
          </w:ins>
        </w:p>
        <w:p w14:paraId="3087171E" w14:textId="77777777" w:rsidR="003560CA" w:rsidRDefault="003560CA">
          <w:pPr>
            <w:pStyle w:val="Obsah1"/>
            <w:rPr>
              <w:ins w:id="15"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16" w:author="Word Document Comparison" w:date="2024-12-20T20:22:00Z" w16du:dateUtc="2024-12-20T19:22:00Z">
            <w:r>
              <w:fldChar w:fldCharType="begin"/>
            </w:r>
            <w:r>
              <w:instrText>HYPERLINK \l "_Toc185618486"</w:instrText>
            </w:r>
            <w:r>
              <w:fldChar w:fldCharType="separate"/>
            </w:r>
            <w:r w:rsidRPr="00D91D71">
              <w:rPr>
                <w:rStyle w:val="Hypertextovodkaz"/>
                <w:noProof/>
              </w:rPr>
              <w:t>II. ÚČEL SMLOUVY</w:t>
            </w:r>
            <w:r>
              <w:rPr>
                <w:noProof/>
                <w:webHidden/>
              </w:rPr>
              <w:tab/>
            </w:r>
            <w:r>
              <w:rPr>
                <w:noProof/>
                <w:webHidden/>
              </w:rPr>
              <w:fldChar w:fldCharType="begin"/>
            </w:r>
            <w:r>
              <w:rPr>
                <w:noProof/>
                <w:webHidden/>
              </w:rPr>
              <w:instrText xml:space="preserve"> PAGEREF _Toc185618486 \h </w:instrText>
            </w:r>
            <w:r>
              <w:rPr>
                <w:noProof/>
                <w:webHidden/>
              </w:rPr>
            </w:r>
            <w:r>
              <w:rPr>
                <w:noProof/>
                <w:webHidden/>
              </w:rPr>
              <w:fldChar w:fldCharType="separate"/>
            </w:r>
            <w:r>
              <w:rPr>
                <w:noProof/>
                <w:webHidden/>
              </w:rPr>
              <w:t>3</w:t>
            </w:r>
            <w:r>
              <w:rPr>
                <w:noProof/>
                <w:webHidden/>
              </w:rPr>
              <w:fldChar w:fldCharType="end"/>
            </w:r>
            <w:r>
              <w:rPr>
                <w:noProof/>
              </w:rPr>
              <w:fldChar w:fldCharType="end"/>
            </w:r>
          </w:ins>
        </w:p>
        <w:p w14:paraId="498E958B" w14:textId="77777777" w:rsidR="003560CA" w:rsidRDefault="003560CA">
          <w:pPr>
            <w:pStyle w:val="Obsah1"/>
            <w:rPr>
              <w:ins w:id="17"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18" w:author="Word Document Comparison" w:date="2024-12-20T20:22:00Z" w16du:dateUtc="2024-12-20T19:22:00Z">
            <w:r>
              <w:fldChar w:fldCharType="begin"/>
            </w:r>
            <w:r>
              <w:instrText>HYPERLINK \l "_Toc185618487"</w:instrText>
            </w:r>
            <w:r>
              <w:fldChar w:fldCharType="separate"/>
            </w:r>
            <w:r w:rsidRPr="00D91D71">
              <w:rPr>
                <w:rStyle w:val="Hypertextovodkaz"/>
                <w:noProof/>
              </w:rPr>
              <w:t>III. PŘEDMĚT PLNĚNÍ</w:t>
            </w:r>
            <w:r>
              <w:rPr>
                <w:noProof/>
                <w:webHidden/>
              </w:rPr>
              <w:tab/>
            </w:r>
            <w:r>
              <w:rPr>
                <w:noProof/>
                <w:webHidden/>
              </w:rPr>
              <w:fldChar w:fldCharType="begin"/>
            </w:r>
            <w:r>
              <w:rPr>
                <w:noProof/>
                <w:webHidden/>
              </w:rPr>
              <w:instrText xml:space="preserve"> PAGEREF _Toc185618487 \h </w:instrText>
            </w:r>
            <w:r>
              <w:rPr>
                <w:noProof/>
                <w:webHidden/>
              </w:rPr>
            </w:r>
            <w:r>
              <w:rPr>
                <w:noProof/>
                <w:webHidden/>
              </w:rPr>
              <w:fldChar w:fldCharType="separate"/>
            </w:r>
            <w:r>
              <w:rPr>
                <w:noProof/>
                <w:webHidden/>
              </w:rPr>
              <w:t>3</w:t>
            </w:r>
            <w:r>
              <w:rPr>
                <w:noProof/>
                <w:webHidden/>
              </w:rPr>
              <w:fldChar w:fldCharType="end"/>
            </w:r>
            <w:r>
              <w:rPr>
                <w:noProof/>
              </w:rPr>
              <w:fldChar w:fldCharType="end"/>
            </w:r>
          </w:ins>
        </w:p>
        <w:p w14:paraId="7E0BBF72" w14:textId="77777777" w:rsidR="003560CA" w:rsidRDefault="003560CA">
          <w:pPr>
            <w:pStyle w:val="Obsah1"/>
            <w:rPr>
              <w:ins w:id="19"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20" w:author="Word Document Comparison" w:date="2024-12-20T20:22:00Z" w16du:dateUtc="2024-12-20T19:22:00Z">
            <w:r>
              <w:fldChar w:fldCharType="begin"/>
            </w:r>
            <w:r>
              <w:instrText>HYPERLINK \l "_Toc185618488"</w:instrText>
            </w:r>
            <w:r>
              <w:fldChar w:fldCharType="separate"/>
            </w:r>
            <w:r w:rsidRPr="00D91D71">
              <w:rPr>
                <w:rStyle w:val="Hypertextovodkaz"/>
                <w:noProof/>
              </w:rPr>
              <w:t>IV. PŘEDMĚT SMLOUVY</w:t>
            </w:r>
            <w:r>
              <w:rPr>
                <w:noProof/>
                <w:webHidden/>
              </w:rPr>
              <w:tab/>
            </w:r>
            <w:r>
              <w:rPr>
                <w:noProof/>
                <w:webHidden/>
              </w:rPr>
              <w:fldChar w:fldCharType="begin"/>
            </w:r>
            <w:r>
              <w:rPr>
                <w:noProof/>
                <w:webHidden/>
              </w:rPr>
              <w:instrText xml:space="preserve"> PAGEREF _Toc185618488 \h </w:instrText>
            </w:r>
            <w:r>
              <w:rPr>
                <w:noProof/>
                <w:webHidden/>
              </w:rPr>
            </w:r>
            <w:r>
              <w:rPr>
                <w:noProof/>
                <w:webHidden/>
              </w:rPr>
              <w:fldChar w:fldCharType="separate"/>
            </w:r>
            <w:r>
              <w:rPr>
                <w:noProof/>
                <w:webHidden/>
              </w:rPr>
              <w:t>4</w:t>
            </w:r>
            <w:r>
              <w:rPr>
                <w:noProof/>
                <w:webHidden/>
              </w:rPr>
              <w:fldChar w:fldCharType="end"/>
            </w:r>
            <w:r>
              <w:rPr>
                <w:noProof/>
              </w:rPr>
              <w:fldChar w:fldCharType="end"/>
            </w:r>
          </w:ins>
        </w:p>
        <w:p w14:paraId="23BC8355" w14:textId="77777777" w:rsidR="003560CA" w:rsidRDefault="003560CA">
          <w:pPr>
            <w:pStyle w:val="Obsah1"/>
            <w:rPr>
              <w:ins w:id="21"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22" w:author="Word Document Comparison" w:date="2024-12-20T20:22:00Z" w16du:dateUtc="2024-12-20T19:22:00Z">
            <w:r>
              <w:fldChar w:fldCharType="begin"/>
            </w:r>
            <w:r>
              <w:instrText>HYPERLINK \l "_Toc185618489"</w:instrText>
            </w:r>
            <w:r>
              <w:fldChar w:fldCharType="separate"/>
            </w:r>
            <w:r w:rsidRPr="00D91D71">
              <w:rPr>
                <w:rStyle w:val="Hypertextovodkaz"/>
                <w:noProof/>
              </w:rPr>
              <w:t>V. ETAPIZACE PLNĚNÍ SMLOUVY</w:t>
            </w:r>
            <w:r>
              <w:rPr>
                <w:noProof/>
                <w:webHidden/>
              </w:rPr>
              <w:tab/>
            </w:r>
            <w:r>
              <w:rPr>
                <w:noProof/>
                <w:webHidden/>
              </w:rPr>
              <w:fldChar w:fldCharType="begin"/>
            </w:r>
            <w:r>
              <w:rPr>
                <w:noProof/>
                <w:webHidden/>
              </w:rPr>
              <w:instrText xml:space="preserve"> PAGEREF _Toc185618489 \h </w:instrText>
            </w:r>
            <w:r>
              <w:rPr>
                <w:noProof/>
                <w:webHidden/>
              </w:rPr>
            </w:r>
            <w:r>
              <w:rPr>
                <w:noProof/>
                <w:webHidden/>
              </w:rPr>
              <w:fldChar w:fldCharType="separate"/>
            </w:r>
            <w:r>
              <w:rPr>
                <w:noProof/>
                <w:webHidden/>
              </w:rPr>
              <w:t>7</w:t>
            </w:r>
            <w:r>
              <w:rPr>
                <w:noProof/>
                <w:webHidden/>
              </w:rPr>
              <w:fldChar w:fldCharType="end"/>
            </w:r>
            <w:r>
              <w:rPr>
                <w:noProof/>
              </w:rPr>
              <w:fldChar w:fldCharType="end"/>
            </w:r>
          </w:ins>
        </w:p>
        <w:p w14:paraId="120724BB" w14:textId="77777777" w:rsidR="003560CA" w:rsidRDefault="003560CA">
          <w:pPr>
            <w:pStyle w:val="Obsah1"/>
            <w:rPr>
              <w:ins w:id="23"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24" w:author="Word Document Comparison" w:date="2024-12-20T20:22:00Z" w16du:dateUtc="2024-12-20T19:22:00Z">
            <w:r>
              <w:fldChar w:fldCharType="begin"/>
            </w:r>
            <w:r>
              <w:instrText>HYPERLINK \l "_Toc185618490"</w:instrText>
            </w:r>
            <w:r>
              <w:fldChar w:fldCharType="separate"/>
            </w:r>
            <w:r w:rsidRPr="00D91D71">
              <w:rPr>
                <w:rStyle w:val="Hypertextovodkaz"/>
                <w:noProof/>
              </w:rPr>
              <w:t>VI. NAVYŠOVÁNÍ VÝKONU NEBO KAPACITY NOVÉ INFRASTRUKTURY</w:t>
            </w:r>
            <w:r>
              <w:rPr>
                <w:noProof/>
                <w:webHidden/>
              </w:rPr>
              <w:tab/>
            </w:r>
            <w:r>
              <w:rPr>
                <w:noProof/>
                <w:webHidden/>
              </w:rPr>
              <w:fldChar w:fldCharType="begin"/>
            </w:r>
            <w:r>
              <w:rPr>
                <w:noProof/>
                <w:webHidden/>
              </w:rPr>
              <w:instrText xml:space="preserve"> PAGEREF _Toc185618490 \h </w:instrText>
            </w:r>
            <w:r>
              <w:rPr>
                <w:noProof/>
                <w:webHidden/>
              </w:rPr>
            </w:r>
            <w:r>
              <w:rPr>
                <w:noProof/>
                <w:webHidden/>
              </w:rPr>
              <w:fldChar w:fldCharType="separate"/>
            </w:r>
            <w:r>
              <w:rPr>
                <w:noProof/>
                <w:webHidden/>
              </w:rPr>
              <w:t>10</w:t>
            </w:r>
            <w:r>
              <w:rPr>
                <w:noProof/>
                <w:webHidden/>
              </w:rPr>
              <w:fldChar w:fldCharType="end"/>
            </w:r>
            <w:r>
              <w:rPr>
                <w:noProof/>
              </w:rPr>
              <w:fldChar w:fldCharType="end"/>
            </w:r>
          </w:ins>
        </w:p>
        <w:p w14:paraId="3718CD09" w14:textId="77777777" w:rsidR="003560CA" w:rsidRDefault="003560CA">
          <w:pPr>
            <w:pStyle w:val="Obsah1"/>
            <w:rPr>
              <w:ins w:id="25"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26" w:author="Word Document Comparison" w:date="2024-12-20T20:22:00Z" w16du:dateUtc="2024-12-20T19:22:00Z">
            <w:r>
              <w:fldChar w:fldCharType="begin"/>
            </w:r>
            <w:r>
              <w:instrText>HYPERLINK \l "_Toc185618491"</w:instrText>
            </w:r>
            <w:r>
              <w:fldChar w:fldCharType="separate"/>
            </w:r>
            <w:r w:rsidRPr="00D91D71">
              <w:rPr>
                <w:rStyle w:val="Hypertextovodkaz"/>
                <w:noProof/>
              </w:rPr>
              <w:t>VII. CENY</w:t>
            </w:r>
            <w:r>
              <w:rPr>
                <w:noProof/>
                <w:webHidden/>
              </w:rPr>
              <w:tab/>
            </w:r>
            <w:r>
              <w:rPr>
                <w:noProof/>
                <w:webHidden/>
              </w:rPr>
              <w:fldChar w:fldCharType="begin"/>
            </w:r>
            <w:r>
              <w:rPr>
                <w:noProof/>
                <w:webHidden/>
              </w:rPr>
              <w:instrText xml:space="preserve"> PAGEREF _Toc185618491 \h </w:instrText>
            </w:r>
            <w:r>
              <w:rPr>
                <w:noProof/>
                <w:webHidden/>
              </w:rPr>
            </w:r>
            <w:r>
              <w:rPr>
                <w:noProof/>
                <w:webHidden/>
              </w:rPr>
              <w:fldChar w:fldCharType="separate"/>
            </w:r>
            <w:r>
              <w:rPr>
                <w:noProof/>
                <w:webHidden/>
              </w:rPr>
              <w:t>14</w:t>
            </w:r>
            <w:r>
              <w:rPr>
                <w:noProof/>
                <w:webHidden/>
              </w:rPr>
              <w:fldChar w:fldCharType="end"/>
            </w:r>
            <w:r>
              <w:rPr>
                <w:noProof/>
              </w:rPr>
              <w:fldChar w:fldCharType="end"/>
            </w:r>
          </w:ins>
        </w:p>
        <w:p w14:paraId="4D7EA776" w14:textId="77777777" w:rsidR="003560CA" w:rsidRDefault="003560CA">
          <w:pPr>
            <w:pStyle w:val="Obsah1"/>
            <w:rPr>
              <w:ins w:id="27"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28" w:author="Word Document Comparison" w:date="2024-12-20T20:22:00Z" w16du:dateUtc="2024-12-20T19:22:00Z">
            <w:r>
              <w:fldChar w:fldCharType="begin"/>
            </w:r>
            <w:r>
              <w:instrText>HYPERLINK \l "_Toc185618492"</w:instrText>
            </w:r>
            <w:r>
              <w:fldChar w:fldCharType="separate"/>
            </w:r>
            <w:r w:rsidRPr="00D91D71">
              <w:rPr>
                <w:rStyle w:val="Hypertextovodkaz"/>
                <w:noProof/>
              </w:rPr>
              <w:t>VIII. INFLAČNÍ DOLOŽKA</w:t>
            </w:r>
            <w:r>
              <w:rPr>
                <w:noProof/>
                <w:webHidden/>
              </w:rPr>
              <w:tab/>
            </w:r>
            <w:r>
              <w:rPr>
                <w:noProof/>
                <w:webHidden/>
              </w:rPr>
              <w:fldChar w:fldCharType="begin"/>
            </w:r>
            <w:r>
              <w:rPr>
                <w:noProof/>
                <w:webHidden/>
              </w:rPr>
              <w:instrText xml:space="preserve"> PAGEREF _Toc185618492 \h </w:instrText>
            </w:r>
            <w:r>
              <w:rPr>
                <w:noProof/>
                <w:webHidden/>
              </w:rPr>
            </w:r>
            <w:r>
              <w:rPr>
                <w:noProof/>
                <w:webHidden/>
              </w:rPr>
              <w:fldChar w:fldCharType="separate"/>
            </w:r>
            <w:r>
              <w:rPr>
                <w:noProof/>
                <w:webHidden/>
              </w:rPr>
              <w:t>15</w:t>
            </w:r>
            <w:r>
              <w:rPr>
                <w:noProof/>
                <w:webHidden/>
              </w:rPr>
              <w:fldChar w:fldCharType="end"/>
            </w:r>
            <w:r>
              <w:rPr>
                <w:noProof/>
              </w:rPr>
              <w:fldChar w:fldCharType="end"/>
            </w:r>
          </w:ins>
        </w:p>
        <w:p w14:paraId="0EEB47DE" w14:textId="77777777" w:rsidR="003560CA" w:rsidRDefault="003560CA">
          <w:pPr>
            <w:pStyle w:val="Obsah1"/>
            <w:rPr>
              <w:ins w:id="29"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30" w:author="Word Document Comparison" w:date="2024-12-20T20:22:00Z" w16du:dateUtc="2024-12-20T19:22:00Z">
            <w:r>
              <w:fldChar w:fldCharType="begin"/>
            </w:r>
            <w:r>
              <w:instrText>HYPERLINK \l "_Toc185618493"</w:instrText>
            </w:r>
            <w:r>
              <w:fldChar w:fldCharType="separate"/>
            </w:r>
            <w:r w:rsidRPr="00D91D71">
              <w:rPr>
                <w:rStyle w:val="Hypertextovodkaz"/>
                <w:noProof/>
              </w:rPr>
              <w:t>IX. FAKTURACE A PLATEBNÍ PODMÍNKY</w:t>
            </w:r>
            <w:r>
              <w:rPr>
                <w:noProof/>
                <w:webHidden/>
              </w:rPr>
              <w:tab/>
            </w:r>
            <w:r>
              <w:rPr>
                <w:noProof/>
                <w:webHidden/>
              </w:rPr>
              <w:fldChar w:fldCharType="begin"/>
            </w:r>
            <w:r>
              <w:rPr>
                <w:noProof/>
                <w:webHidden/>
              </w:rPr>
              <w:instrText xml:space="preserve"> PAGEREF _Toc185618493 \h </w:instrText>
            </w:r>
            <w:r>
              <w:rPr>
                <w:noProof/>
                <w:webHidden/>
              </w:rPr>
            </w:r>
            <w:r>
              <w:rPr>
                <w:noProof/>
                <w:webHidden/>
              </w:rPr>
              <w:fldChar w:fldCharType="separate"/>
            </w:r>
            <w:r>
              <w:rPr>
                <w:noProof/>
                <w:webHidden/>
              </w:rPr>
              <w:t>17</w:t>
            </w:r>
            <w:r>
              <w:rPr>
                <w:noProof/>
                <w:webHidden/>
              </w:rPr>
              <w:fldChar w:fldCharType="end"/>
            </w:r>
            <w:r>
              <w:rPr>
                <w:noProof/>
              </w:rPr>
              <w:fldChar w:fldCharType="end"/>
            </w:r>
          </w:ins>
        </w:p>
        <w:p w14:paraId="7330B5A2" w14:textId="77777777" w:rsidR="003560CA" w:rsidRDefault="003560CA">
          <w:pPr>
            <w:pStyle w:val="Obsah1"/>
            <w:rPr>
              <w:ins w:id="31"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32" w:author="Word Document Comparison" w:date="2024-12-20T20:22:00Z" w16du:dateUtc="2024-12-20T19:22:00Z">
            <w:r>
              <w:fldChar w:fldCharType="begin"/>
            </w:r>
            <w:r>
              <w:instrText>HYPERLINK \l "_Toc185618494"</w:instrText>
            </w:r>
            <w:r>
              <w:fldChar w:fldCharType="separate"/>
            </w:r>
            <w:r w:rsidRPr="00D91D71">
              <w:rPr>
                <w:rStyle w:val="Hypertextovodkaz"/>
                <w:noProof/>
              </w:rPr>
              <w:t>X. MÍSTO A DOBA PLNĚNÍ</w:t>
            </w:r>
            <w:r>
              <w:rPr>
                <w:noProof/>
                <w:webHidden/>
              </w:rPr>
              <w:tab/>
            </w:r>
            <w:r>
              <w:rPr>
                <w:noProof/>
                <w:webHidden/>
              </w:rPr>
              <w:fldChar w:fldCharType="begin"/>
            </w:r>
            <w:r>
              <w:rPr>
                <w:noProof/>
                <w:webHidden/>
              </w:rPr>
              <w:instrText xml:space="preserve"> PAGEREF _Toc185618494 \h </w:instrText>
            </w:r>
            <w:r>
              <w:rPr>
                <w:noProof/>
                <w:webHidden/>
              </w:rPr>
            </w:r>
            <w:r>
              <w:rPr>
                <w:noProof/>
                <w:webHidden/>
              </w:rPr>
              <w:fldChar w:fldCharType="separate"/>
            </w:r>
            <w:r>
              <w:rPr>
                <w:noProof/>
                <w:webHidden/>
              </w:rPr>
              <w:t>19</w:t>
            </w:r>
            <w:r>
              <w:rPr>
                <w:noProof/>
                <w:webHidden/>
              </w:rPr>
              <w:fldChar w:fldCharType="end"/>
            </w:r>
            <w:r>
              <w:rPr>
                <w:noProof/>
              </w:rPr>
              <w:fldChar w:fldCharType="end"/>
            </w:r>
          </w:ins>
        </w:p>
        <w:p w14:paraId="2EB50B94" w14:textId="77777777" w:rsidR="003560CA" w:rsidRDefault="003560CA">
          <w:pPr>
            <w:pStyle w:val="Obsah1"/>
            <w:rPr>
              <w:ins w:id="33"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34" w:author="Word Document Comparison" w:date="2024-12-20T20:22:00Z" w16du:dateUtc="2024-12-20T19:22:00Z">
            <w:r>
              <w:fldChar w:fldCharType="begin"/>
            </w:r>
            <w:r>
              <w:instrText>HYPERLINK \l "_Toc185618495"</w:instrText>
            </w:r>
            <w:r>
              <w:fldChar w:fldCharType="separate"/>
            </w:r>
            <w:r w:rsidRPr="00D91D71">
              <w:rPr>
                <w:rStyle w:val="Hypertextovodkaz"/>
                <w:noProof/>
              </w:rPr>
              <w:t>XI. AKCEPTAČNÍ ŘÍZENÍ</w:t>
            </w:r>
            <w:r>
              <w:rPr>
                <w:noProof/>
                <w:webHidden/>
              </w:rPr>
              <w:tab/>
            </w:r>
            <w:r>
              <w:rPr>
                <w:noProof/>
                <w:webHidden/>
              </w:rPr>
              <w:fldChar w:fldCharType="begin"/>
            </w:r>
            <w:r>
              <w:rPr>
                <w:noProof/>
                <w:webHidden/>
              </w:rPr>
              <w:instrText xml:space="preserve"> PAGEREF _Toc185618495 \h </w:instrText>
            </w:r>
            <w:r>
              <w:rPr>
                <w:noProof/>
                <w:webHidden/>
              </w:rPr>
            </w:r>
            <w:r>
              <w:rPr>
                <w:noProof/>
                <w:webHidden/>
              </w:rPr>
              <w:fldChar w:fldCharType="separate"/>
            </w:r>
            <w:r>
              <w:rPr>
                <w:noProof/>
                <w:webHidden/>
              </w:rPr>
              <w:t>20</w:t>
            </w:r>
            <w:r>
              <w:rPr>
                <w:noProof/>
                <w:webHidden/>
              </w:rPr>
              <w:fldChar w:fldCharType="end"/>
            </w:r>
            <w:r>
              <w:rPr>
                <w:noProof/>
              </w:rPr>
              <w:fldChar w:fldCharType="end"/>
            </w:r>
          </w:ins>
        </w:p>
        <w:p w14:paraId="7289ECD4" w14:textId="77777777" w:rsidR="003560CA" w:rsidRDefault="003560CA">
          <w:pPr>
            <w:pStyle w:val="Obsah1"/>
            <w:rPr>
              <w:ins w:id="35"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36" w:author="Word Document Comparison" w:date="2024-12-20T20:22:00Z" w16du:dateUtc="2024-12-20T19:22:00Z">
            <w:r>
              <w:fldChar w:fldCharType="begin"/>
            </w:r>
            <w:r>
              <w:instrText>HYPERLINK \l "_Toc185618496"</w:instrText>
            </w:r>
            <w:r>
              <w:fldChar w:fldCharType="separate"/>
            </w:r>
            <w:r w:rsidRPr="00D91D71">
              <w:rPr>
                <w:rStyle w:val="Hypertextovodkaz"/>
                <w:noProof/>
              </w:rPr>
              <w:t>XII. DALŠÍ PRÁVA A POVINNOSTI SMLUVNÍCH STRAN</w:t>
            </w:r>
            <w:r>
              <w:rPr>
                <w:noProof/>
                <w:webHidden/>
              </w:rPr>
              <w:tab/>
            </w:r>
            <w:r>
              <w:rPr>
                <w:noProof/>
                <w:webHidden/>
              </w:rPr>
              <w:fldChar w:fldCharType="begin"/>
            </w:r>
            <w:r>
              <w:rPr>
                <w:noProof/>
                <w:webHidden/>
              </w:rPr>
              <w:instrText xml:space="preserve"> PAGEREF _Toc185618496 \h </w:instrText>
            </w:r>
            <w:r>
              <w:rPr>
                <w:noProof/>
                <w:webHidden/>
              </w:rPr>
            </w:r>
            <w:r>
              <w:rPr>
                <w:noProof/>
                <w:webHidden/>
              </w:rPr>
              <w:fldChar w:fldCharType="separate"/>
            </w:r>
            <w:r>
              <w:rPr>
                <w:noProof/>
                <w:webHidden/>
              </w:rPr>
              <w:t>22</w:t>
            </w:r>
            <w:r>
              <w:rPr>
                <w:noProof/>
                <w:webHidden/>
              </w:rPr>
              <w:fldChar w:fldCharType="end"/>
            </w:r>
            <w:r>
              <w:rPr>
                <w:noProof/>
              </w:rPr>
              <w:fldChar w:fldCharType="end"/>
            </w:r>
          </w:ins>
        </w:p>
        <w:p w14:paraId="304F6678" w14:textId="77777777" w:rsidR="003560CA" w:rsidRDefault="003560CA">
          <w:pPr>
            <w:pStyle w:val="Obsah1"/>
            <w:rPr>
              <w:ins w:id="37"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38" w:author="Word Document Comparison" w:date="2024-12-20T20:22:00Z" w16du:dateUtc="2024-12-20T19:22:00Z">
            <w:r>
              <w:fldChar w:fldCharType="begin"/>
            </w:r>
            <w:r>
              <w:instrText>HYPERLINK \l "_Toc185618497"</w:instrText>
            </w:r>
            <w:r>
              <w:fldChar w:fldCharType="separate"/>
            </w:r>
            <w:r w:rsidRPr="00D91D71">
              <w:rPr>
                <w:rStyle w:val="Hypertextovodkaz"/>
                <w:noProof/>
              </w:rPr>
              <w:t>XIII. VLASTNICKÉ PRÁVO A UŽÍVACÍ PRÁVA</w:t>
            </w:r>
            <w:r>
              <w:rPr>
                <w:noProof/>
                <w:webHidden/>
              </w:rPr>
              <w:tab/>
            </w:r>
            <w:r>
              <w:rPr>
                <w:noProof/>
                <w:webHidden/>
              </w:rPr>
              <w:fldChar w:fldCharType="begin"/>
            </w:r>
            <w:r>
              <w:rPr>
                <w:noProof/>
                <w:webHidden/>
              </w:rPr>
              <w:instrText xml:space="preserve"> PAGEREF _Toc185618497 \h </w:instrText>
            </w:r>
            <w:r>
              <w:rPr>
                <w:noProof/>
                <w:webHidden/>
              </w:rPr>
            </w:r>
            <w:r>
              <w:rPr>
                <w:noProof/>
                <w:webHidden/>
              </w:rPr>
              <w:fldChar w:fldCharType="separate"/>
            </w:r>
            <w:r>
              <w:rPr>
                <w:noProof/>
                <w:webHidden/>
              </w:rPr>
              <w:t>27</w:t>
            </w:r>
            <w:r>
              <w:rPr>
                <w:noProof/>
                <w:webHidden/>
              </w:rPr>
              <w:fldChar w:fldCharType="end"/>
            </w:r>
            <w:r>
              <w:rPr>
                <w:noProof/>
              </w:rPr>
              <w:fldChar w:fldCharType="end"/>
            </w:r>
          </w:ins>
        </w:p>
        <w:p w14:paraId="711AE155" w14:textId="77777777" w:rsidR="003560CA" w:rsidRDefault="003560CA">
          <w:pPr>
            <w:pStyle w:val="Obsah1"/>
            <w:rPr>
              <w:ins w:id="39"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40" w:author="Word Document Comparison" w:date="2024-12-20T20:22:00Z" w16du:dateUtc="2024-12-20T19:22:00Z">
            <w:r>
              <w:fldChar w:fldCharType="begin"/>
            </w:r>
            <w:r>
              <w:instrText>HYPERLINK \l "_Toc185618498"</w:instrText>
            </w:r>
            <w:r>
              <w:fldChar w:fldCharType="separate"/>
            </w:r>
            <w:r w:rsidRPr="00D91D71">
              <w:rPr>
                <w:rStyle w:val="Hypertextovodkaz"/>
                <w:noProof/>
              </w:rPr>
              <w:t>XIV. VADY PLNĚNÍ A ZÁRUKA</w:t>
            </w:r>
            <w:r>
              <w:rPr>
                <w:noProof/>
                <w:webHidden/>
              </w:rPr>
              <w:tab/>
            </w:r>
            <w:r>
              <w:rPr>
                <w:noProof/>
                <w:webHidden/>
              </w:rPr>
              <w:fldChar w:fldCharType="begin"/>
            </w:r>
            <w:r>
              <w:rPr>
                <w:noProof/>
                <w:webHidden/>
              </w:rPr>
              <w:instrText xml:space="preserve"> PAGEREF _Toc185618498 \h </w:instrText>
            </w:r>
            <w:r>
              <w:rPr>
                <w:noProof/>
                <w:webHidden/>
              </w:rPr>
            </w:r>
            <w:r>
              <w:rPr>
                <w:noProof/>
                <w:webHidden/>
              </w:rPr>
              <w:fldChar w:fldCharType="separate"/>
            </w:r>
            <w:r>
              <w:rPr>
                <w:noProof/>
                <w:webHidden/>
              </w:rPr>
              <w:t>32</w:t>
            </w:r>
            <w:r>
              <w:rPr>
                <w:noProof/>
                <w:webHidden/>
              </w:rPr>
              <w:fldChar w:fldCharType="end"/>
            </w:r>
            <w:r>
              <w:rPr>
                <w:noProof/>
              </w:rPr>
              <w:fldChar w:fldCharType="end"/>
            </w:r>
          </w:ins>
        </w:p>
        <w:p w14:paraId="2F436E9E" w14:textId="77777777" w:rsidR="003560CA" w:rsidRDefault="003560CA">
          <w:pPr>
            <w:pStyle w:val="Obsah1"/>
            <w:rPr>
              <w:ins w:id="41"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42" w:author="Word Document Comparison" w:date="2024-12-20T20:22:00Z" w16du:dateUtc="2024-12-20T19:22:00Z">
            <w:r>
              <w:fldChar w:fldCharType="begin"/>
            </w:r>
            <w:r>
              <w:instrText>HYPERLINK \l "_Toc185618499"</w:instrText>
            </w:r>
            <w:r>
              <w:fldChar w:fldCharType="separate"/>
            </w:r>
            <w:r w:rsidRPr="00D91D71">
              <w:rPr>
                <w:rStyle w:val="Hypertextovodkaz"/>
                <w:noProof/>
              </w:rPr>
              <w:t>XV. UPLATNĚNÍ PRÁV Z VADNÉHO PLNĚNÍ</w:t>
            </w:r>
            <w:r>
              <w:rPr>
                <w:noProof/>
                <w:webHidden/>
              </w:rPr>
              <w:tab/>
            </w:r>
            <w:r>
              <w:rPr>
                <w:noProof/>
                <w:webHidden/>
              </w:rPr>
              <w:fldChar w:fldCharType="begin"/>
            </w:r>
            <w:r>
              <w:rPr>
                <w:noProof/>
                <w:webHidden/>
              </w:rPr>
              <w:instrText xml:space="preserve"> PAGEREF _Toc185618499 \h </w:instrText>
            </w:r>
            <w:r>
              <w:rPr>
                <w:noProof/>
                <w:webHidden/>
              </w:rPr>
            </w:r>
            <w:r>
              <w:rPr>
                <w:noProof/>
                <w:webHidden/>
              </w:rPr>
              <w:fldChar w:fldCharType="separate"/>
            </w:r>
            <w:r>
              <w:rPr>
                <w:noProof/>
                <w:webHidden/>
              </w:rPr>
              <w:t>33</w:t>
            </w:r>
            <w:r>
              <w:rPr>
                <w:noProof/>
                <w:webHidden/>
              </w:rPr>
              <w:fldChar w:fldCharType="end"/>
            </w:r>
            <w:r>
              <w:rPr>
                <w:noProof/>
              </w:rPr>
              <w:fldChar w:fldCharType="end"/>
            </w:r>
          </w:ins>
        </w:p>
        <w:p w14:paraId="48F77D3D" w14:textId="77777777" w:rsidR="003560CA" w:rsidRDefault="003560CA">
          <w:pPr>
            <w:pStyle w:val="Obsah1"/>
            <w:rPr>
              <w:ins w:id="43"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44" w:author="Word Document Comparison" w:date="2024-12-20T20:22:00Z" w16du:dateUtc="2024-12-20T19:22:00Z">
            <w:r>
              <w:fldChar w:fldCharType="begin"/>
            </w:r>
            <w:r>
              <w:instrText>HYPERLINK \l "_Toc185618500"</w:instrText>
            </w:r>
            <w:r>
              <w:fldChar w:fldCharType="separate"/>
            </w:r>
            <w:r w:rsidRPr="00D91D71">
              <w:rPr>
                <w:rStyle w:val="Hypertextovodkaz"/>
                <w:noProof/>
              </w:rPr>
              <w:t>XVI. PODMÍNKY ODSTRANĚNÍ VAD</w:t>
            </w:r>
            <w:r>
              <w:rPr>
                <w:noProof/>
                <w:webHidden/>
              </w:rPr>
              <w:tab/>
            </w:r>
            <w:r>
              <w:rPr>
                <w:noProof/>
                <w:webHidden/>
              </w:rPr>
              <w:fldChar w:fldCharType="begin"/>
            </w:r>
            <w:r>
              <w:rPr>
                <w:noProof/>
                <w:webHidden/>
              </w:rPr>
              <w:instrText xml:space="preserve"> PAGEREF _Toc185618500 \h </w:instrText>
            </w:r>
            <w:r>
              <w:rPr>
                <w:noProof/>
                <w:webHidden/>
              </w:rPr>
            </w:r>
            <w:r>
              <w:rPr>
                <w:noProof/>
                <w:webHidden/>
              </w:rPr>
              <w:fldChar w:fldCharType="separate"/>
            </w:r>
            <w:r>
              <w:rPr>
                <w:noProof/>
                <w:webHidden/>
              </w:rPr>
              <w:t>34</w:t>
            </w:r>
            <w:r>
              <w:rPr>
                <w:noProof/>
                <w:webHidden/>
              </w:rPr>
              <w:fldChar w:fldCharType="end"/>
            </w:r>
            <w:r>
              <w:rPr>
                <w:noProof/>
              </w:rPr>
              <w:fldChar w:fldCharType="end"/>
            </w:r>
          </w:ins>
        </w:p>
        <w:p w14:paraId="598C5ED5" w14:textId="77777777" w:rsidR="003560CA" w:rsidRDefault="003560CA">
          <w:pPr>
            <w:pStyle w:val="Obsah1"/>
            <w:rPr>
              <w:ins w:id="45"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46" w:author="Word Document Comparison" w:date="2024-12-20T20:22:00Z" w16du:dateUtc="2024-12-20T19:22:00Z">
            <w:r>
              <w:fldChar w:fldCharType="begin"/>
            </w:r>
            <w:r>
              <w:instrText>HYPERLINK \l "_Toc185618501"</w:instrText>
            </w:r>
            <w:r>
              <w:fldChar w:fldCharType="separate"/>
            </w:r>
            <w:r w:rsidRPr="00D91D71">
              <w:rPr>
                <w:rStyle w:val="Hypertextovodkaz"/>
                <w:noProof/>
              </w:rPr>
              <w:t>XVII. BANKOVNÍ ZÁRUKA</w:t>
            </w:r>
            <w:r>
              <w:rPr>
                <w:noProof/>
                <w:webHidden/>
              </w:rPr>
              <w:tab/>
            </w:r>
            <w:r>
              <w:rPr>
                <w:noProof/>
                <w:webHidden/>
              </w:rPr>
              <w:fldChar w:fldCharType="begin"/>
            </w:r>
            <w:r>
              <w:rPr>
                <w:noProof/>
                <w:webHidden/>
              </w:rPr>
              <w:instrText xml:space="preserve"> PAGEREF _Toc185618501 \h </w:instrText>
            </w:r>
            <w:r>
              <w:rPr>
                <w:noProof/>
                <w:webHidden/>
              </w:rPr>
            </w:r>
            <w:r>
              <w:rPr>
                <w:noProof/>
                <w:webHidden/>
              </w:rPr>
              <w:fldChar w:fldCharType="separate"/>
            </w:r>
            <w:r>
              <w:rPr>
                <w:noProof/>
                <w:webHidden/>
              </w:rPr>
              <w:t>36</w:t>
            </w:r>
            <w:r>
              <w:rPr>
                <w:noProof/>
                <w:webHidden/>
              </w:rPr>
              <w:fldChar w:fldCharType="end"/>
            </w:r>
            <w:r>
              <w:rPr>
                <w:noProof/>
              </w:rPr>
              <w:fldChar w:fldCharType="end"/>
            </w:r>
          </w:ins>
        </w:p>
        <w:p w14:paraId="791EEAC4" w14:textId="77777777" w:rsidR="003560CA" w:rsidRDefault="003560CA">
          <w:pPr>
            <w:pStyle w:val="Obsah1"/>
            <w:rPr>
              <w:ins w:id="47"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48" w:author="Word Document Comparison" w:date="2024-12-20T20:22:00Z" w16du:dateUtc="2024-12-20T19:22:00Z">
            <w:r>
              <w:fldChar w:fldCharType="begin"/>
            </w:r>
            <w:r>
              <w:instrText>HYPERLINK \l "_Toc185618502"</w:instrText>
            </w:r>
            <w:r>
              <w:fldChar w:fldCharType="separate"/>
            </w:r>
            <w:r w:rsidRPr="00D91D71">
              <w:rPr>
                <w:rStyle w:val="Hypertextovodkaz"/>
                <w:noProof/>
              </w:rPr>
              <w:t>XVIII. POJIŠTĚNÍ</w:t>
            </w:r>
            <w:r>
              <w:rPr>
                <w:noProof/>
                <w:webHidden/>
              </w:rPr>
              <w:tab/>
            </w:r>
            <w:r>
              <w:rPr>
                <w:noProof/>
                <w:webHidden/>
              </w:rPr>
              <w:fldChar w:fldCharType="begin"/>
            </w:r>
            <w:r>
              <w:rPr>
                <w:noProof/>
                <w:webHidden/>
              </w:rPr>
              <w:instrText xml:space="preserve"> PAGEREF _Toc185618502 \h </w:instrText>
            </w:r>
            <w:r>
              <w:rPr>
                <w:noProof/>
                <w:webHidden/>
              </w:rPr>
            </w:r>
            <w:r>
              <w:rPr>
                <w:noProof/>
                <w:webHidden/>
              </w:rPr>
              <w:fldChar w:fldCharType="separate"/>
            </w:r>
            <w:r>
              <w:rPr>
                <w:noProof/>
                <w:webHidden/>
              </w:rPr>
              <w:t>36</w:t>
            </w:r>
            <w:r>
              <w:rPr>
                <w:noProof/>
                <w:webHidden/>
              </w:rPr>
              <w:fldChar w:fldCharType="end"/>
            </w:r>
            <w:r>
              <w:rPr>
                <w:noProof/>
              </w:rPr>
              <w:fldChar w:fldCharType="end"/>
            </w:r>
          </w:ins>
        </w:p>
        <w:p w14:paraId="322155CB" w14:textId="77777777" w:rsidR="003560CA" w:rsidRDefault="003560CA">
          <w:pPr>
            <w:pStyle w:val="Obsah1"/>
            <w:rPr>
              <w:ins w:id="49"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50" w:author="Word Document Comparison" w:date="2024-12-20T20:22:00Z" w16du:dateUtc="2024-12-20T19:22:00Z">
            <w:r>
              <w:fldChar w:fldCharType="begin"/>
            </w:r>
            <w:r>
              <w:instrText>HYPERLINK \l "_Toc185618503"</w:instrText>
            </w:r>
            <w:r>
              <w:fldChar w:fldCharType="separate"/>
            </w:r>
            <w:r w:rsidRPr="00D91D71">
              <w:rPr>
                <w:rStyle w:val="Hypertextovodkaz"/>
                <w:noProof/>
              </w:rPr>
              <w:t>XIX. SANKCE A NÁHRADA ŠKODY</w:t>
            </w:r>
            <w:r>
              <w:rPr>
                <w:noProof/>
                <w:webHidden/>
              </w:rPr>
              <w:tab/>
            </w:r>
            <w:r>
              <w:rPr>
                <w:noProof/>
                <w:webHidden/>
              </w:rPr>
              <w:fldChar w:fldCharType="begin"/>
            </w:r>
            <w:r>
              <w:rPr>
                <w:noProof/>
                <w:webHidden/>
              </w:rPr>
              <w:instrText xml:space="preserve"> PAGEREF _Toc185618503 \h </w:instrText>
            </w:r>
            <w:r>
              <w:rPr>
                <w:noProof/>
                <w:webHidden/>
              </w:rPr>
            </w:r>
            <w:r>
              <w:rPr>
                <w:noProof/>
                <w:webHidden/>
              </w:rPr>
              <w:fldChar w:fldCharType="separate"/>
            </w:r>
            <w:r>
              <w:rPr>
                <w:noProof/>
                <w:webHidden/>
              </w:rPr>
              <w:t>37</w:t>
            </w:r>
            <w:r>
              <w:rPr>
                <w:noProof/>
                <w:webHidden/>
              </w:rPr>
              <w:fldChar w:fldCharType="end"/>
            </w:r>
            <w:r>
              <w:rPr>
                <w:noProof/>
              </w:rPr>
              <w:fldChar w:fldCharType="end"/>
            </w:r>
          </w:ins>
        </w:p>
        <w:p w14:paraId="43E51880" w14:textId="77777777" w:rsidR="003560CA" w:rsidRDefault="003560CA">
          <w:pPr>
            <w:pStyle w:val="Obsah1"/>
            <w:rPr>
              <w:ins w:id="51"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52" w:author="Word Document Comparison" w:date="2024-12-20T20:22:00Z" w16du:dateUtc="2024-12-20T19:22:00Z">
            <w:r>
              <w:fldChar w:fldCharType="begin"/>
            </w:r>
            <w:r>
              <w:instrText>HYPERLINK \l "_Toc185618504"</w:instrText>
            </w:r>
            <w:r>
              <w:fldChar w:fldCharType="separate"/>
            </w:r>
            <w:r w:rsidRPr="00D91D71">
              <w:rPr>
                <w:rStyle w:val="Hypertextovodkaz"/>
                <w:noProof/>
              </w:rPr>
              <w:t>XX. ODSTOUPENÍ OD SMLOUVY</w:t>
            </w:r>
            <w:r>
              <w:rPr>
                <w:noProof/>
                <w:webHidden/>
              </w:rPr>
              <w:tab/>
            </w:r>
            <w:r>
              <w:rPr>
                <w:noProof/>
                <w:webHidden/>
              </w:rPr>
              <w:fldChar w:fldCharType="begin"/>
            </w:r>
            <w:r>
              <w:rPr>
                <w:noProof/>
                <w:webHidden/>
              </w:rPr>
              <w:instrText xml:space="preserve"> PAGEREF _Toc185618504 \h </w:instrText>
            </w:r>
            <w:r>
              <w:rPr>
                <w:noProof/>
                <w:webHidden/>
              </w:rPr>
            </w:r>
            <w:r>
              <w:rPr>
                <w:noProof/>
                <w:webHidden/>
              </w:rPr>
              <w:fldChar w:fldCharType="separate"/>
            </w:r>
            <w:r>
              <w:rPr>
                <w:noProof/>
                <w:webHidden/>
              </w:rPr>
              <w:t>39</w:t>
            </w:r>
            <w:r>
              <w:rPr>
                <w:noProof/>
                <w:webHidden/>
              </w:rPr>
              <w:fldChar w:fldCharType="end"/>
            </w:r>
            <w:r>
              <w:rPr>
                <w:noProof/>
              </w:rPr>
              <w:fldChar w:fldCharType="end"/>
            </w:r>
          </w:ins>
        </w:p>
        <w:p w14:paraId="46E9B27A" w14:textId="77777777" w:rsidR="003560CA" w:rsidRDefault="003560CA">
          <w:pPr>
            <w:pStyle w:val="Obsah1"/>
            <w:rPr>
              <w:ins w:id="53"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54" w:author="Word Document Comparison" w:date="2024-12-20T20:22:00Z" w16du:dateUtc="2024-12-20T19:22:00Z">
            <w:r>
              <w:fldChar w:fldCharType="begin"/>
            </w:r>
            <w:r>
              <w:instrText>HYPERLINK \l "_Toc185618505"</w:instrText>
            </w:r>
            <w:r>
              <w:fldChar w:fldCharType="separate"/>
            </w:r>
            <w:r w:rsidRPr="00D91D71">
              <w:rPr>
                <w:rStyle w:val="Hypertextovodkaz"/>
                <w:noProof/>
              </w:rPr>
              <w:t>XXI. PROHLÁŠENÍ SMLUVNÍCH STRAN</w:t>
            </w:r>
            <w:r>
              <w:rPr>
                <w:noProof/>
                <w:webHidden/>
              </w:rPr>
              <w:tab/>
            </w:r>
            <w:r>
              <w:rPr>
                <w:noProof/>
                <w:webHidden/>
              </w:rPr>
              <w:fldChar w:fldCharType="begin"/>
            </w:r>
            <w:r>
              <w:rPr>
                <w:noProof/>
                <w:webHidden/>
              </w:rPr>
              <w:instrText xml:space="preserve"> PAGEREF _Toc185618505 \h </w:instrText>
            </w:r>
            <w:r>
              <w:rPr>
                <w:noProof/>
                <w:webHidden/>
              </w:rPr>
            </w:r>
            <w:r>
              <w:rPr>
                <w:noProof/>
                <w:webHidden/>
              </w:rPr>
              <w:fldChar w:fldCharType="separate"/>
            </w:r>
            <w:r>
              <w:rPr>
                <w:noProof/>
                <w:webHidden/>
              </w:rPr>
              <w:t>40</w:t>
            </w:r>
            <w:r>
              <w:rPr>
                <w:noProof/>
                <w:webHidden/>
              </w:rPr>
              <w:fldChar w:fldCharType="end"/>
            </w:r>
            <w:r>
              <w:rPr>
                <w:noProof/>
              </w:rPr>
              <w:fldChar w:fldCharType="end"/>
            </w:r>
          </w:ins>
        </w:p>
        <w:p w14:paraId="0E70D335" w14:textId="77777777" w:rsidR="003560CA" w:rsidRDefault="003560CA">
          <w:pPr>
            <w:pStyle w:val="Obsah1"/>
            <w:rPr>
              <w:ins w:id="55"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56" w:author="Word Document Comparison" w:date="2024-12-20T20:22:00Z" w16du:dateUtc="2024-12-20T19:22:00Z">
            <w:r>
              <w:fldChar w:fldCharType="begin"/>
            </w:r>
            <w:r>
              <w:instrText>HYPERLINK \l "_Toc185618506"</w:instrText>
            </w:r>
            <w:r>
              <w:fldChar w:fldCharType="separate"/>
            </w:r>
            <w:r w:rsidRPr="00D91D71">
              <w:rPr>
                <w:rStyle w:val="Hypertextovodkaz"/>
                <w:noProof/>
              </w:rPr>
              <w:t>XXII. OSTATNÍ UJEDNÁNÍ</w:t>
            </w:r>
            <w:r>
              <w:rPr>
                <w:noProof/>
                <w:webHidden/>
              </w:rPr>
              <w:tab/>
            </w:r>
            <w:r>
              <w:rPr>
                <w:noProof/>
                <w:webHidden/>
              </w:rPr>
              <w:fldChar w:fldCharType="begin"/>
            </w:r>
            <w:r>
              <w:rPr>
                <w:noProof/>
                <w:webHidden/>
              </w:rPr>
              <w:instrText xml:space="preserve"> PAGEREF _Toc185618506 \h </w:instrText>
            </w:r>
            <w:r>
              <w:rPr>
                <w:noProof/>
                <w:webHidden/>
              </w:rPr>
            </w:r>
            <w:r>
              <w:rPr>
                <w:noProof/>
                <w:webHidden/>
              </w:rPr>
              <w:fldChar w:fldCharType="separate"/>
            </w:r>
            <w:r>
              <w:rPr>
                <w:noProof/>
                <w:webHidden/>
              </w:rPr>
              <w:t>41</w:t>
            </w:r>
            <w:r>
              <w:rPr>
                <w:noProof/>
                <w:webHidden/>
              </w:rPr>
              <w:fldChar w:fldCharType="end"/>
            </w:r>
            <w:r>
              <w:rPr>
                <w:noProof/>
              </w:rPr>
              <w:fldChar w:fldCharType="end"/>
            </w:r>
          </w:ins>
        </w:p>
        <w:p w14:paraId="1963466A" w14:textId="77777777" w:rsidR="003560CA" w:rsidRDefault="003560CA">
          <w:pPr>
            <w:pStyle w:val="Obsah1"/>
            <w:rPr>
              <w:ins w:id="57"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58" w:author="Word Document Comparison" w:date="2024-12-20T20:22:00Z" w16du:dateUtc="2024-12-20T19:22:00Z">
            <w:r>
              <w:fldChar w:fldCharType="begin"/>
            </w:r>
            <w:r>
              <w:instrText>HYPERLINK \l "_Toc185618507"</w:instrText>
            </w:r>
            <w:r>
              <w:fldChar w:fldCharType="separate"/>
            </w:r>
            <w:r w:rsidRPr="00D91D71">
              <w:rPr>
                <w:rStyle w:val="Hypertextovodkaz"/>
                <w:noProof/>
              </w:rPr>
              <w:t>XXIII. OPRÁVNĚNÉ OSOBY</w:t>
            </w:r>
            <w:r>
              <w:rPr>
                <w:noProof/>
                <w:webHidden/>
              </w:rPr>
              <w:tab/>
            </w:r>
            <w:r>
              <w:rPr>
                <w:noProof/>
                <w:webHidden/>
              </w:rPr>
              <w:fldChar w:fldCharType="begin"/>
            </w:r>
            <w:r>
              <w:rPr>
                <w:noProof/>
                <w:webHidden/>
              </w:rPr>
              <w:instrText xml:space="preserve"> PAGEREF _Toc185618507 \h </w:instrText>
            </w:r>
            <w:r>
              <w:rPr>
                <w:noProof/>
                <w:webHidden/>
              </w:rPr>
            </w:r>
            <w:r>
              <w:rPr>
                <w:noProof/>
                <w:webHidden/>
              </w:rPr>
              <w:fldChar w:fldCharType="separate"/>
            </w:r>
            <w:r>
              <w:rPr>
                <w:noProof/>
                <w:webHidden/>
              </w:rPr>
              <w:t>43</w:t>
            </w:r>
            <w:r>
              <w:rPr>
                <w:noProof/>
                <w:webHidden/>
              </w:rPr>
              <w:fldChar w:fldCharType="end"/>
            </w:r>
            <w:r>
              <w:rPr>
                <w:noProof/>
              </w:rPr>
              <w:fldChar w:fldCharType="end"/>
            </w:r>
          </w:ins>
        </w:p>
        <w:p w14:paraId="1090FFCA" w14:textId="77777777" w:rsidR="003560CA" w:rsidRDefault="003560CA">
          <w:pPr>
            <w:pStyle w:val="Obsah1"/>
            <w:rPr>
              <w:ins w:id="59"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60" w:author="Word Document Comparison" w:date="2024-12-20T20:22:00Z" w16du:dateUtc="2024-12-20T19:22:00Z">
            <w:r>
              <w:fldChar w:fldCharType="begin"/>
            </w:r>
            <w:r>
              <w:instrText>HYPERLINK \l "_Toc185618508"</w:instrText>
            </w:r>
            <w:r>
              <w:fldChar w:fldCharType="separate"/>
            </w:r>
            <w:r w:rsidRPr="00D91D71">
              <w:rPr>
                <w:rStyle w:val="Hypertextovodkaz"/>
                <w:noProof/>
              </w:rPr>
              <w:t>XXIV. REALIZAČNÍ TÝM</w:t>
            </w:r>
            <w:r>
              <w:rPr>
                <w:noProof/>
                <w:webHidden/>
              </w:rPr>
              <w:tab/>
            </w:r>
            <w:r>
              <w:rPr>
                <w:noProof/>
                <w:webHidden/>
              </w:rPr>
              <w:fldChar w:fldCharType="begin"/>
            </w:r>
            <w:r>
              <w:rPr>
                <w:noProof/>
                <w:webHidden/>
              </w:rPr>
              <w:instrText xml:space="preserve"> PAGEREF _Toc185618508 \h </w:instrText>
            </w:r>
            <w:r>
              <w:rPr>
                <w:noProof/>
                <w:webHidden/>
              </w:rPr>
            </w:r>
            <w:r>
              <w:rPr>
                <w:noProof/>
                <w:webHidden/>
              </w:rPr>
              <w:fldChar w:fldCharType="separate"/>
            </w:r>
            <w:r>
              <w:rPr>
                <w:noProof/>
                <w:webHidden/>
              </w:rPr>
              <w:t>43</w:t>
            </w:r>
            <w:r>
              <w:rPr>
                <w:noProof/>
                <w:webHidden/>
              </w:rPr>
              <w:fldChar w:fldCharType="end"/>
            </w:r>
            <w:r>
              <w:rPr>
                <w:noProof/>
              </w:rPr>
              <w:fldChar w:fldCharType="end"/>
            </w:r>
          </w:ins>
        </w:p>
        <w:p w14:paraId="25B1B377" w14:textId="77777777" w:rsidR="003560CA" w:rsidRDefault="003560CA">
          <w:pPr>
            <w:pStyle w:val="Obsah1"/>
            <w:rPr>
              <w:ins w:id="61"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62" w:author="Word Document Comparison" w:date="2024-12-20T20:22:00Z" w16du:dateUtc="2024-12-20T19:22:00Z">
            <w:r>
              <w:fldChar w:fldCharType="begin"/>
            </w:r>
            <w:r>
              <w:instrText>HYPERLINK \l "_Toc185618509"</w:instrText>
            </w:r>
            <w:r>
              <w:fldChar w:fldCharType="separate"/>
            </w:r>
            <w:r w:rsidRPr="00D91D71">
              <w:rPr>
                <w:rStyle w:val="Hypertextovodkaz"/>
                <w:noProof/>
              </w:rPr>
              <w:t>XXV. PODDODAVATELÉ</w:t>
            </w:r>
            <w:r>
              <w:rPr>
                <w:noProof/>
                <w:webHidden/>
              </w:rPr>
              <w:tab/>
            </w:r>
            <w:r>
              <w:rPr>
                <w:noProof/>
                <w:webHidden/>
              </w:rPr>
              <w:fldChar w:fldCharType="begin"/>
            </w:r>
            <w:r>
              <w:rPr>
                <w:noProof/>
                <w:webHidden/>
              </w:rPr>
              <w:instrText xml:space="preserve"> PAGEREF _Toc185618509 \h </w:instrText>
            </w:r>
            <w:r>
              <w:rPr>
                <w:noProof/>
                <w:webHidden/>
              </w:rPr>
            </w:r>
            <w:r>
              <w:rPr>
                <w:noProof/>
                <w:webHidden/>
              </w:rPr>
              <w:fldChar w:fldCharType="separate"/>
            </w:r>
            <w:r>
              <w:rPr>
                <w:noProof/>
                <w:webHidden/>
              </w:rPr>
              <w:t>45</w:t>
            </w:r>
            <w:r>
              <w:rPr>
                <w:noProof/>
                <w:webHidden/>
              </w:rPr>
              <w:fldChar w:fldCharType="end"/>
            </w:r>
            <w:r>
              <w:rPr>
                <w:noProof/>
              </w:rPr>
              <w:fldChar w:fldCharType="end"/>
            </w:r>
          </w:ins>
        </w:p>
        <w:p w14:paraId="2D3E8FDC" w14:textId="77777777" w:rsidR="003560CA" w:rsidRDefault="003560CA">
          <w:pPr>
            <w:pStyle w:val="Obsah1"/>
            <w:rPr>
              <w:ins w:id="63"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64" w:author="Word Document Comparison" w:date="2024-12-20T20:22:00Z" w16du:dateUtc="2024-12-20T19:22:00Z">
            <w:r>
              <w:fldChar w:fldCharType="begin"/>
            </w:r>
            <w:r>
              <w:instrText>HYPERLINK \l "_Toc185618510"</w:instrText>
            </w:r>
            <w:r>
              <w:fldChar w:fldCharType="separate"/>
            </w:r>
            <w:r w:rsidRPr="00D91D71">
              <w:rPr>
                <w:rStyle w:val="Hypertextovodkaz"/>
                <w:noProof/>
              </w:rPr>
              <w:t>XXVI. ZÁVĚREČNÁ USTANOVENÍ</w:t>
            </w:r>
            <w:r>
              <w:rPr>
                <w:noProof/>
                <w:webHidden/>
              </w:rPr>
              <w:tab/>
            </w:r>
            <w:r>
              <w:rPr>
                <w:noProof/>
                <w:webHidden/>
              </w:rPr>
              <w:fldChar w:fldCharType="begin"/>
            </w:r>
            <w:r>
              <w:rPr>
                <w:noProof/>
                <w:webHidden/>
              </w:rPr>
              <w:instrText xml:space="preserve"> PAGEREF _Toc185618510 \h </w:instrText>
            </w:r>
            <w:r>
              <w:rPr>
                <w:noProof/>
                <w:webHidden/>
              </w:rPr>
            </w:r>
            <w:r>
              <w:rPr>
                <w:noProof/>
                <w:webHidden/>
              </w:rPr>
              <w:fldChar w:fldCharType="separate"/>
            </w:r>
            <w:r>
              <w:rPr>
                <w:noProof/>
                <w:webHidden/>
              </w:rPr>
              <w:t>46</w:t>
            </w:r>
            <w:r>
              <w:rPr>
                <w:noProof/>
                <w:webHidden/>
              </w:rPr>
              <w:fldChar w:fldCharType="end"/>
            </w:r>
            <w:r>
              <w:rPr>
                <w:noProof/>
              </w:rPr>
              <w:fldChar w:fldCharType="end"/>
            </w:r>
          </w:ins>
        </w:p>
        <w:p w14:paraId="5421A42B" w14:textId="77777777" w:rsidR="003560CA" w:rsidRDefault="003560CA">
          <w:pPr>
            <w:pStyle w:val="Obsah1"/>
            <w:rPr>
              <w:ins w:id="65"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66" w:author="Word Document Comparison" w:date="2024-12-20T20:22:00Z" w16du:dateUtc="2024-12-20T19:22:00Z">
            <w:r>
              <w:fldChar w:fldCharType="begin"/>
            </w:r>
            <w:r>
              <w:instrText>HYPERLINK \l "_Toc185618511"</w:instrText>
            </w:r>
            <w:r>
              <w:fldChar w:fldCharType="separate"/>
            </w:r>
            <w:r w:rsidRPr="00D91D71">
              <w:rPr>
                <w:rStyle w:val="Hypertextovodkaz"/>
                <w:noProof/>
              </w:rPr>
              <w:t>PŘÍLOHY:</w:t>
            </w:r>
            <w:r>
              <w:rPr>
                <w:noProof/>
                <w:webHidden/>
              </w:rPr>
              <w:tab/>
            </w:r>
            <w:r>
              <w:rPr>
                <w:noProof/>
                <w:webHidden/>
              </w:rPr>
              <w:fldChar w:fldCharType="begin"/>
            </w:r>
            <w:r>
              <w:rPr>
                <w:noProof/>
                <w:webHidden/>
              </w:rPr>
              <w:instrText xml:space="preserve"> PAGEREF _Toc185618511 \h </w:instrText>
            </w:r>
            <w:r>
              <w:rPr>
                <w:noProof/>
                <w:webHidden/>
              </w:rPr>
            </w:r>
            <w:r>
              <w:rPr>
                <w:noProof/>
                <w:webHidden/>
              </w:rPr>
              <w:fldChar w:fldCharType="separate"/>
            </w:r>
            <w:r>
              <w:rPr>
                <w:noProof/>
                <w:webHidden/>
              </w:rPr>
              <w:t>46</w:t>
            </w:r>
            <w:r>
              <w:rPr>
                <w:noProof/>
                <w:webHidden/>
              </w:rPr>
              <w:fldChar w:fldCharType="end"/>
            </w:r>
            <w:r>
              <w:rPr>
                <w:noProof/>
              </w:rPr>
              <w:fldChar w:fldCharType="end"/>
            </w:r>
          </w:ins>
        </w:p>
        <w:p w14:paraId="6AA3B522" w14:textId="29A3D6C5" w:rsidR="0046236C" w:rsidRDefault="001900CC">
          <w:pPr>
            <w:pStyle w:val="Obsah1"/>
            <w:rPr>
              <w:del w:id="67"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ins w:id="68" w:author="Word Document Comparison" w:date="2024-12-20T20:22:00Z" w16du:dateUtc="2024-12-20T19:22:00Z">
            <w:r>
              <w:rPr>
                <w:b/>
                <w:bCs/>
              </w:rPr>
              <w:fldChar w:fldCharType="end"/>
            </w:r>
          </w:ins>
          <w:del w:id="69" w:author="Word Document Comparison" w:date="2024-12-20T20:22:00Z" w16du:dateUtc="2024-12-20T19:22:00Z">
            <w:r>
              <w:fldChar w:fldCharType="begin"/>
            </w:r>
            <w:r>
              <w:delInstrText xml:space="preserve"> TOC \o "1-3" \h \z \u </w:delInstrText>
            </w:r>
            <w:r>
              <w:fldChar w:fldCharType="separate"/>
            </w:r>
            <w:r w:rsidR="0046236C">
              <w:fldChar w:fldCharType="begin"/>
            </w:r>
            <w:r w:rsidR="0046236C">
              <w:delInstrText>HYPERLINK \l "_Toc177717640"</w:delInstrText>
            </w:r>
            <w:r w:rsidR="0046236C">
              <w:fldChar w:fldCharType="separate"/>
            </w:r>
            <w:r w:rsidR="0046236C" w:rsidRPr="00292F56">
              <w:rPr>
                <w:rStyle w:val="Hypertextovodkaz"/>
                <w:noProof/>
              </w:rPr>
              <w:delText>SMLUVNÍ STRANY</w:delText>
            </w:r>
            <w:r w:rsidR="0046236C">
              <w:rPr>
                <w:noProof/>
                <w:webHidden/>
              </w:rPr>
              <w:tab/>
            </w:r>
            <w:r w:rsidR="0046236C">
              <w:rPr>
                <w:noProof/>
                <w:webHidden/>
              </w:rPr>
              <w:fldChar w:fldCharType="begin"/>
            </w:r>
            <w:r w:rsidR="0046236C">
              <w:rPr>
                <w:noProof/>
                <w:webHidden/>
              </w:rPr>
              <w:delInstrText xml:space="preserve"> PAGEREF _Toc177717640 \h </w:delInstrText>
            </w:r>
            <w:r w:rsidR="0046236C">
              <w:rPr>
                <w:noProof/>
                <w:webHidden/>
              </w:rPr>
            </w:r>
            <w:r w:rsidR="0046236C">
              <w:rPr>
                <w:noProof/>
                <w:webHidden/>
              </w:rPr>
              <w:fldChar w:fldCharType="separate"/>
            </w:r>
            <w:r w:rsidR="0046236C">
              <w:rPr>
                <w:noProof/>
                <w:webHidden/>
              </w:rPr>
              <w:delText>1</w:delText>
            </w:r>
            <w:r w:rsidR="0046236C">
              <w:rPr>
                <w:noProof/>
                <w:webHidden/>
              </w:rPr>
              <w:fldChar w:fldCharType="end"/>
            </w:r>
            <w:r w:rsidR="0046236C">
              <w:rPr>
                <w:noProof/>
              </w:rPr>
              <w:fldChar w:fldCharType="end"/>
            </w:r>
          </w:del>
        </w:p>
        <w:p w14:paraId="2568C57A" w14:textId="69891D24" w:rsidR="0046236C" w:rsidRDefault="0046236C">
          <w:pPr>
            <w:pStyle w:val="Obsah1"/>
            <w:rPr>
              <w:del w:id="70"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71" w:author="Word Document Comparison" w:date="2024-12-20T20:22:00Z" w16du:dateUtc="2024-12-20T19:22:00Z">
            <w:r>
              <w:fldChar w:fldCharType="begin"/>
            </w:r>
            <w:r>
              <w:delInstrText>HYPERLINK \l "_Toc177717641"</w:delInstrText>
            </w:r>
            <w:r>
              <w:fldChar w:fldCharType="separate"/>
            </w:r>
            <w:r w:rsidRPr="00292F56">
              <w:rPr>
                <w:rStyle w:val="Hypertextovodkaz"/>
                <w:noProof/>
              </w:rPr>
              <w:delText>OBSAH</w:delText>
            </w:r>
            <w:r>
              <w:rPr>
                <w:noProof/>
                <w:webHidden/>
              </w:rPr>
              <w:tab/>
            </w:r>
            <w:r>
              <w:rPr>
                <w:noProof/>
                <w:webHidden/>
              </w:rPr>
              <w:fldChar w:fldCharType="begin"/>
            </w:r>
            <w:r>
              <w:rPr>
                <w:noProof/>
                <w:webHidden/>
              </w:rPr>
              <w:delInstrText xml:space="preserve"> PAGEREF _Toc177717641 \h </w:delInstrText>
            </w:r>
            <w:r>
              <w:rPr>
                <w:noProof/>
                <w:webHidden/>
              </w:rPr>
            </w:r>
            <w:r>
              <w:rPr>
                <w:noProof/>
                <w:webHidden/>
              </w:rPr>
              <w:fldChar w:fldCharType="separate"/>
            </w:r>
            <w:r>
              <w:rPr>
                <w:noProof/>
                <w:webHidden/>
              </w:rPr>
              <w:delText>2</w:delText>
            </w:r>
            <w:r>
              <w:rPr>
                <w:noProof/>
                <w:webHidden/>
              </w:rPr>
              <w:fldChar w:fldCharType="end"/>
            </w:r>
            <w:r>
              <w:rPr>
                <w:noProof/>
              </w:rPr>
              <w:fldChar w:fldCharType="end"/>
            </w:r>
          </w:del>
        </w:p>
        <w:p w14:paraId="3F6C90EB" w14:textId="18CBBD77" w:rsidR="0046236C" w:rsidRDefault="0046236C">
          <w:pPr>
            <w:pStyle w:val="Obsah1"/>
            <w:rPr>
              <w:del w:id="72"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73" w:author="Word Document Comparison" w:date="2024-12-20T20:22:00Z" w16du:dateUtc="2024-12-20T19:22:00Z">
            <w:r>
              <w:fldChar w:fldCharType="begin"/>
            </w:r>
            <w:r>
              <w:delInstrText>HYPERLINK \l "_Toc177717642"</w:delInstrText>
            </w:r>
            <w:r>
              <w:fldChar w:fldCharType="separate"/>
            </w:r>
            <w:r w:rsidRPr="00292F56">
              <w:rPr>
                <w:rStyle w:val="Hypertextovodkaz"/>
                <w:noProof/>
              </w:rPr>
              <w:delText>I. ÚVODNÍ USTANOVENÍ</w:delText>
            </w:r>
            <w:r>
              <w:rPr>
                <w:noProof/>
                <w:webHidden/>
              </w:rPr>
              <w:tab/>
            </w:r>
            <w:r>
              <w:rPr>
                <w:noProof/>
                <w:webHidden/>
              </w:rPr>
              <w:fldChar w:fldCharType="begin"/>
            </w:r>
            <w:r>
              <w:rPr>
                <w:noProof/>
                <w:webHidden/>
              </w:rPr>
              <w:delInstrText xml:space="preserve"> PAGEREF _Toc177717642 \h </w:delInstrText>
            </w:r>
            <w:r>
              <w:rPr>
                <w:noProof/>
                <w:webHidden/>
              </w:rPr>
            </w:r>
            <w:r>
              <w:rPr>
                <w:noProof/>
                <w:webHidden/>
              </w:rPr>
              <w:fldChar w:fldCharType="separate"/>
            </w:r>
            <w:r>
              <w:rPr>
                <w:noProof/>
                <w:webHidden/>
              </w:rPr>
              <w:delText>3</w:delText>
            </w:r>
            <w:r>
              <w:rPr>
                <w:noProof/>
                <w:webHidden/>
              </w:rPr>
              <w:fldChar w:fldCharType="end"/>
            </w:r>
            <w:r>
              <w:rPr>
                <w:noProof/>
              </w:rPr>
              <w:fldChar w:fldCharType="end"/>
            </w:r>
          </w:del>
        </w:p>
        <w:p w14:paraId="430058AB" w14:textId="50E86245" w:rsidR="0046236C" w:rsidRDefault="0046236C">
          <w:pPr>
            <w:pStyle w:val="Obsah1"/>
            <w:rPr>
              <w:del w:id="74"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75" w:author="Word Document Comparison" w:date="2024-12-20T20:22:00Z" w16du:dateUtc="2024-12-20T19:22:00Z">
            <w:r>
              <w:fldChar w:fldCharType="begin"/>
            </w:r>
            <w:r>
              <w:delInstrText>HYPERLINK \l "_Toc177717643"</w:delInstrText>
            </w:r>
            <w:r>
              <w:fldChar w:fldCharType="separate"/>
            </w:r>
            <w:r w:rsidRPr="00292F56">
              <w:rPr>
                <w:rStyle w:val="Hypertextovodkaz"/>
                <w:noProof/>
              </w:rPr>
              <w:delText>II. ÚČEL SMLOUVY</w:delText>
            </w:r>
            <w:r>
              <w:rPr>
                <w:noProof/>
                <w:webHidden/>
              </w:rPr>
              <w:tab/>
            </w:r>
            <w:r>
              <w:rPr>
                <w:noProof/>
                <w:webHidden/>
              </w:rPr>
              <w:fldChar w:fldCharType="begin"/>
            </w:r>
            <w:r>
              <w:rPr>
                <w:noProof/>
                <w:webHidden/>
              </w:rPr>
              <w:delInstrText xml:space="preserve"> PAGEREF _Toc177717643 \h </w:delInstrText>
            </w:r>
            <w:r>
              <w:rPr>
                <w:noProof/>
                <w:webHidden/>
              </w:rPr>
            </w:r>
            <w:r>
              <w:rPr>
                <w:noProof/>
                <w:webHidden/>
              </w:rPr>
              <w:fldChar w:fldCharType="separate"/>
            </w:r>
            <w:r>
              <w:rPr>
                <w:noProof/>
                <w:webHidden/>
              </w:rPr>
              <w:delText>3</w:delText>
            </w:r>
            <w:r>
              <w:rPr>
                <w:noProof/>
                <w:webHidden/>
              </w:rPr>
              <w:fldChar w:fldCharType="end"/>
            </w:r>
            <w:r>
              <w:rPr>
                <w:noProof/>
              </w:rPr>
              <w:fldChar w:fldCharType="end"/>
            </w:r>
          </w:del>
        </w:p>
        <w:p w14:paraId="7F567507" w14:textId="16E1CA4F" w:rsidR="0046236C" w:rsidRDefault="0046236C">
          <w:pPr>
            <w:pStyle w:val="Obsah1"/>
            <w:rPr>
              <w:del w:id="76"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77" w:author="Word Document Comparison" w:date="2024-12-20T20:22:00Z" w16du:dateUtc="2024-12-20T19:22:00Z">
            <w:r>
              <w:fldChar w:fldCharType="begin"/>
            </w:r>
            <w:r>
              <w:delInstrText>HYPERLINK \l "_Toc177717644"</w:delInstrText>
            </w:r>
            <w:r>
              <w:fldChar w:fldCharType="separate"/>
            </w:r>
            <w:r w:rsidRPr="00292F56">
              <w:rPr>
                <w:rStyle w:val="Hypertextovodkaz"/>
                <w:noProof/>
              </w:rPr>
              <w:delText>III. PŘEDMĚT PLNĚNÍ</w:delText>
            </w:r>
            <w:r>
              <w:rPr>
                <w:noProof/>
                <w:webHidden/>
              </w:rPr>
              <w:tab/>
            </w:r>
            <w:r>
              <w:rPr>
                <w:noProof/>
                <w:webHidden/>
              </w:rPr>
              <w:fldChar w:fldCharType="begin"/>
            </w:r>
            <w:r>
              <w:rPr>
                <w:noProof/>
                <w:webHidden/>
              </w:rPr>
              <w:delInstrText xml:space="preserve"> PAGEREF _Toc177717644 \h </w:delInstrText>
            </w:r>
            <w:r>
              <w:rPr>
                <w:noProof/>
                <w:webHidden/>
              </w:rPr>
            </w:r>
            <w:r>
              <w:rPr>
                <w:noProof/>
                <w:webHidden/>
              </w:rPr>
              <w:fldChar w:fldCharType="separate"/>
            </w:r>
            <w:r>
              <w:rPr>
                <w:noProof/>
                <w:webHidden/>
              </w:rPr>
              <w:delText>3</w:delText>
            </w:r>
            <w:r>
              <w:rPr>
                <w:noProof/>
                <w:webHidden/>
              </w:rPr>
              <w:fldChar w:fldCharType="end"/>
            </w:r>
            <w:r>
              <w:rPr>
                <w:noProof/>
              </w:rPr>
              <w:fldChar w:fldCharType="end"/>
            </w:r>
          </w:del>
        </w:p>
        <w:p w14:paraId="32D496BD" w14:textId="10A2E2A5" w:rsidR="0046236C" w:rsidRDefault="0046236C">
          <w:pPr>
            <w:pStyle w:val="Obsah1"/>
            <w:rPr>
              <w:del w:id="78"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79" w:author="Word Document Comparison" w:date="2024-12-20T20:22:00Z" w16du:dateUtc="2024-12-20T19:22:00Z">
            <w:r>
              <w:fldChar w:fldCharType="begin"/>
            </w:r>
            <w:r>
              <w:delInstrText>HYPERLINK \l "_Toc177717645"</w:delInstrText>
            </w:r>
            <w:r>
              <w:fldChar w:fldCharType="separate"/>
            </w:r>
            <w:r w:rsidRPr="00292F56">
              <w:rPr>
                <w:rStyle w:val="Hypertextovodkaz"/>
                <w:noProof/>
              </w:rPr>
              <w:delText>IV. PŘEDMĚT SMLOUVY</w:delText>
            </w:r>
            <w:r>
              <w:rPr>
                <w:noProof/>
                <w:webHidden/>
              </w:rPr>
              <w:tab/>
            </w:r>
            <w:r>
              <w:rPr>
                <w:noProof/>
                <w:webHidden/>
              </w:rPr>
              <w:fldChar w:fldCharType="begin"/>
            </w:r>
            <w:r>
              <w:rPr>
                <w:noProof/>
                <w:webHidden/>
              </w:rPr>
              <w:delInstrText xml:space="preserve"> PAGEREF _Toc177717645 \h </w:delInstrText>
            </w:r>
            <w:r>
              <w:rPr>
                <w:noProof/>
                <w:webHidden/>
              </w:rPr>
            </w:r>
            <w:r>
              <w:rPr>
                <w:noProof/>
                <w:webHidden/>
              </w:rPr>
              <w:fldChar w:fldCharType="separate"/>
            </w:r>
            <w:r>
              <w:rPr>
                <w:noProof/>
                <w:webHidden/>
              </w:rPr>
              <w:delText>4</w:delText>
            </w:r>
            <w:r>
              <w:rPr>
                <w:noProof/>
                <w:webHidden/>
              </w:rPr>
              <w:fldChar w:fldCharType="end"/>
            </w:r>
            <w:r>
              <w:rPr>
                <w:noProof/>
              </w:rPr>
              <w:fldChar w:fldCharType="end"/>
            </w:r>
          </w:del>
        </w:p>
        <w:p w14:paraId="20A79A9E" w14:textId="3B71065E" w:rsidR="0046236C" w:rsidRDefault="0046236C">
          <w:pPr>
            <w:pStyle w:val="Obsah1"/>
            <w:rPr>
              <w:del w:id="80"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81" w:author="Word Document Comparison" w:date="2024-12-20T20:22:00Z" w16du:dateUtc="2024-12-20T19:22:00Z">
            <w:r>
              <w:fldChar w:fldCharType="begin"/>
            </w:r>
            <w:r>
              <w:delInstrText>HYPERLINK \l "_Toc177717646"</w:delInstrText>
            </w:r>
            <w:r>
              <w:fldChar w:fldCharType="separate"/>
            </w:r>
            <w:r w:rsidRPr="00292F56">
              <w:rPr>
                <w:rStyle w:val="Hypertextovodkaz"/>
                <w:noProof/>
              </w:rPr>
              <w:delText>V. ETAPIZACE PLNĚNÍ SMLOUVY</w:delText>
            </w:r>
            <w:r>
              <w:rPr>
                <w:noProof/>
                <w:webHidden/>
              </w:rPr>
              <w:tab/>
            </w:r>
            <w:r>
              <w:rPr>
                <w:noProof/>
                <w:webHidden/>
              </w:rPr>
              <w:fldChar w:fldCharType="begin"/>
            </w:r>
            <w:r>
              <w:rPr>
                <w:noProof/>
                <w:webHidden/>
              </w:rPr>
              <w:delInstrText xml:space="preserve"> PAGEREF _Toc177717646 \h </w:delInstrText>
            </w:r>
            <w:r>
              <w:rPr>
                <w:noProof/>
                <w:webHidden/>
              </w:rPr>
            </w:r>
            <w:r>
              <w:rPr>
                <w:noProof/>
                <w:webHidden/>
              </w:rPr>
              <w:fldChar w:fldCharType="separate"/>
            </w:r>
            <w:r>
              <w:rPr>
                <w:noProof/>
                <w:webHidden/>
              </w:rPr>
              <w:delText>7</w:delText>
            </w:r>
            <w:r>
              <w:rPr>
                <w:noProof/>
                <w:webHidden/>
              </w:rPr>
              <w:fldChar w:fldCharType="end"/>
            </w:r>
            <w:r>
              <w:rPr>
                <w:noProof/>
              </w:rPr>
              <w:fldChar w:fldCharType="end"/>
            </w:r>
          </w:del>
        </w:p>
        <w:p w14:paraId="58E35D96" w14:textId="4A509BDB" w:rsidR="0046236C" w:rsidRDefault="0046236C">
          <w:pPr>
            <w:pStyle w:val="Obsah1"/>
            <w:rPr>
              <w:del w:id="82"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83" w:author="Word Document Comparison" w:date="2024-12-20T20:22:00Z" w16du:dateUtc="2024-12-20T19:22:00Z">
            <w:r>
              <w:lastRenderedPageBreak/>
              <w:fldChar w:fldCharType="begin"/>
            </w:r>
            <w:r>
              <w:delInstrText>HYPERLINK \l "_Toc177717647"</w:delInstrText>
            </w:r>
            <w:r>
              <w:fldChar w:fldCharType="separate"/>
            </w:r>
            <w:r w:rsidRPr="00292F56">
              <w:rPr>
                <w:rStyle w:val="Hypertextovodkaz"/>
                <w:noProof/>
              </w:rPr>
              <w:delText>VI. NAVYŠOVÁNÍ VÝKONU NEBO KAPACITY NOVÉ INFRASTRUKTURY</w:delText>
            </w:r>
            <w:r>
              <w:rPr>
                <w:noProof/>
                <w:webHidden/>
              </w:rPr>
              <w:tab/>
            </w:r>
            <w:r>
              <w:rPr>
                <w:noProof/>
                <w:webHidden/>
              </w:rPr>
              <w:fldChar w:fldCharType="begin"/>
            </w:r>
            <w:r>
              <w:rPr>
                <w:noProof/>
                <w:webHidden/>
              </w:rPr>
              <w:delInstrText xml:space="preserve"> PAGEREF _Toc177717647 \h </w:delInstrText>
            </w:r>
            <w:r>
              <w:rPr>
                <w:noProof/>
                <w:webHidden/>
              </w:rPr>
            </w:r>
            <w:r>
              <w:rPr>
                <w:noProof/>
                <w:webHidden/>
              </w:rPr>
              <w:fldChar w:fldCharType="separate"/>
            </w:r>
            <w:r>
              <w:rPr>
                <w:noProof/>
                <w:webHidden/>
              </w:rPr>
              <w:delText>10</w:delText>
            </w:r>
            <w:r>
              <w:rPr>
                <w:noProof/>
                <w:webHidden/>
              </w:rPr>
              <w:fldChar w:fldCharType="end"/>
            </w:r>
            <w:r>
              <w:rPr>
                <w:noProof/>
              </w:rPr>
              <w:fldChar w:fldCharType="end"/>
            </w:r>
          </w:del>
        </w:p>
        <w:p w14:paraId="258A3A8E" w14:textId="3804EA81" w:rsidR="0046236C" w:rsidRDefault="0046236C">
          <w:pPr>
            <w:pStyle w:val="Obsah1"/>
            <w:rPr>
              <w:del w:id="84"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85" w:author="Word Document Comparison" w:date="2024-12-20T20:22:00Z" w16du:dateUtc="2024-12-20T19:22:00Z">
            <w:r>
              <w:fldChar w:fldCharType="begin"/>
            </w:r>
            <w:r>
              <w:delInstrText>HYPERLINK \l "_Toc177717648"</w:delInstrText>
            </w:r>
            <w:r>
              <w:fldChar w:fldCharType="separate"/>
            </w:r>
            <w:r w:rsidRPr="00292F56">
              <w:rPr>
                <w:rStyle w:val="Hypertextovodkaz"/>
                <w:noProof/>
              </w:rPr>
              <w:delText>VII. CENY</w:delText>
            </w:r>
            <w:r>
              <w:rPr>
                <w:noProof/>
                <w:webHidden/>
              </w:rPr>
              <w:tab/>
            </w:r>
            <w:r>
              <w:rPr>
                <w:noProof/>
                <w:webHidden/>
              </w:rPr>
              <w:fldChar w:fldCharType="begin"/>
            </w:r>
            <w:r>
              <w:rPr>
                <w:noProof/>
                <w:webHidden/>
              </w:rPr>
              <w:delInstrText xml:space="preserve"> PAGEREF _Toc177717648 \h </w:delInstrText>
            </w:r>
            <w:r>
              <w:rPr>
                <w:noProof/>
                <w:webHidden/>
              </w:rPr>
            </w:r>
            <w:r>
              <w:rPr>
                <w:noProof/>
                <w:webHidden/>
              </w:rPr>
              <w:fldChar w:fldCharType="separate"/>
            </w:r>
            <w:r>
              <w:rPr>
                <w:noProof/>
                <w:webHidden/>
              </w:rPr>
              <w:delText>14</w:delText>
            </w:r>
            <w:r>
              <w:rPr>
                <w:noProof/>
                <w:webHidden/>
              </w:rPr>
              <w:fldChar w:fldCharType="end"/>
            </w:r>
            <w:r>
              <w:rPr>
                <w:noProof/>
              </w:rPr>
              <w:fldChar w:fldCharType="end"/>
            </w:r>
          </w:del>
        </w:p>
        <w:p w14:paraId="42F5251D" w14:textId="3915A4E4" w:rsidR="0046236C" w:rsidRDefault="0046236C">
          <w:pPr>
            <w:pStyle w:val="Obsah1"/>
            <w:rPr>
              <w:del w:id="86"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87" w:author="Word Document Comparison" w:date="2024-12-20T20:22:00Z" w16du:dateUtc="2024-12-20T19:22:00Z">
            <w:r>
              <w:fldChar w:fldCharType="begin"/>
            </w:r>
            <w:r>
              <w:delInstrText>HYPERLINK \l "_Toc177717649"</w:delInstrText>
            </w:r>
            <w:r>
              <w:fldChar w:fldCharType="separate"/>
            </w:r>
            <w:r w:rsidRPr="00292F56">
              <w:rPr>
                <w:rStyle w:val="Hypertextovodkaz"/>
                <w:noProof/>
              </w:rPr>
              <w:delText>VIII. FAKTURACE A PLATEBNÍ PODMÍNKY</w:delText>
            </w:r>
            <w:r>
              <w:rPr>
                <w:noProof/>
                <w:webHidden/>
              </w:rPr>
              <w:tab/>
            </w:r>
            <w:r>
              <w:rPr>
                <w:noProof/>
                <w:webHidden/>
              </w:rPr>
              <w:fldChar w:fldCharType="begin"/>
            </w:r>
            <w:r>
              <w:rPr>
                <w:noProof/>
                <w:webHidden/>
              </w:rPr>
              <w:delInstrText xml:space="preserve"> PAGEREF _Toc177717649 \h </w:delInstrText>
            </w:r>
            <w:r>
              <w:rPr>
                <w:noProof/>
                <w:webHidden/>
              </w:rPr>
            </w:r>
            <w:r>
              <w:rPr>
                <w:noProof/>
                <w:webHidden/>
              </w:rPr>
              <w:fldChar w:fldCharType="separate"/>
            </w:r>
            <w:r>
              <w:rPr>
                <w:noProof/>
                <w:webHidden/>
              </w:rPr>
              <w:delText>15</w:delText>
            </w:r>
            <w:r>
              <w:rPr>
                <w:noProof/>
                <w:webHidden/>
              </w:rPr>
              <w:fldChar w:fldCharType="end"/>
            </w:r>
            <w:r>
              <w:rPr>
                <w:noProof/>
              </w:rPr>
              <w:fldChar w:fldCharType="end"/>
            </w:r>
          </w:del>
        </w:p>
        <w:p w14:paraId="519DA6F8" w14:textId="6A77C869" w:rsidR="0046236C" w:rsidRDefault="0046236C">
          <w:pPr>
            <w:pStyle w:val="Obsah1"/>
            <w:rPr>
              <w:del w:id="88"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89" w:author="Word Document Comparison" w:date="2024-12-20T20:22:00Z" w16du:dateUtc="2024-12-20T19:22:00Z">
            <w:r>
              <w:fldChar w:fldCharType="begin"/>
            </w:r>
            <w:r>
              <w:delInstrText>HYPERLINK \l "_Toc177717650"</w:delInstrText>
            </w:r>
            <w:r>
              <w:fldChar w:fldCharType="separate"/>
            </w:r>
            <w:r w:rsidRPr="00292F56">
              <w:rPr>
                <w:rStyle w:val="Hypertextovodkaz"/>
                <w:noProof/>
              </w:rPr>
              <w:delText>IX. MÍSTO A DOBA PLNĚNÍ</w:delText>
            </w:r>
            <w:r>
              <w:rPr>
                <w:noProof/>
                <w:webHidden/>
              </w:rPr>
              <w:tab/>
            </w:r>
            <w:r>
              <w:rPr>
                <w:noProof/>
                <w:webHidden/>
              </w:rPr>
              <w:fldChar w:fldCharType="begin"/>
            </w:r>
            <w:r>
              <w:rPr>
                <w:noProof/>
                <w:webHidden/>
              </w:rPr>
              <w:delInstrText xml:space="preserve"> PAGEREF _Toc177717650 \h </w:delInstrText>
            </w:r>
            <w:r>
              <w:rPr>
                <w:noProof/>
                <w:webHidden/>
              </w:rPr>
            </w:r>
            <w:r>
              <w:rPr>
                <w:noProof/>
                <w:webHidden/>
              </w:rPr>
              <w:fldChar w:fldCharType="separate"/>
            </w:r>
            <w:r>
              <w:rPr>
                <w:noProof/>
                <w:webHidden/>
              </w:rPr>
              <w:delText>17</w:delText>
            </w:r>
            <w:r>
              <w:rPr>
                <w:noProof/>
                <w:webHidden/>
              </w:rPr>
              <w:fldChar w:fldCharType="end"/>
            </w:r>
            <w:r>
              <w:rPr>
                <w:noProof/>
              </w:rPr>
              <w:fldChar w:fldCharType="end"/>
            </w:r>
          </w:del>
        </w:p>
        <w:p w14:paraId="281B6557" w14:textId="6D5B4E1B" w:rsidR="0046236C" w:rsidRDefault="0046236C">
          <w:pPr>
            <w:pStyle w:val="Obsah1"/>
            <w:rPr>
              <w:del w:id="90"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91" w:author="Word Document Comparison" w:date="2024-12-20T20:22:00Z" w16du:dateUtc="2024-12-20T19:22:00Z">
            <w:r>
              <w:fldChar w:fldCharType="begin"/>
            </w:r>
            <w:r>
              <w:delInstrText>HYPERLINK \l "_Toc177717651"</w:delInstrText>
            </w:r>
            <w:r>
              <w:fldChar w:fldCharType="separate"/>
            </w:r>
            <w:r w:rsidRPr="00292F56">
              <w:rPr>
                <w:rStyle w:val="Hypertextovodkaz"/>
                <w:noProof/>
              </w:rPr>
              <w:delText>X. AKCEPTAČNÍ ŘÍZENÍ</w:delText>
            </w:r>
            <w:r>
              <w:rPr>
                <w:noProof/>
                <w:webHidden/>
              </w:rPr>
              <w:tab/>
            </w:r>
            <w:r>
              <w:rPr>
                <w:noProof/>
                <w:webHidden/>
              </w:rPr>
              <w:fldChar w:fldCharType="begin"/>
            </w:r>
            <w:r>
              <w:rPr>
                <w:noProof/>
                <w:webHidden/>
              </w:rPr>
              <w:delInstrText xml:space="preserve"> PAGEREF _Toc177717651 \h </w:delInstrText>
            </w:r>
            <w:r>
              <w:rPr>
                <w:noProof/>
                <w:webHidden/>
              </w:rPr>
            </w:r>
            <w:r>
              <w:rPr>
                <w:noProof/>
                <w:webHidden/>
              </w:rPr>
              <w:fldChar w:fldCharType="separate"/>
            </w:r>
            <w:r>
              <w:rPr>
                <w:noProof/>
                <w:webHidden/>
              </w:rPr>
              <w:delText>18</w:delText>
            </w:r>
            <w:r>
              <w:rPr>
                <w:noProof/>
                <w:webHidden/>
              </w:rPr>
              <w:fldChar w:fldCharType="end"/>
            </w:r>
            <w:r>
              <w:rPr>
                <w:noProof/>
              </w:rPr>
              <w:fldChar w:fldCharType="end"/>
            </w:r>
          </w:del>
        </w:p>
        <w:p w14:paraId="3E0B8E00" w14:textId="59D78ED7" w:rsidR="0046236C" w:rsidRDefault="0046236C">
          <w:pPr>
            <w:pStyle w:val="Obsah1"/>
            <w:rPr>
              <w:del w:id="92"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93" w:author="Word Document Comparison" w:date="2024-12-20T20:22:00Z" w16du:dateUtc="2024-12-20T19:22:00Z">
            <w:r>
              <w:fldChar w:fldCharType="begin"/>
            </w:r>
            <w:r>
              <w:delInstrText>HYPERLINK \l "_Toc177717652"</w:delInstrText>
            </w:r>
            <w:r>
              <w:fldChar w:fldCharType="separate"/>
            </w:r>
            <w:r w:rsidRPr="00292F56">
              <w:rPr>
                <w:rStyle w:val="Hypertextovodkaz"/>
                <w:noProof/>
              </w:rPr>
              <w:delText>XI. DALŠÍ PRÁVA A POVINNOSTI SMLUVNÍCH STRAN</w:delText>
            </w:r>
            <w:r>
              <w:rPr>
                <w:noProof/>
                <w:webHidden/>
              </w:rPr>
              <w:tab/>
            </w:r>
            <w:r>
              <w:rPr>
                <w:noProof/>
                <w:webHidden/>
              </w:rPr>
              <w:fldChar w:fldCharType="begin"/>
            </w:r>
            <w:r>
              <w:rPr>
                <w:noProof/>
                <w:webHidden/>
              </w:rPr>
              <w:delInstrText xml:space="preserve"> PAGEREF _Toc177717652 \h </w:delInstrText>
            </w:r>
            <w:r>
              <w:rPr>
                <w:noProof/>
                <w:webHidden/>
              </w:rPr>
            </w:r>
            <w:r>
              <w:rPr>
                <w:noProof/>
                <w:webHidden/>
              </w:rPr>
              <w:fldChar w:fldCharType="separate"/>
            </w:r>
            <w:r>
              <w:rPr>
                <w:noProof/>
                <w:webHidden/>
              </w:rPr>
              <w:delText>20</w:delText>
            </w:r>
            <w:r>
              <w:rPr>
                <w:noProof/>
                <w:webHidden/>
              </w:rPr>
              <w:fldChar w:fldCharType="end"/>
            </w:r>
            <w:r>
              <w:rPr>
                <w:noProof/>
              </w:rPr>
              <w:fldChar w:fldCharType="end"/>
            </w:r>
          </w:del>
        </w:p>
        <w:p w14:paraId="5C537635" w14:textId="51623464" w:rsidR="0046236C" w:rsidRDefault="0046236C">
          <w:pPr>
            <w:pStyle w:val="Obsah1"/>
            <w:rPr>
              <w:del w:id="94"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95" w:author="Word Document Comparison" w:date="2024-12-20T20:22:00Z" w16du:dateUtc="2024-12-20T19:22:00Z">
            <w:r>
              <w:fldChar w:fldCharType="begin"/>
            </w:r>
            <w:r>
              <w:delInstrText>HYPERLINK \l "_Toc177717653"</w:delInstrText>
            </w:r>
            <w:r>
              <w:fldChar w:fldCharType="separate"/>
            </w:r>
            <w:r w:rsidRPr="00292F56">
              <w:rPr>
                <w:rStyle w:val="Hypertextovodkaz"/>
                <w:noProof/>
              </w:rPr>
              <w:delText>XII. VLASTNICKÉ PRÁVO A UŽÍVACÍ PRÁVA</w:delText>
            </w:r>
            <w:r>
              <w:rPr>
                <w:noProof/>
                <w:webHidden/>
              </w:rPr>
              <w:tab/>
            </w:r>
            <w:r>
              <w:rPr>
                <w:noProof/>
                <w:webHidden/>
              </w:rPr>
              <w:fldChar w:fldCharType="begin"/>
            </w:r>
            <w:r>
              <w:rPr>
                <w:noProof/>
                <w:webHidden/>
              </w:rPr>
              <w:delInstrText xml:space="preserve"> PAGEREF _Toc177717653 \h </w:delInstrText>
            </w:r>
            <w:r>
              <w:rPr>
                <w:noProof/>
                <w:webHidden/>
              </w:rPr>
            </w:r>
            <w:r>
              <w:rPr>
                <w:noProof/>
                <w:webHidden/>
              </w:rPr>
              <w:fldChar w:fldCharType="separate"/>
            </w:r>
            <w:r>
              <w:rPr>
                <w:noProof/>
                <w:webHidden/>
              </w:rPr>
              <w:delText>25</w:delText>
            </w:r>
            <w:r>
              <w:rPr>
                <w:noProof/>
                <w:webHidden/>
              </w:rPr>
              <w:fldChar w:fldCharType="end"/>
            </w:r>
            <w:r>
              <w:rPr>
                <w:noProof/>
              </w:rPr>
              <w:fldChar w:fldCharType="end"/>
            </w:r>
          </w:del>
        </w:p>
        <w:p w14:paraId="08EAB1CA" w14:textId="66376D19" w:rsidR="0046236C" w:rsidRDefault="0046236C">
          <w:pPr>
            <w:pStyle w:val="Obsah1"/>
            <w:rPr>
              <w:del w:id="96"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97" w:author="Word Document Comparison" w:date="2024-12-20T20:22:00Z" w16du:dateUtc="2024-12-20T19:22:00Z">
            <w:r>
              <w:fldChar w:fldCharType="begin"/>
            </w:r>
            <w:r>
              <w:delInstrText>HYPERLINK \l "_Toc177717654"</w:delInstrText>
            </w:r>
            <w:r>
              <w:fldChar w:fldCharType="separate"/>
            </w:r>
            <w:r w:rsidRPr="00292F56">
              <w:rPr>
                <w:rStyle w:val="Hypertextovodkaz"/>
                <w:noProof/>
              </w:rPr>
              <w:delText>XIII. VADY PLNĚNÍ A ZÁRUKA</w:delText>
            </w:r>
            <w:r>
              <w:rPr>
                <w:noProof/>
                <w:webHidden/>
              </w:rPr>
              <w:tab/>
            </w:r>
            <w:r>
              <w:rPr>
                <w:noProof/>
                <w:webHidden/>
              </w:rPr>
              <w:fldChar w:fldCharType="begin"/>
            </w:r>
            <w:r>
              <w:rPr>
                <w:noProof/>
                <w:webHidden/>
              </w:rPr>
              <w:delInstrText xml:space="preserve"> PAGEREF _Toc177717654 \h </w:delInstrText>
            </w:r>
            <w:r>
              <w:rPr>
                <w:noProof/>
                <w:webHidden/>
              </w:rPr>
            </w:r>
            <w:r>
              <w:rPr>
                <w:noProof/>
                <w:webHidden/>
              </w:rPr>
              <w:fldChar w:fldCharType="separate"/>
            </w:r>
            <w:r>
              <w:rPr>
                <w:noProof/>
                <w:webHidden/>
              </w:rPr>
              <w:delText>30</w:delText>
            </w:r>
            <w:r>
              <w:rPr>
                <w:noProof/>
                <w:webHidden/>
              </w:rPr>
              <w:fldChar w:fldCharType="end"/>
            </w:r>
            <w:r>
              <w:rPr>
                <w:noProof/>
              </w:rPr>
              <w:fldChar w:fldCharType="end"/>
            </w:r>
          </w:del>
        </w:p>
        <w:p w14:paraId="2EB34064" w14:textId="74BC1964" w:rsidR="0046236C" w:rsidRDefault="0046236C">
          <w:pPr>
            <w:pStyle w:val="Obsah1"/>
            <w:rPr>
              <w:del w:id="98"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99" w:author="Word Document Comparison" w:date="2024-12-20T20:22:00Z" w16du:dateUtc="2024-12-20T19:22:00Z">
            <w:r>
              <w:fldChar w:fldCharType="begin"/>
            </w:r>
            <w:r>
              <w:delInstrText>HYPERLINK \l "_Toc177717655"</w:delInstrText>
            </w:r>
            <w:r>
              <w:fldChar w:fldCharType="separate"/>
            </w:r>
            <w:r w:rsidRPr="00292F56">
              <w:rPr>
                <w:rStyle w:val="Hypertextovodkaz"/>
                <w:noProof/>
              </w:rPr>
              <w:delText>XIV. UPLATNĚNÍ PRÁV Z VADNÉHO PLNĚNÍ</w:delText>
            </w:r>
            <w:r>
              <w:rPr>
                <w:noProof/>
                <w:webHidden/>
              </w:rPr>
              <w:tab/>
            </w:r>
            <w:r>
              <w:rPr>
                <w:noProof/>
                <w:webHidden/>
              </w:rPr>
              <w:fldChar w:fldCharType="begin"/>
            </w:r>
            <w:r>
              <w:rPr>
                <w:noProof/>
                <w:webHidden/>
              </w:rPr>
              <w:delInstrText xml:space="preserve"> PAGEREF _Toc177717655 \h </w:delInstrText>
            </w:r>
            <w:r>
              <w:rPr>
                <w:noProof/>
                <w:webHidden/>
              </w:rPr>
            </w:r>
            <w:r>
              <w:rPr>
                <w:noProof/>
                <w:webHidden/>
              </w:rPr>
              <w:fldChar w:fldCharType="separate"/>
            </w:r>
            <w:r>
              <w:rPr>
                <w:noProof/>
                <w:webHidden/>
              </w:rPr>
              <w:delText>31</w:delText>
            </w:r>
            <w:r>
              <w:rPr>
                <w:noProof/>
                <w:webHidden/>
              </w:rPr>
              <w:fldChar w:fldCharType="end"/>
            </w:r>
            <w:r>
              <w:rPr>
                <w:noProof/>
              </w:rPr>
              <w:fldChar w:fldCharType="end"/>
            </w:r>
          </w:del>
        </w:p>
        <w:p w14:paraId="2DBA0409" w14:textId="3FC32A84" w:rsidR="0046236C" w:rsidRDefault="0046236C">
          <w:pPr>
            <w:pStyle w:val="Obsah1"/>
            <w:rPr>
              <w:del w:id="100"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01" w:author="Word Document Comparison" w:date="2024-12-20T20:22:00Z" w16du:dateUtc="2024-12-20T19:22:00Z">
            <w:r>
              <w:fldChar w:fldCharType="begin"/>
            </w:r>
            <w:r>
              <w:delInstrText>HYPERLINK \l "_Toc177717656"</w:delInstrText>
            </w:r>
            <w:r>
              <w:fldChar w:fldCharType="separate"/>
            </w:r>
            <w:r w:rsidRPr="00292F56">
              <w:rPr>
                <w:rStyle w:val="Hypertextovodkaz"/>
                <w:noProof/>
              </w:rPr>
              <w:delText>XV. PODMÍNKY ODSTRANĚNÍ VAD</w:delText>
            </w:r>
            <w:r>
              <w:rPr>
                <w:noProof/>
                <w:webHidden/>
              </w:rPr>
              <w:tab/>
            </w:r>
            <w:r>
              <w:rPr>
                <w:noProof/>
                <w:webHidden/>
              </w:rPr>
              <w:fldChar w:fldCharType="begin"/>
            </w:r>
            <w:r>
              <w:rPr>
                <w:noProof/>
                <w:webHidden/>
              </w:rPr>
              <w:delInstrText xml:space="preserve"> PAGEREF _Toc177717656 \h </w:delInstrText>
            </w:r>
            <w:r>
              <w:rPr>
                <w:noProof/>
                <w:webHidden/>
              </w:rPr>
            </w:r>
            <w:r>
              <w:rPr>
                <w:noProof/>
                <w:webHidden/>
              </w:rPr>
              <w:fldChar w:fldCharType="separate"/>
            </w:r>
            <w:r>
              <w:rPr>
                <w:noProof/>
                <w:webHidden/>
              </w:rPr>
              <w:delText>32</w:delText>
            </w:r>
            <w:r>
              <w:rPr>
                <w:noProof/>
                <w:webHidden/>
              </w:rPr>
              <w:fldChar w:fldCharType="end"/>
            </w:r>
            <w:r>
              <w:rPr>
                <w:noProof/>
              </w:rPr>
              <w:fldChar w:fldCharType="end"/>
            </w:r>
          </w:del>
        </w:p>
        <w:p w14:paraId="5439A097" w14:textId="019D6351" w:rsidR="0046236C" w:rsidRDefault="0046236C">
          <w:pPr>
            <w:pStyle w:val="Obsah1"/>
            <w:rPr>
              <w:del w:id="102"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03" w:author="Word Document Comparison" w:date="2024-12-20T20:22:00Z" w16du:dateUtc="2024-12-20T19:22:00Z">
            <w:r>
              <w:fldChar w:fldCharType="begin"/>
            </w:r>
            <w:r>
              <w:delInstrText>HYPERLINK \l "_Toc177717657"</w:delInstrText>
            </w:r>
            <w:r>
              <w:fldChar w:fldCharType="separate"/>
            </w:r>
            <w:r w:rsidRPr="00292F56">
              <w:rPr>
                <w:rStyle w:val="Hypertextovodkaz"/>
                <w:noProof/>
              </w:rPr>
              <w:delText>XVI. BANKOVNÍ ZÁRUKA</w:delText>
            </w:r>
            <w:r>
              <w:rPr>
                <w:noProof/>
                <w:webHidden/>
              </w:rPr>
              <w:tab/>
            </w:r>
            <w:r>
              <w:rPr>
                <w:noProof/>
                <w:webHidden/>
              </w:rPr>
              <w:fldChar w:fldCharType="begin"/>
            </w:r>
            <w:r>
              <w:rPr>
                <w:noProof/>
                <w:webHidden/>
              </w:rPr>
              <w:delInstrText xml:space="preserve"> PAGEREF _Toc177717657 \h </w:delInstrText>
            </w:r>
            <w:r>
              <w:rPr>
                <w:noProof/>
                <w:webHidden/>
              </w:rPr>
            </w:r>
            <w:r>
              <w:rPr>
                <w:noProof/>
                <w:webHidden/>
              </w:rPr>
              <w:fldChar w:fldCharType="separate"/>
            </w:r>
            <w:r>
              <w:rPr>
                <w:noProof/>
                <w:webHidden/>
              </w:rPr>
              <w:delText>33</w:delText>
            </w:r>
            <w:r>
              <w:rPr>
                <w:noProof/>
                <w:webHidden/>
              </w:rPr>
              <w:fldChar w:fldCharType="end"/>
            </w:r>
            <w:r>
              <w:rPr>
                <w:noProof/>
              </w:rPr>
              <w:fldChar w:fldCharType="end"/>
            </w:r>
          </w:del>
        </w:p>
        <w:p w14:paraId="41D29A18" w14:textId="687679F0" w:rsidR="0046236C" w:rsidRDefault="0046236C">
          <w:pPr>
            <w:pStyle w:val="Obsah1"/>
            <w:rPr>
              <w:del w:id="104"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05" w:author="Word Document Comparison" w:date="2024-12-20T20:22:00Z" w16du:dateUtc="2024-12-20T19:22:00Z">
            <w:r>
              <w:fldChar w:fldCharType="begin"/>
            </w:r>
            <w:r>
              <w:delInstrText>HYPERLINK \l "_Toc177717658"</w:delInstrText>
            </w:r>
            <w:r>
              <w:fldChar w:fldCharType="separate"/>
            </w:r>
            <w:r w:rsidRPr="00292F56">
              <w:rPr>
                <w:rStyle w:val="Hypertextovodkaz"/>
                <w:noProof/>
              </w:rPr>
              <w:delText>XVII. POJIŠTĚNÍ</w:delText>
            </w:r>
            <w:r>
              <w:rPr>
                <w:noProof/>
                <w:webHidden/>
              </w:rPr>
              <w:tab/>
            </w:r>
            <w:r>
              <w:rPr>
                <w:noProof/>
                <w:webHidden/>
              </w:rPr>
              <w:fldChar w:fldCharType="begin"/>
            </w:r>
            <w:r>
              <w:rPr>
                <w:noProof/>
                <w:webHidden/>
              </w:rPr>
              <w:delInstrText xml:space="preserve"> PAGEREF _Toc177717658 \h </w:delInstrText>
            </w:r>
            <w:r>
              <w:rPr>
                <w:noProof/>
                <w:webHidden/>
              </w:rPr>
            </w:r>
            <w:r>
              <w:rPr>
                <w:noProof/>
                <w:webHidden/>
              </w:rPr>
              <w:fldChar w:fldCharType="separate"/>
            </w:r>
            <w:r>
              <w:rPr>
                <w:noProof/>
                <w:webHidden/>
              </w:rPr>
              <w:delText>34</w:delText>
            </w:r>
            <w:r>
              <w:rPr>
                <w:noProof/>
                <w:webHidden/>
              </w:rPr>
              <w:fldChar w:fldCharType="end"/>
            </w:r>
            <w:r>
              <w:rPr>
                <w:noProof/>
              </w:rPr>
              <w:fldChar w:fldCharType="end"/>
            </w:r>
          </w:del>
        </w:p>
        <w:p w14:paraId="476E715F" w14:textId="4BCD27B7" w:rsidR="0046236C" w:rsidRDefault="0046236C">
          <w:pPr>
            <w:pStyle w:val="Obsah1"/>
            <w:rPr>
              <w:del w:id="106"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07" w:author="Word Document Comparison" w:date="2024-12-20T20:22:00Z" w16du:dateUtc="2024-12-20T19:22:00Z">
            <w:r>
              <w:fldChar w:fldCharType="begin"/>
            </w:r>
            <w:r>
              <w:delInstrText>HYPERLINK \l "_Toc177717659"</w:delInstrText>
            </w:r>
            <w:r>
              <w:fldChar w:fldCharType="separate"/>
            </w:r>
            <w:r w:rsidRPr="00292F56">
              <w:rPr>
                <w:rStyle w:val="Hypertextovodkaz"/>
                <w:noProof/>
              </w:rPr>
              <w:delText>XVIII. SANKCE A NÁHRADA ŠKODY</w:delText>
            </w:r>
            <w:r>
              <w:rPr>
                <w:noProof/>
                <w:webHidden/>
              </w:rPr>
              <w:tab/>
            </w:r>
            <w:r>
              <w:rPr>
                <w:noProof/>
                <w:webHidden/>
              </w:rPr>
              <w:fldChar w:fldCharType="begin"/>
            </w:r>
            <w:r>
              <w:rPr>
                <w:noProof/>
                <w:webHidden/>
              </w:rPr>
              <w:delInstrText xml:space="preserve"> PAGEREF _Toc177717659 \h </w:delInstrText>
            </w:r>
            <w:r>
              <w:rPr>
                <w:noProof/>
                <w:webHidden/>
              </w:rPr>
            </w:r>
            <w:r>
              <w:rPr>
                <w:noProof/>
                <w:webHidden/>
              </w:rPr>
              <w:fldChar w:fldCharType="separate"/>
            </w:r>
            <w:r>
              <w:rPr>
                <w:noProof/>
                <w:webHidden/>
              </w:rPr>
              <w:delText>34</w:delText>
            </w:r>
            <w:r>
              <w:rPr>
                <w:noProof/>
                <w:webHidden/>
              </w:rPr>
              <w:fldChar w:fldCharType="end"/>
            </w:r>
            <w:r>
              <w:rPr>
                <w:noProof/>
              </w:rPr>
              <w:fldChar w:fldCharType="end"/>
            </w:r>
          </w:del>
        </w:p>
        <w:p w14:paraId="73001D81" w14:textId="49EF22D4" w:rsidR="0046236C" w:rsidRDefault="0046236C">
          <w:pPr>
            <w:pStyle w:val="Obsah1"/>
            <w:rPr>
              <w:del w:id="108"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09" w:author="Word Document Comparison" w:date="2024-12-20T20:22:00Z" w16du:dateUtc="2024-12-20T19:22:00Z">
            <w:r>
              <w:fldChar w:fldCharType="begin"/>
            </w:r>
            <w:r>
              <w:delInstrText>HYPERLINK \l "_Toc177717660"</w:delInstrText>
            </w:r>
            <w:r>
              <w:fldChar w:fldCharType="separate"/>
            </w:r>
            <w:r w:rsidRPr="00292F56">
              <w:rPr>
                <w:rStyle w:val="Hypertextovodkaz"/>
                <w:noProof/>
              </w:rPr>
              <w:delText>XIX. ODSTOUPENÍ OD SMLOUVY</w:delText>
            </w:r>
            <w:r>
              <w:rPr>
                <w:noProof/>
                <w:webHidden/>
              </w:rPr>
              <w:tab/>
            </w:r>
            <w:r>
              <w:rPr>
                <w:noProof/>
                <w:webHidden/>
              </w:rPr>
              <w:fldChar w:fldCharType="begin"/>
            </w:r>
            <w:r>
              <w:rPr>
                <w:noProof/>
                <w:webHidden/>
              </w:rPr>
              <w:delInstrText xml:space="preserve"> PAGEREF _Toc177717660 \h </w:delInstrText>
            </w:r>
            <w:r>
              <w:rPr>
                <w:noProof/>
                <w:webHidden/>
              </w:rPr>
            </w:r>
            <w:r>
              <w:rPr>
                <w:noProof/>
                <w:webHidden/>
              </w:rPr>
              <w:fldChar w:fldCharType="separate"/>
            </w:r>
            <w:r>
              <w:rPr>
                <w:noProof/>
                <w:webHidden/>
              </w:rPr>
              <w:delText>37</w:delText>
            </w:r>
            <w:r>
              <w:rPr>
                <w:noProof/>
                <w:webHidden/>
              </w:rPr>
              <w:fldChar w:fldCharType="end"/>
            </w:r>
            <w:r>
              <w:rPr>
                <w:noProof/>
              </w:rPr>
              <w:fldChar w:fldCharType="end"/>
            </w:r>
          </w:del>
        </w:p>
        <w:p w14:paraId="6678CF74" w14:textId="7B094FA7" w:rsidR="0046236C" w:rsidRDefault="0046236C">
          <w:pPr>
            <w:pStyle w:val="Obsah1"/>
            <w:rPr>
              <w:del w:id="110"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11" w:author="Word Document Comparison" w:date="2024-12-20T20:22:00Z" w16du:dateUtc="2024-12-20T19:22:00Z">
            <w:r>
              <w:fldChar w:fldCharType="begin"/>
            </w:r>
            <w:r>
              <w:delInstrText>HYPERLINK \l "_Toc177717661"</w:delInstrText>
            </w:r>
            <w:r>
              <w:fldChar w:fldCharType="separate"/>
            </w:r>
            <w:r w:rsidRPr="00292F56">
              <w:rPr>
                <w:rStyle w:val="Hypertextovodkaz"/>
                <w:noProof/>
              </w:rPr>
              <w:delText>XX. PROHLÁŠENÍ SMLUVNÍCH STRAN</w:delText>
            </w:r>
            <w:r>
              <w:rPr>
                <w:noProof/>
                <w:webHidden/>
              </w:rPr>
              <w:tab/>
            </w:r>
            <w:r>
              <w:rPr>
                <w:noProof/>
                <w:webHidden/>
              </w:rPr>
              <w:fldChar w:fldCharType="begin"/>
            </w:r>
            <w:r>
              <w:rPr>
                <w:noProof/>
                <w:webHidden/>
              </w:rPr>
              <w:delInstrText xml:space="preserve"> PAGEREF _Toc177717661 \h </w:delInstrText>
            </w:r>
            <w:r>
              <w:rPr>
                <w:noProof/>
                <w:webHidden/>
              </w:rPr>
            </w:r>
            <w:r>
              <w:rPr>
                <w:noProof/>
                <w:webHidden/>
              </w:rPr>
              <w:fldChar w:fldCharType="separate"/>
            </w:r>
            <w:r>
              <w:rPr>
                <w:noProof/>
                <w:webHidden/>
              </w:rPr>
              <w:delText>38</w:delText>
            </w:r>
            <w:r>
              <w:rPr>
                <w:noProof/>
                <w:webHidden/>
              </w:rPr>
              <w:fldChar w:fldCharType="end"/>
            </w:r>
            <w:r>
              <w:rPr>
                <w:noProof/>
              </w:rPr>
              <w:fldChar w:fldCharType="end"/>
            </w:r>
          </w:del>
        </w:p>
        <w:p w14:paraId="43BB7D11" w14:textId="47FC3950" w:rsidR="0046236C" w:rsidRDefault="0046236C">
          <w:pPr>
            <w:pStyle w:val="Obsah1"/>
            <w:rPr>
              <w:del w:id="112"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13" w:author="Word Document Comparison" w:date="2024-12-20T20:22:00Z" w16du:dateUtc="2024-12-20T19:22:00Z">
            <w:r>
              <w:fldChar w:fldCharType="begin"/>
            </w:r>
            <w:r>
              <w:delInstrText>HYPERLINK \l "_Toc177717662"</w:delInstrText>
            </w:r>
            <w:r>
              <w:fldChar w:fldCharType="separate"/>
            </w:r>
            <w:r w:rsidRPr="00292F56">
              <w:rPr>
                <w:rStyle w:val="Hypertextovodkaz"/>
                <w:noProof/>
              </w:rPr>
              <w:delText>XXI. OSTATNÍ UJEDNÁNÍ</w:delText>
            </w:r>
            <w:r>
              <w:rPr>
                <w:noProof/>
                <w:webHidden/>
              </w:rPr>
              <w:tab/>
            </w:r>
            <w:r>
              <w:rPr>
                <w:noProof/>
                <w:webHidden/>
              </w:rPr>
              <w:fldChar w:fldCharType="begin"/>
            </w:r>
            <w:r>
              <w:rPr>
                <w:noProof/>
                <w:webHidden/>
              </w:rPr>
              <w:delInstrText xml:space="preserve"> PAGEREF _Toc177717662 \h </w:delInstrText>
            </w:r>
            <w:r>
              <w:rPr>
                <w:noProof/>
                <w:webHidden/>
              </w:rPr>
            </w:r>
            <w:r>
              <w:rPr>
                <w:noProof/>
                <w:webHidden/>
              </w:rPr>
              <w:fldChar w:fldCharType="separate"/>
            </w:r>
            <w:r>
              <w:rPr>
                <w:noProof/>
                <w:webHidden/>
              </w:rPr>
              <w:delText>39</w:delText>
            </w:r>
            <w:r>
              <w:rPr>
                <w:noProof/>
                <w:webHidden/>
              </w:rPr>
              <w:fldChar w:fldCharType="end"/>
            </w:r>
            <w:r>
              <w:rPr>
                <w:noProof/>
              </w:rPr>
              <w:fldChar w:fldCharType="end"/>
            </w:r>
          </w:del>
        </w:p>
        <w:p w14:paraId="0AB9CC8C" w14:textId="0E59DB48" w:rsidR="0046236C" w:rsidRDefault="0046236C">
          <w:pPr>
            <w:pStyle w:val="Obsah1"/>
            <w:rPr>
              <w:del w:id="114"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15" w:author="Word Document Comparison" w:date="2024-12-20T20:22:00Z" w16du:dateUtc="2024-12-20T19:22:00Z">
            <w:r>
              <w:fldChar w:fldCharType="begin"/>
            </w:r>
            <w:r>
              <w:delInstrText>HYPERLINK \l "_Toc177717663"</w:delInstrText>
            </w:r>
            <w:r>
              <w:fldChar w:fldCharType="separate"/>
            </w:r>
            <w:r w:rsidRPr="00292F56">
              <w:rPr>
                <w:rStyle w:val="Hypertextovodkaz"/>
                <w:noProof/>
              </w:rPr>
              <w:delText>XXII. OPRÁVNĚNÉ OSOBY</w:delText>
            </w:r>
            <w:r>
              <w:rPr>
                <w:noProof/>
                <w:webHidden/>
              </w:rPr>
              <w:tab/>
            </w:r>
            <w:r>
              <w:rPr>
                <w:noProof/>
                <w:webHidden/>
              </w:rPr>
              <w:fldChar w:fldCharType="begin"/>
            </w:r>
            <w:r>
              <w:rPr>
                <w:noProof/>
                <w:webHidden/>
              </w:rPr>
              <w:delInstrText xml:space="preserve"> PAGEREF _Toc177717663 \h </w:delInstrText>
            </w:r>
            <w:r>
              <w:rPr>
                <w:noProof/>
                <w:webHidden/>
              </w:rPr>
            </w:r>
            <w:r>
              <w:rPr>
                <w:noProof/>
                <w:webHidden/>
              </w:rPr>
              <w:fldChar w:fldCharType="separate"/>
            </w:r>
            <w:r>
              <w:rPr>
                <w:noProof/>
                <w:webHidden/>
              </w:rPr>
              <w:delText>40</w:delText>
            </w:r>
            <w:r>
              <w:rPr>
                <w:noProof/>
                <w:webHidden/>
              </w:rPr>
              <w:fldChar w:fldCharType="end"/>
            </w:r>
            <w:r>
              <w:rPr>
                <w:noProof/>
              </w:rPr>
              <w:fldChar w:fldCharType="end"/>
            </w:r>
          </w:del>
        </w:p>
        <w:p w14:paraId="14E8C265" w14:textId="2CE18C31" w:rsidR="0046236C" w:rsidRDefault="0046236C">
          <w:pPr>
            <w:pStyle w:val="Obsah1"/>
            <w:rPr>
              <w:del w:id="116"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17" w:author="Word Document Comparison" w:date="2024-12-20T20:22:00Z" w16du:dateUtc="2024-12-20T19:22:00Z">
            <w:r>
              <w:fldChar w:fldCharType="begin"/>
            </w:r>
            <w:r>
              <w:delInstrText>HYPERLINK \l "_Toc177717664"</w:delInstrText>
            </w:r>
            <w:r>
              <w:fldChar w:fldCharType="separate"/>
            </w:r>
            <w:r w:rsidRPr="00292F56">
              <w:rPr>
                <w:rStyle w:val="Hypertextovodkaz"/>
                <w:noProof/>
              </w:rPr>
              <w:delText>XXIII. REALIZAČNÍ TÝM</w:delText>
            </w:r>
            <w:r>
              <w:rPr>
                <w:noProof/>
                <w:webHidden/>
              </w:rPr>
              <w:tab/>
            </w:r>
            <w:r>
              <w:rPr>
                <w:noProof/>
                <w:webHidden/>
              </w:rPr>
              <w:fldChar w:fldCharType="begin"/>
            </w:r>
            <w:r>
              <w:rPr>
                <w:noProof/>
                <w:webHidden/>
              </w:rPr>
              <w:delInstrText xml:space="preserve"> PAGEREF _Toc177717664 \h </w:delInstrText>
            </w:r>
            <w:r>
              <w:rPr>
                <w:noProof/>
                <w:webHidden/>
              </w:rPr>
            </w:r>
            <w:r>
              <w:rPr>
                <w:noProof/>
                <w:webHidden/>
              </w:rPr>
              <w:fldChar w:fldCharType="separate"/>
            </w:r>
            <w:r>
              <w:rPr>
                <w:noProof/>
                <w:webHidden/>
              </w:rPr>
              <w:delText>41</w:delText>
            </w:r>
            <w:r>
              <w:rPr>
                <w:noProof/>
                <w:webHidden/>
              </w:rPr>
              <w:fldChar w:fldCharType="end"/>
            </w:r>
            <w:r>
              <w:rPr>
                <w:noProof/>
              </w:rPr>
              <w:fldChar w:fldCharType="end"/>
            </w:r>
          </w:del>
        </w:p>
        <w:p w14:paraId="4076649F" w14:textId="060D4421" w:rsidR="0046236C" w:rsidRDefault="0046236C">
          <w:pPr>
            <w:pStyle w:val="Obsah1"/>
            <w:rPr>
              <w:del w:id="118"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19" w:author="Word Document Comparison" w:date="2024-12-20T20:22:00Z" w16du:dateUtc="2024-12-20T19:22:00Z">
            <w:r>
              <w:fldChar w:fldCharType="begin"/>
            </w:r>
            <w:r>
              <w:delInstrText>HYPERLINK \l "_Toc177717665"</w:delInstrText>
            </w:r>
            <w:r>
              <w:fldChar w:fldCharType="separate"/>
            </w:r>
            <w:r w:rsidRPr="00292F56">
              <w:rPr>
                <w:rStyle w:val="Hypertextovodkaz"/>
                <w:noProof/>
              </w:rPr>
              <w:delText>XXIV. PODDODAVATELÉ</w:delText>
            </w:r>
            <w:r>
              <w:rPr>
                <w:noProof/>
                <w:webHidden/>
              </w:rPr>
              <w:tab/>
            </w:r>
            <w:r>
              <w:rPr>
                <w:noProof/>
                <w:webHidden/>
              </w:rPr>
              <w:fldChar w:fldCharType="begin"/>
            </w:r>
            <w:r>
              <w:rPr>
                <w:noProof/>
                <w:webHidden/>
              </w:rPr>
              <w:delInstrText xml:space="preserve"> PAGEREF _Toc177717665 \h </w:delInstrText>
            </w:r>
            <w:r>
              <w:rPr>
                <w:noProof/>
                <w:webHidden/>
              </w:rPr>
            </w:r>
            <w:r>
              <w:rPr>
                <w:noProof/>
                <w:webHidden/>
              </w:rPr>
              <w:fldChar w:fldCharType="separate"/>
            </w:r>
            <w:r>
              <w:rPr>
                <w:noProof/>
                <w:webHidden/>
              </w:rPr>
              <w:delText>42</w:delText>
            </w:r>
            <w:r>
              <w:rPr>
                <w:noProof/>
                <w:webHidden/>
              </w:rPr>
              <w:fldChar w:fldCharType="end"/>
            </w:r>
            <w:r>
              <w:rPr>
                <w:noProof/>
              </w:rPr>
              <w:fldChar w:fldCharType="end"/>
            </w:r>
          </w:del>
        </w:p>
        <w:p w14:paraId="18FF0FFD" w14:textId="5E944CC0" w:rsidR="0046236C" w:rsidRDefault="0046236C">
          <w:pPr>
            <w:pStyle w:val="Obsah1"/>
            <w:rPr>
              <w:del w:id="120"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21" w:author="Word Document Comparison" w:date="2024-12-20T20:22:00Z" w16du:dateUtc="2024-12-20T19:22:00Z">
            <w:r>
              <w:fldChar w:fldCharType="begin"/>
            </w:r>
            <w:r>
              <w:delInstrText>HYPERLINK \l "_Toc177717666"</w:delInstrText>
            </w:r>
            <w:r>
              <w:fldChar w:fldCharType="separate"/>
            </w:r>
            <w:r w:rsidRPr="00292F56">
              <w:rPr>
                <w:rStyle w:val="Hypertextovodkaz"/>
                <w:noProof/>
              </w:rPr>
              <w:delText>XXV. ZÁVĚREČNÁ USTANOVENÍ</w:delText>
            </w:r>
            <w:r>
              <w:rPr>
                <w:noProof/>
                <w:webHidden/>
              </w:rPr>
              <w:tab/>
            </w:r>
            <w:r>
              <w:rPr>
                <w:noProof/>
                <w:webHidden/>
              </w:rPr>
              <w:fldChar w:fldCharType="begin"/>
            </w:r>
            <w:r>
              <w:rPr>
                <w:noProof/>
                <w:webHidden/>
              </w:rPr>
              <w:delInstrText xml:space="preserve"> PAGEREF _Toc177717666 \h </w:delInstrText>
            </w:r>
            <w:r>
              <w:rPr>
                <w:noProof/>
                <w:webHidden/>
              </w:rPr>
            </w:r>
            <w:r>
              <w:rPr>
                <w:noProof/>
                <w:webHidden/>
              </w:rPr>
              <w:fldChar w:fldCharType="separate"/>
            </w:r>
            <w:r>
              <w:rPr>
                <w:noProof/>
                <w:webHidden/>
              </w:rPr>
              <w:delText>43</w:delText>
            </w:r>
            <w:r>
              <w:rPr>
                <w:noProof/>
                <w:webHidden/>
              </w:rPr>
              <w:fldChar w:fldCharType="end"/>
            </w:r>
            <w:r>
              <w:rPr>
                <w:noProof/>
              </w:rPr>
              <w:fldChar w:fldCharType="end"/>
            </w:r>
          </w:del>
        </w:p>
        <w:p w14:paraId="0C1529CA" w14:textId="5FF04CAB" w:rsidR="0046236C" w:rsidRDefault="0046236C">
          <w:pPr>
            <w:pStyle w:val="Obsah1"/>
            <w:rPr>
              <w:del w:id="122" w:author="Word Document Comparison" w:date="2024-12-20T20:22:00Z" w16du:dateUtc="2024-12-20T19:22:00Z"/>
              <w:rFonts w:asciiTheme="minorHAnsi" w:eastAsiaTheme="minorEastAsia" w:hAnsiTheme="minorHAnsi" w:cstheme="minorBidi"/>
              <w:noProof/>
              <w:kern w:val="2"/>
              <w:sz w:val="24"/>
              <w:szCs w:val="24"/>
              <w:lang w:eastAsia="cs-CZ"/>
              <w14:ligatures w14:val="standardContextual"/>
            </w:rPr>
          </w:pPr>
          <w:del w:id="123" w:author="Word Document Comparison" w:date="2024-12-20T20:22:00Z" w16du:dateUtc="2024-12-20T19:22:00Z">
            <w:r>
              <w:fldChar w:fldCharType="begin"/>
            </w:r>
            <w:r>
              <w:delInstrText>HYPERLINK \l "_Toc177717667"</w:delInstrText>
            </w:r>
            <w:r>
              <w:fldChar w:fldCharType="separate"/>
            </w:r>
            <w:r w:rsidRPr="00292F56">
              <w:rPr>
                <w:rStyle w:val="Hypertextovodkaz"/>
                <w:noProof/>
              </w:rPr>
              <w:delText>PŘÍLOHY:</w:delText>
            </w:r>
            <w:r>
              <w:rPr>
                <w:noProof/>
                <w:webHidden/>
              </w:rPr>
              <w:tab/>
            </w:r>
            <w:r>
              <w:rPr>
                <w:noProof/>
                <w:webHidden/>
              </w:rPr>
              <w:fldChar w:fldCharType="begin"/>
            </w:r>
            <w:r>
              <w:rPr>
                <w:noProof/>
                <w:webHidden/>
              </w:rPr>
              <w:delInstrText xml:space="preserve"> PAGEREF _Toc177717667 \h </w:delInstrText>
            </w:r>
            <w:r>
              <w:rPr>
                <w:noProof/>
                <w:webHidden/>
              </w:rPr>
            </w:r>
            <w:r>
              <w:rPr>
                <w:noProof/>
                <w:webHidden/>
              </w:rPr>
              <w:fldChar w:fldCharType="separate"/>
            </w:r>
            <w:r>
              <w:rPr>
                <w:noProof/>
                <w:webHidden/>
              </w:rPr>
              <w:delText>44</w:delText>
            </w:r>
            <w:r>
              <w:rPr>
                <w:noProof/>
                <w:webHidden/>
              </w:rPr>
              <w:fldChar w:fldCharType="end"/>
            </w:r>
            <w:r>
              <w:rPr>
                <w:noProof/>
              </w:rPr>
              <w:fldChar w:fldCharType="end"/>
            </w:r>
          </w:del>
        </w:p>
        <w:p w14:paraId="19C87AF5" w14:textId="22F0EBCC" w:rsidR="001900CC" w:rsidRDefault="001900CC">
          <w:del w:id="124" w:author="Word Document Comparison" w:date="2024-12-20T20:22:00Z" w16du:dateUtc="2024-12-20T19:22:00Z">
            <w:r>
              <w:rPr>
                <w:b/>
                <w:bCs/>
              </w:rPr>
              <w:fldChar w:fldCharType="end"/>
            </w:r>
          </w:del>
        </w:p>
      </w:sdtContent>
    </w:sdt>
    <w:p w14:paraId="15B1D54A" w14:textId="4D95580B" w:rsidR="00B85ECF" w:rsidRPr="00044FCE" w:rsidRDefault="001F0442" w:rsidP="001F0442">
      <w:pPr>
        <w:rPr>
          <w:szCs w:val="22"/>
        </w:rPr>
      </w:pPr>
      <w:r>
        <w:rPr>
          <w:szCs w:val="22"/>
        </w:rPr>
        <w:br w:type="page"/>
      </w:r>
    </w:p>
    <w:p w14:paraId="5BF67936" w14:textId="0820B991" w:rsidR="00282ABE" w:rsidRPr="002941B5" w:rsidRDefault="00282ABE" w:rsidP="00397AA7">
      <w:pPr>
        <w:pStyle w:val="Nadpis1"/>
        <w:keepLines w:val="0"/>
        <w:rPr>
          <w:szCs w:val="22"/>
        </w:rPr>
      </w:pPr>
      <w:bookmarkStart w:id="125" w:name="_Toc383117510"/>
      <w:bookmarkStart w:id="126" w:name="_Toc177717642"/>
      <w:bookmarkStart w:id="127" w:name="_Toc185618485"/>
      <w:bookmarkEnd w:id="0"/>
      <w:r w:rsidRPr="002941B5">
        <w:rPr>
          <w:szCs w:val="22"/>
        </w:rPr>
        <w:lastRenderedPageBreak/>
        <w:t xml:space="preserve">ÚVODNÍ </w:t>
      </w:r>
      <w:bookmarkEnd w:id="125"/>
      <w:r w:rsidR="00687934" w:rsidRPr="002941B5">
        <w:rPr>
          <w:szCs w:val="22"/>
        </w:rPr>
        <w:t>U</w:t>
      </w:r>
      <w:r w:rsidR="00567D33" w:rsidRPr="002941B5">
        <w:rPr>
          <w:szCs w:val="22"/>
        </w:rPr>
        <w:t>STANOVENÍ</w:t>
      </w:r>
      <w:bookmarkEnd w:id="126"/>
      <w:bookmarkEnd w:id="127"/>
    </w:p>
    <w:p w14:paraId="4BF92622" w14:textId="0C618325" w:rsidR="007441D2" w:rsidRPr="00BC14FA" w:rsidRDefault="00131B78" w:rsidP="00BC14FA">
      <w:pPr>
        <w:pStyle w:val="2sltext"/>
      </w:pPr>
      <w:r w:rsidRPr="00BC14FA">
        <w:t>Smlouva je uzavřena na základě výsledků zadávacího řízení (dále jen „</w:t>
      </w:r>
      <w:r w:rsidRPr="00D27BF7">
        <w:rPr>
          <w:b/>
          <w:bCs/>
          <w:i/>
          <w:iCs/>
        </w:rPr>
        <w:t>Řízení veřejné zakázky</w:t>
      </w:r>
      <w:r w:rsidRPr="00BC14FA">
        <w:t xml:space="preserve">“) veřejné zakázky s názvem: </w:t>
      </w:r>
      <w:r w:rsidRPr="00D27BF7">
        <w:rPr>
          <w:b/>
          <w:bCs/>
        </w:rPr>
        <w:t>Obnova a provoz HW infrastruktury IS SZIF</w:t>
      </w:r>
      <w:r w:rsidRPr="00BC14FA">
        <w:t>, ev. č. zakázky ve Věstníku veřejných zakázek:</w:t>
      </w:r>
      <w:r w:rsidR="007F1768">
        <w:t xml:space="preserve"> </w:t>
      </w:r>
      <w:r w:rsidR="007F1768" w:rsidRPr="007F1768">
        <w:t>Z2024-046037</w:t>
      </w:r>
      <w:r w:rsidR="007F1768">
        <w:t xml:space="preserve"> </w:t>
      </w:r>
      <w:r w:rsidRPr="00BC14FA">
        <w:t>(dále jen „</w:t>
      </w:r>
      <w:r w:rsidRPr="00D27BF7">
        <w:rPr>
          <w:b/>
          <w:bCs/>
          <w:i/>
          <w:iCs/>
        </w:rPr>
        <w:t>Veřejná zakázka</w:t>
      </w:r>
      <w:r w:rsidRPr="00BC14FA">
        <w:t>“).</w:t>
      </w:r>
      <w:r w:rsidR="00282ABE" w:rsidRPr="00BC14FA">
        <w:t xml:space="preserve"> </w:t>
      </w:r>
      <w:r w:rsidR="007D609F" w:rsidRPr="00BC14FA">
        <w:t xml:space="preserve">Jednotlivá ujednání </w:t>
      </w:r>
      <w:r w:rsidRPr="00BC14FA">
        <w:t xml:space="preserve">této </w:t>
      </w:r>
      <w:r w:rsidR="002E507B" w:rsidRPr="00BC14FA">
        <w:t>S</w:t>
      </w:r>
      <w:r w:rsidR="007D609F" w:rsidRPr="00BC14FA">
        <w:t>mlouvy tak budou vykládána v souladu se zadávacími podmínkami Veřejné zakázky</w:t>
      </w:r>
      <w:r w:rsidRPr="00BC14FA">
        <w:t xml:space="preserve"> a </w:t>
      </w:r>
      <w:r w:rsidR="007D609F" w:rsidRPr="00BC14FA">
        <w:t xml:space="preserve">nabídkou </w:t>
      </w:r>
      <w:r w:rsidR="0021170F" w:rsidRPr="00BC14FA">
        <w:t>Dodavatele</w:t>
      </w:r>
      <w:r w:rsidR="007D609F" w:rsidRPr="00BC14FA">
        <w:t xml:space="preserve"> podanou na Veřejnou zakázku</w:t>
      </w:r>
      <w:r w:rsidR="00D50078" w:rsidRPr="00BC14FA">
        <w:t>.</w:t>
      </w:r>
    </w:p>
    <w:p w14:paraId="0C8B0578" w14:textId="77777777" w:rsidR="007441D2" w:rsidRPr="007441D2" w:rsidRDefault="007441D2" w:rsidP="00BC14FA">
      <w:pPr>
        <w:pStyle w:val="2sltext"/>
        <w:numPr>
          <w:ilvl w:val="0"/>
          <w:numId w:val="0"/>
        </w:numPr>
        <w:ind w:left="567"/>
      </w:pPr>
    </w:p>
    <w:p w14:paraId="4D7F4AFA" w14:textId="2A101B8A" w:rsidR="00131B78" w:rsidRPr="007441D2" w:rsidRDefault="00131B78" w:rsidP="00BC14FA">
      <w:pPr>
        <w:pStyle w:val="2sltext"/>
      </w:pPr>
      <w:r w:rsidRPr="007441D2">
        <w:t>Současně s touto Smlouvou je na základě Řízení veřejné zakázky uzavřena také servisní smlouva (dále jen „</w:t>
      </w:r>
      <w:r w:rsidRPr="00D27BF7">
        <w:rPr>
          <w:b/>
          <w:bCs/>
          <w:i/>
          <w:iCs/>
        </w:rPr>
        <w:t>Servisní smlouva</w:t>
      </w:r>
      <w:r w:rsidRPr="007441D2">
        <w:t>“). Předmětem plnění této Smlouvy je provedení plnění vymezeného v této Smlouvě. Předmětem plnění Servisní smlouvy je poskytování navazujících servisních služeb dle Servisní smlouvy ve vztahu k předmětu plnění provedenému na základě této Smlouvy nebo</w:t>
      </w:r>
      <w:r w:rsidR="000C4BCB" w:rsidRPr="007441D2">
        <w:t xml:space="preserve"> po přechodnou dobu</w:t>
      </w:r>
      <w:r w:rsidRPr="007441D2">
        <w:t xml:space="preserve"> ve vztahu ke stávající infrastruktuře nezbytné pro provoz informačního systému Státního zemědělského intervenčního fondu. Dodavatel se zavazuje provést plnění vymezené v této Smlouvě tak, aby ve vztahu k němu bylo ze strany </w:t>
      </w:r>
      <w:r w:rsidR="001D24E8">
        <w:t xml:space="preserve">Dodavatele, jakožto Poskytovatele dle Servisní smlouvy, </w:t>
      </w:r>
      <w:r w:rsidRPr="007441D2">
        <w:t>možné řádně poskytovat plnění dle Servisní smlouvy.</w:t>
      </w:r>
    </w:p>
    <w:p w14:paraId="7675C9C8" w14:textId="2E4358A6" w:rsidR="000C4BCB" w:rsidRPr="002941B5" w:rsidRDefault="000C4BCB" w:rsidP="003D626B">
      <w:pPr>
        <w:pStyle w:val="Nadpis1"/>
      </w:pPr>
      <w:bookmarkStart w:id="128" w:name="_Toc66189549"/>
      <w:bookmarkStart w:id="129" w:name="_Toc176761397"/>
      <w:bookmarkStart w:id="130" w:name="_Toc177717643"/>
      <w:bookmarkStart w:id="131" w:name="_Toc185618486"/>
      <w:r w:rsidRPr="002941B5">
        <w:t>ÚČEL SMLOUVY</w:t>
      </w:r>
      <w:bookmarkEnd w:id="128"/>
      <w:bookmarkEnd w:id="129"/>
      <w:bookmarkEnd w:id="130"/>
      <w:bookmarkEnd w:id="131"/>
    </w:p>
    <w:p w14:paraId="7CE43223" w14:textId="51B24649" w:rsidR="001E2737" w:rsidRPr="009F6175" w:rsidRDefault="003D626B" w:rsidP="00BC14FA">
      <w:pPr>
        <w:pStyle w:val="2sltext"/>
      </w:pPr>
      <w:bookmarkStart w:id="132" w:name="_Ref177381426"/>
      <w:r>
        <w:t xml:space="preserve">Účelem této Smlouvy je zajištění obnovy </w:t>
      </w:r>
      <w:r w:rsidRPr="003D626B">
        <w:t>infrastruktury nezbytné pro provoz informačního systému Státního zemědělského intervenčního fondu (dále jen „</w:t>
      </w:r>
      <w:r w:rsidRPr="003D626B">
        <w:rPr>
          <w:b/>
          <w:bCs/>
          <w:i/>
          <w:iCs/>
        </w:rPr>
        <w:t>IS SZIF</w:t>
      </w:r>
      <w:r w:rsidRPr="003D626B">
        <w:t>“)</w:t>
      </w:r>
      <w:r>
        <w:t xml:space="preserve"> dodáním nové infrastruktury nezbytné pro provoz IS SZIF, </w:t>
      </w:r>
      <w:r w:rsidRPr="003D626B">
        <w:t>včetně</w:t>
      </w:r>
      <w:r>
        <w:t xml:space="preserve"> </w:t>
      </w:r>
      <w:r w:rsidRPr="003D626B">
        <w:t>zajištění migrace aplikační a datové vrstvy ze stávající infrastruktury</w:t>
      </w:r>
      <w:r>
        <w:t xml:space="preserve"> do </w:t>
      </w:r>
      <w:r w:rsidR="00E12C20">
        <w:t xml:space="preserve">této </w:t>
      </w:r>
      <w:r>
        <w:t>nové infrastruktury, a</w:t>
      </w:r>
      <w:r w:rsidRPr="00044FCE">
        <w:t xml:space="preserve"> poskytnutí</w:t>
      </w:r>
      <w:r w:rsidR="00E12C20">
        <w:t xml:space="preserve">m </w:t>
      </w:r>
      <w:r w:rsidRPr="00044FCE">
        <w:t xml:space="preserve">dalších plnění </w:t>
      </w:r>
      <w:r w:rsidRPr="00D33BC2">
        <w:t>Objednatel</w:t>
      </w:r>
      <w:r>
        <w:t>i</w:t>
      </w:r>
      <w:r w:rsidRPr="00044FCE">
        <w:t xml:space="preserve">, </w:t>
      </w:r>
      <w:r w:rsidRPr="003D626B">
        <w:t>a to vše</w:t>
      </w:r>
      <w:r w:rsidR="00B85B07">
        <w:t xml:space="preserve"> </w:t>
      </w:r>
      <w:r w:rsidRPr="003D626B">
        <w:t>v souladu s požadavky, podmínkami a v rozsahu stanovenými v této Smlouvě</w:t>
      </w:r>
      <w:r>
        <w:t xml:space="preserve"> a tak</w:t>
      </w:r>
      <w:r w:rsidRPr="00044FCE">
        <w:t>, aby byl</w:t>
      </w:r>
      <w:r w:rsidR="00E12C20">
        <w:t>a</w:t>
      </w:r>
      <w:r w:rsidRPr="00044FCE">
        <w:t xml:space="preserve"> zajištěn</w:t>
      </w:r>
      <w:r w:rsidR="00E12C20">
        <w:t>a</w:t>
      </w:r>
      <w:r w:rsidRPr="00044FCE">
        <w:t xml:space="preserve"> </w:t>
      </w:r>
      <w:r w:rsidR="00E12C20" w:rsidRPr="00E12C20">
        <w:t>maximální možná funkčnost a bezproblémový provo</w:t>
      </w:r>
      <w:r w:rsidR="00E12C20">
        <w:t>z</w:t>
      </w:r>
      <w:r w:rsidR="00A822A3">
        <w:t xml:space="preserve"> této </w:t>
      </w:r>
      <w:r w:rsidR="00E12C20">
        <w:t xml:space="preserve">nové </w:t>
      </w:r>
      <w:r w:rsidR="00E12C20" w:rsidRPr="003D626B">
        <w:t>infrastruktury</w:t>
      </w:r>
      <w:r w:rsidR="001A3D96">
        <w:t xml:space="preserve"> </w:t>
      </w:r>
      <w:r w:rsidR="00E12C20">
        <w:t xml:space="preserve">a aby k této </w:t>
      </w:r>
      <w:r w:rsidR="001A3D96">
        <w:t xml:space="preserve">nové </w:t>
      </w:r>
      <w:r w:rsidR="00E12C20">
        <w:t>infrastruktuře bylo možné řádně poskytovat služby dle Servisní smlouvy.</w:t>
      </w:r>
      <w:bookmarkStart w:id="133" w:name="_Toc380671100"/>
      <w:r w:rsidR="009F6175">
        <w:t xml:space="preserve"> </w:t>
      </w:r>
      <w:r w:rsidR="00190344" w:rsidRPr="009F6175">
        <w:t>Nová infrastruktura bude</w:t>
      </w:r>
      <w:r w:rsidR="009F6175" w:rsidRPr="009F6175">
        <w:t xml:space="preserve"> </w:t>
      </w:r>
      <w:r w:rsidR="00190344" w:rsidRPr="009F6175">
        <w:t>sloužit k</w:t>
      </w:r>
      <w:r w:rsidR="009F6175" w:rsidRPr="009F6175">
        <w:t xml:space="preserve"> nezbytnému </w:t>
      </w:r>
      <w:r w:rsidR="00190344" w:rsidRPr="009F6175">
        <w:t>zajištění provozu IS SZIF, který je informačním systémem veřejné správy dle zákona č. 365/2000 Sb., o informačních systémech veřejné správy a o změně některých dalších zákonů, ve znění pozdějších předpisů, a významným informačním systémem</w:t>
      </w:r>
      <w:r w:rsidR="009F6175" w:rsidRPr="009F6175">
        <w:rPr>
          <w:rFonts w:asciiTheme="minorHAnsi" w:hAnsiTheme="minorHAnsi" w:cstheme="minorHAnsi"/>
        </w:rPr>
        <w:t xml:space="preserve"> dle zákona č. 181/2014 Sb., o kybernetické bezpečnosti a o změně souvisejících zákonů (zákon o kybernetické bezpečnosti), ve znění pozdějších předpisů. Objednatel je akreditovanou platební agenturou – zprostředkovatelem finanční podpory z Evropské unie a národních zdrojů v rámci společné zemědělské politiky a rovněž zajišťuje a administruje opatření v rámci společné organizace trhu. </w:t>
      </w:r>
      <w:bookmarkStart w:id="134" w:name="_Hlk177114662"/>
      <w:r w:rsidR="009F6175" w:rsidRPr="009F6175">
        <w:rPr>
          <w:rFonts w:asciiTheme="minorHAnsi" w:hAnsiTheme="minorHAnsi" w:cstheme="minorHAnsi"/>
        </w:rPr>
        <w:t xml:space="preserve">Řádné </w:t>
      </w:r>
      <w:r w:rsidR="009F6175">
        <w:rPr>
          <w:rFonts w:asciiTheme="minorHAnsi" w:hAnsiTheme="minorHAnsi" w:cstheme="minorHAnsi"/>
        </w:rPr>
        <w:t xml:space="preserve">a včasné </w:t>
      </w:r>
      <w:r w:rsidR="009F6175" w:rsidRPr="009F6175">
        <w:rPr>
          <w:rFonts w:asciiTheme="minorHAnsi" w:hAnsiTheme="minorHAnsi" w:cstheme="minorHAnsi"/>
        </w:rPr>
        <w:t xml:space="preserve">provedení plnění dle této Smlouvy tak má rozhodující vliv na zajištění </w:t>
      </w:r>
      <w:bookmarkStart w:id="135" w:name="_Hlk177114671"/>
      <w:r w:rsidR="009F6175" w:rsidRPr="009F6175">
        <w:rPr>
          <w:rFonts w:asciiTheme="minorHAnsi" w:hAnsiTheme="minorHAnsi" w:cstheme="minorHAnsi"/>
        </w:rPr>
        <w:t xml:space="preserve">řádného </w:t>
      </w:r>
      <w:r w:rsidR="009825DD">
        <w:rPr>
          <w:rFonts w:asciiTheme="minorHAnsi" w:hAnsiTheme="minorHAnsi" w:cstheme="minorHAnsi"/>
        </w:rPr>
        <w:t>provozu Objednatele.</w:t>
      </w:r>
      <w:bookmarkEnd w:id="132"/>
      <w:bookmarkEnd w:id="134"/>
      <w:bookmarkEnd w:id="135"/>
    </w:p>
    <w:p w14:paraId="2252EA3F" w14:textId="77777777" w:rsidR="00E12C20" w:rsidRDefault="00E12C20" w:rsidP="00BC14FA">
      <w:pPr>
        <w:pStyle w:val="2sltext"/>
        <w:numPr>
          <w:ilvl w:val="0"/>
          <w:numId w:val="0"/>
        </w:numPr>
        <w:ind w:left="567"/>
      </w:pPr>
    </w:p>
    <w:p w14:paraId="22F30FAD" w14:textId="2EC9FD08" w:rsidR="00E12C20" w:rsidRPr="00E12C20" w:rsidRDefault="00E12C20" w:rsidP="00BC14FA">
      <w:pPr>
        <w:pStyle w:val="2sltext"/>
      </w:pPr>
      <w:r w:rsidRPr="00E12C20">
        <w:t>Pro vyloučení jakýchkoliv pochybností Smluvní strany uvádějí, že v případě jakékoliv nejistoty ohledně výkladu ustanovení této Smlouvy budou tato ustanovení vykládána tak, aby v co nejširší míře zohledňovala účel této Smlouvy.</w:t>
      </w:r>
    </w:p>
    <w:p w14:paraId="59645549" w14:textId="404042AA" w:rsidR="007F22C9" w:rsidRPr="002941B5" w:rsidRDefault="007F22C9" w:rsidP="0095688C">
      <w:pPr>
        <w:pStyle w:val="Nadpis1"/>
        <w:keepLines w:val="0"/>
        <w:rPr>
          <w:szCs w:val="22"/>
        </w:rPr>
      </w:pPr>
      <w:bookmarkStart w:id="136" w:name="_Toc383117511"/>
      <w:bookmarkStart w:id="137" w:name="_Toc177717644"/>
      <w:bookmarkStart w:id="138" w:name="_Toc185618487"/>
      <w:r w:rsidRPr="002941B5">
        <w:rPr>
          <w:szCs w:val="22"/>
        </w:rPr>
        <w:t xml:space="preserve">PŘEDMĚT </w:t>
      </w:r>
      <w:bookmarkEnd w:id="133"/>
      <w:bookmarkEnd w:id="136"/>
      <w:r w:rsidR="00A9744E" w:rsidRPr="002941B5">
        <w:rPr>
          <w:szCs w:val="22"/>
        </w:rPr>
        <w:t>PLNĚNÍ</w:t>
      </w:r>
      <w:bookmarkEnd w:id="137"/>
      <w:bookmarkEnd w:id="138"/>
    </w:p>
    <w:p w14:paraId="5A9837D6" w14:textId="3225D14D" w:rsidR="001A3D96" w:rsidRDefault="00631380" w:rsidP="00BC14FA">
      <w:pPr>
        <w:pStyle w:val="2sltext"/>
      </w:pPr>
      <w:bookmarkStart w:id="139" w:name="_Ref177461918"/>
      <w:r w:rsidRPr="00044FCE">
        <w:t xml:space="preserve">Předmětem </w:t>
      </w:r>
      <w:r w:rsidR="00A9744E">
        <w:t xml:space="preserve">plnění je </w:t>
      </w:r>
      <w:r w:rsidR="001A3D96">
        <w:t>dod</w:t>
      </w:r>
      <w:r w:rsidR="007430C8">
        <w:t xml:space="preserve">ání a odevzdání </w:t>
      </w:r>
      <w:r w:rsidR="008D308E" w:rsidRPr="00F539D0">
        <w:t>nové infrastruktury nezbytné pro provoz IS SZIF</w:t>
      </w:r>
      <w:r w:rsidR="001A3D96">
        <w:t xml:space="preserve"> </w:t>
      </w:r>
      <w:r w:rsidR="001A3D96" w:rsidRPr="00044FCE">
        <w:rPr>
          <w:lang w:eastAsia="en-US" w:bidi="en-US"/>
        </w:rPr>
        <w:t>(dále jen „</w:t>
      </w:r>
      <w:r w:rsidR="003048F8" w:rsidRPr="003048F8">
        <w:rPr>
          <w:b/>
          <w:bCs/>
          <w:i/>
          <w:iCs/>
          <w:lang w:eastAsia="en-US" w:bidi="en-US"/>
        </w:rPr>
        <w:t>Nová i</w:t>
      </w:r>
      <w:r w:rsidR="00D91088" w:rsidRPr="003048F8">
        <w:rPr>
          <w:b/>
          <w:bCs/>
          <w:i/>
          <w:iCs/>
          <w:lang w:eastAsia="en-US" w:bidi="en-US"/>
        </w:rPr>
        <w:t>nfrastruktura</w:t>
      </w:r>
      <w:r w:rsidR="001A3D96" w:rsidRPr="00044FCE">
        <w:rPr>
          <w:lang w:eastAsia="en-US" w:bidi="en-US"/>
        </w:rPr>
        <w:t>“)</w:t>
      </w:r>
      <w:r w:rsidR="00F27069">
        <w:rPr>
          <w:lang w:eastAsia="en-US" w:bidi="en-US"/>
        </w:rPr>
        <w:t xml:space="preserve"> a </w:t>
      </w:r>
      <w:r w:rsidR="00DB2E47">
        <w:rPr>
          <w:lang w:eastAsia="en-US" w:bidi="en-US"/>
        </w:rPr>
        <w:t xml:space="preserve">provedení analýzy prostředí Objednatele a </w:t>
      </w:r>
      <w:r w:rsidR="00F27069" w:rsidRPr="001A3D96">
        <w:t>zpracování</w:t>
      </w:r>
      <w:r w:rsidR="007430C8">
        <w:t>, dodání</w:t>
      </w:r>
      <w:r w:rsidR="00F27069">
        <w:t xml:space="preserve"> </w:t>
      </w:r>
      <w:r w:rsidR="007430C8">
        <w:t xml:space="preserve">a odevzdání </w:t>
      </w:r>
      <w:r w:rsidR="00F27069">
        <w:t xml:space="preserve">písemné </w:t>
      </w:r>
      <w:r w:rsidR="00F27069" w:rsidRPr="001A3D96">
        <w:t>předimplementační analýzy, která bude sloužit jako základní podklad pro provedení dodá</w:t>
      </w:r>
      <w:r w:rsidR="00F27069">
        <w:t>ní</w:t>
      </w:r>
      <w:r w:rsidR="00F27069" w:rsidRPr="001A3D96">
        <w:t xml:space="preserve"> </w:t>
      </w:r>
      <w:r w:rsidR="00DB2E47">
        <w:t xml:space="preserve">a odevzdání </w:t>
      </w:r>
      <w:r w:rsidR="008F51C9">
        <w:t>Nové i</w:t>
      </w:r>
      <w:r w:rsidR="00D91088" w:rsidRPr="00D91088">
        <w:t>nfrastruktur</w:t>
      </w:r>
      <w:r w:rsidR="00D91088">
        <w:t>y</w:t>
      </w:r>
      <w:r w:rsidR="00F27069" w:rsidRPr="001A3D96">
        <w:t xml:space="preserve"> a </w:t>
      </w:r>
      <w:r w:rsidR="00F27069">
        <w:t xml:space="preserve">pro provedení migrace </w:t>
      </w:r>
      <w:r w:rsidR="00F27069" w:rsidRPr="003D626B">
        <w:rPr>
          <w:color w:val="auto"/>
        </w:rPr>
        <w:t>aplikační a datové vrstvy ze stávající infrastruktury</w:t>
      </w:r>
      <w:r w:rsidR="00F27069">
        <w:t xml:space="preserve"> </w:t>
      </w:r>
      <w:r w:rsidR="003048F8">
        <w:t>nezbytné pro provoz IS SZIF (dále jen „</w:t>
      </w:r>
      <w:r w:rsidR="003048F8" w:rsidRPr="003048F8">
        <w:rPr>
          <w:b/>
          <w:bCs/>
          <w:i/>
          <w:iCs/>
        </w:rPr>
        <w:t>Stávající infrastruktura</w:t>
      </w:r>
      <w:r w:rsidR="003048F8">
        <w:t xml:space="preserve">“) </w:t>
      </w:r>
      <w:r w:rsidR="00F27069">
        <w:rPr>
          <w:color w:val="auto"/>
        </w:rPr>
        <w:t xml:space="preserve">do </w:t>
      </w:r>
      <w:r w:rsidR="003048F8">
        <w:rPr>
          <w:color w:val="auto"/>
        </w:rPr>
        <w:t xml:space="preserve">Nové </w:t>
      </w:r>
      <w:r w:rsidR="003048F8">
        <w:t>i</w:t>
      </w:r>
      <w:r w:rsidR="00D91088" w:rsidRPr="00D91088">
        <w:t>nfrastruktur</w:t>
      </w:r>
      <w:r w:rsidR="00D91088">
        <w:t>y</w:t>
      </w:r>
      <w:r w:rsidR="00F27069">
        <w:t xml:space="preserve"> </w:t>
      </w:r>
      <w:r w:rsidR="00F27069" w:rsidRPr="00044FCE">
        <w:rPr>
          <w:lang w:eastAsia="en-US" w:bidi="en-US"/>
        </w:rPr>
        <w:t>(dále jen „</w:t>
      </w:r>
      <w:r w:rsidR="00F27069">
        <w:rPr>
          <w:b/>
          <w:i/>
          <w:lang w:eastAsia="en-US" w:bidi="en-US"/>
        </w:rPr>
        <w:t>Předimplementační analýza</w:t>
      </w:r>
      <w:r w:rsidR="00F27069" w:rsidRPr="00044FCE">
        <w:rPr>
          <w:lang w:eastAsia="en-US" w:bidi="en-US"/>
        </w:rPr>
        <w:t>“)</w:t>
      </w:r>
      <w:r w:rsidR="00F27069">
        <w:rPr>
          <w:lang w:eastAsia="en-US" w:bidi="en-US"/>
        </w:rPr>
        <w:t>, (společně dále jen „</w:t>
      </w:r>
      <w:r w:rsidR="00F27069" w:rsidRPr="00F27069">
        <w:rPr>
          <w:b/>
          <w:bCs/>
          <w:i/>
          <w:iCs/>
          <w:lang w:eastAsia="en-US" w:bidi="en-US"/>
        </w:rPr>
        <w:t>Předmět plnění</w:t>
      </w:r>
      <w:r w:rsidR="00F27069">
        <w:rPr>
          <w:lang w:eastAsia="en-US" w:bidi="en-US"/>
        </w:rPr>
        <w:t>“).</w:t>
      </w:r>
      <w:bookmarkEnd w:id="139"/>
    </w:p>
    <w:p w14:paraId="568AE7AF" w14:textId="77777777" w:rsidR="001A3D96" w:rsidRPr="001A3D96" w:rsidRDefault="001A3D96" w:rsidP="00BC14FA">
      <w:pPr>
        <w:pStyle w:val="2sltext"/>
        <w:numPr>
          <w:ilvl w:val="0"/>
          <w:numId w:val="0"/>
        </w:numPr>
        <w:ind w:left="567"/>
      </w:pPr>
    </w:p>
    <w:p w14:paraId="203E5320" w14:textId="7616BC4B" w:rsidR="001A3D96" w:rsidRDefault="001A3D96" w:rsidP="00BC14FA">
      <w:pPr>
        <w:pStyle w:val="2sltext"/>
      </w:pPr>
      <w:r>
        <w:t xml:space="preserve">Součástí </w:t>
      </w:r>
      <w:r w:rsidR="003048F8">
        <w:t>Nové i</w:t>
      </w:r>
      <w:r w:rsidR="00D91088" w:rsidRPr="00D91088">
        <w:t>nfrastruktury</w:t>
      </w:r>
      <w:r>
        <w:t xml:space="preserve"> </w:t>
      </w:r>
      <w:r w:rsidR="00D27BF7">
        <w:t xml:space="preserve">jsou také veškeré součásti </w:t>
      </w:r>
      <w:r w:rsidRPr="00F539D0">
        <w:t>a příslušenství</w:t>
      </w:r>
      <w:r>
        <w:t xml:space="preserve"> </w:t>
      </w:r>
      <w:r w:rsidR="003048F8">
        <w:t>Nové i</w:t>
      </w:r>
      <w:r w:rsidR="00D91088" w:rsidRPr="00D91088">
        <w:t>nfrastruktur</w:t>
      </w:r>
      <w:r w:rsidR="00D91088">
        <w:t>y</w:t>
      </w:r>
      <w:r>
        <w:t>, které jsou nezbytné pro s</w:t>
      </w:r>
      <w:r w:rsidRPr="00AD0517">
        <w:t>esta</w:t>
      </w:r>
      <w:r>
        <w:t>vení</w:t>
      </w:r>
      <w:r w:rsidRPr="00AD0517">
        <w:t>, namontov</w:t>
      </w:r>
      <w:r>
        <w:t>ání</w:t>
      </w:r>
      <w:r w:rsidRPr="00AD0517">
        <w:t>, zapoj</w:t>
      </w:r>
      <w:r>
        <w:t>ení</w:t>
      </w:r>
      <w:r w:rsidRPr="00AD0517">
        <w:t>,</w:t>
      </w:r>
      <w:r>
        <w:t xml:space="preserve"> implementování,</w:t>
      </w:r>
      <w:r w:rsidRPr="00AD0517">
        <w:t xml:space="preserve"> inicializov</w:t>
      </w:r>
      <w:r>
        <w:t>ání, instalov</w:t>
      </w:r>
      <w:r w:rsidR="000D3B39">
        <w:t>ání</w:t>
      </w:r>
      <w:r>
        <w:t>, propoj</w:t>
      </w:r>
      <w:r w:rsidR="000D3B39">
        <w:t>ení</w:t>
      </w:r>
      <w:r>
        <w:t>, konfigurov</w:t>
      </w:r>
      <w:r w:rsidR="000D3B39">
        <w:t>ání</w:t>
      </w:r>
      <w:r>
        <w:t xml:space="preserve"> a </w:t>
      </w:r>
      <w:r w:rsidRPr="00AD0517">
        <w:t>zprovozn</w:t>
      </w:r>
      <w:r w:rsidR="000D3B39">
        <w:t>ění</w:t>
      </w:r>
      <w:r>
        <w:t xml:space="preserve"> </w:t>
      </w:r>
      <w:r w:rsidR="003048F8">
        <w:t>Nové i</w:t>
      </w:r>
      <w:r w:rsidR="003048F8" w:rsidRPr="00D91088">
        <w:t>nfrastruktur</w:t>
      </w:r>
      <w:r w:rsidR="003048F8">
        <w:t>y</w:t>
      </w:r>
      <w:r w:rsidR="007441D2">
        <w:t xml:space="preserve"> dle této Smlouvy.</w:t>
      </w:r>
    </w:p>
    <w:p w14:paraId="12F834F5" w14:textId="77777777" w:rsidR="006A2AED" w:rsidRPr="00044FCE" w:rsidRDefault="006A2AED" w:rsidP="00F27069">
      <w:pPr>
        <w:pStyle w:val="2sltext"/>
        <w:numPr>
          <w:ilvl w:val="0"/>
          <w:numId w:val="0"/>
        </w:numPr>
      </w:pPr>
    </w:p>
    <w:p w14:paraId="57146914" w14:textId="7B244540" w:rsidR="00631380" w:rsidRDefault="000D3B39" w:rsidP="00BC14FA">
      <w:pPr>
        <w:pStyle w:val="2sltext"/>
      </w:pPr>
      <w:r>
        <w:t>Předmět plnění</w:t>
      </w:r>
      <w:r w:rsidR="00F27069">
        <w:t xml:space="preserve"> </w:t>
      </w:r>
      <w:r w:rsidRPr="00707F6C">
        <w:t>je blíže vymezen</w:t>
      </w:r>
      <w:r>
        <w:t xml:space="preserve"> </w:t>
      </w:r>
      <w:r w:rsidRPr="00684426">
        <w:t>v</w:t>
      </w:r>
      <w:r>
        <w:t> </w:t>
      </w:r>
      <w:r w:rsidRPr="00684426">
        <w:t>přílo</w:t>
      </w:r>
      <w:r>
        <w:t>ze</w:t>
      </w:r>
      <w:r w:rsidRPr="00684426">
        <w:t xml:space="preserve"> </w:t>
      </w:r>
      <w:r>
        <w:t>této Smlouvy (</w:t>
      </w:r>
      <w:r>
        <w:fldChar w:fldCharType="begin"/>
      </w:r>
      <w:r>
        <w:instrText xml:space="preserve"> REF _Ref177110150 \r \h </w:instrText>
      </w:r>
      <w:r w:rsidR="007441D2">
        <w:instrText xml:space="preserve"> \* MERGEFORMAT </w:instrText>
      </w:r>
      <w:r>
        <w:fldChar w:fldCharType="separate"/>
      </w:r>
      <w:r w:rsidR="00F06272">
        <w:t>Příloha č. 1</w:t>
      </w:r>
      <w:r>
        <w:fldChar w:fldCharType="end"/>
      </w:r>
      <w:r>
        <w:t xml:space="preserve"> </w:t>
      </w:r>
      <w:r w:rsidRPr="00E3220D">
        <w:t>Smlouvy</w:t>
      </w:r>
      <w:r>
        <w:t>)</w:t>
      </w:r>
      <w:r w:rsidRPr="00E3220D">
        <w:t xml:space="preserve">, která obsahuje zejména </w:t>
      </w:r>
      <w:r>
        <w:t xml:space="preserve">podrobné </w:t>
      </w:r>
      <w:r w:rsidRPr="00E3220D">
        <w:t>vymezení</w:t>
      </w:r>
      <w:r>
        <w:t xml:space="preserve"> </w:t>
      </w:r>
      <w:r w:rsidRPr="00E3220D">
        <w:t xml:space="preserve">specifikace </w:t>
      </w:r>
      <w:r w:rsidR="003048F8">
        <w:t>Nové i</w:t>
      </w:r>
      <w:r w:rsidR="003048F8" w:rsidRPr="00D91088">
        <w:t>nfrastruktur</w:t>
      </w:r>
      <w:r w:rsidR="003048F8">
        <w:t>y</w:t>
      </w:r>
      <w:r>
        <w:t xml:space="preserve"> </w:t>
      </w:r>
      <w:r w:rsidRPr="00E3220D">
        <w:t xml:space="preserve">a </w:t>
      </w:r>
      <w:r>
        <w:t xml:space="preserve">dalšího </w:t>
      </w:r>
      <w:r w:rsidRPr="00E3220D">
        <w:t xml:space="preserve">plnění </w:t>
      </w:r>
      <w:r>
        <w:t>Dodavatele dle této Smlouvy (dále jen „</w:t>
      </w:r>
      <w:r>
        <w:rPr>
          <w:b/>
          <w:bCs/>
          <w:i/>
          <w:iCs/>
        </w:rPr>
        <w:t>Technická specifikace</w:t>
      </w:r>
      <w:r>
        <w:t>“).</w:t>
      </w:r>
    </w:p>
    <w:p w14:paraId="4E8AF1B0" w14:textId="77777777" w:rsidR="000D3B39" w:rsidRDefault="000D3B39" w:rsidP="00BC14FA">
      <w:pPr>
        <w:pStyle w:val="2sltext"/>
        <w:numPr>
          <w:ilvl w:val="0"/>
          <w:numId w:val="0"/>
        </w:numPr>
        <w:ind w:left="567"/>
      </w:pPr>
    </w:p>
    <w:p w14:paraId="287FEBEF" w14:textId="3EB7F56C" w:rsidR="000D3B39" w:rsidRPr="00044FCE" w:rsidRDefault="000D3B39" w:rsidP="00BC14FA">
      <w:pPr>
        <w:pStyle w:val="2sltext"/>
      </w:pPr>
      <w:r>
        <w:t xml:space="preserve">Předimplementační analýza </w:t>
      </w:r>
      <w:r w:rsidRPr="00707F6C">
        <w:t>je blíže vymezen</w:t>
      </w:r>
      <w:r>
        <w:t>a</w:t>
      </w:r>
      <w:r w:rsidR="00F27069">
        <w:t xml:space="preserve"> také v</w:t>
      </w:r>
      <w:r w:rsidR="00282701">
        <w:t> </w:t>
      </w:r>
      <w:r w:rsidR="00F27069">
        <w:t>další</w:t>
      </w:r>
      <w:r w:rsidR="00282701">
        <w:t xml:space="preserve"> </w:t>
      </w:r>
      <w:r w:rsidRPr="00684426">
        <w:t>přílo</w:t>
      </w:r>
      <w:r>
        <w:t>ze</w:t>
      </w:r>
      <w:r w:rsidRPr="00684426">
        <w:t xml:space="preserve"> </w:t>
      </w:r>
      <w:r>
        <w:t>této Smlouvy (</w:t>
      </w:r>
      <w:r>
        <w:fldChar w:fldCharType="begin"/>
      </w:r>
      <w:r>
        <w:instrText xml:space="preserve"> REF _Ref177110289 \r \h </w:instrText>
      </w:r>
      <w:r w:rsidR="007441D2">
        <w:instrText xml:space="preserve"> \* MERGEFORMAT </w:instrText>
      </w:r>
      <w:r>
        <w:fldChar w:fldCharType="separate"/>
      </w:r>
      <w:r w:rsidR="00F06272">
        <w:t>Příloha č. 2</w:t>
      </w:r>
      <w:r>
        <w:fldChar w:fldCharType="end"/>
      </w:r>
      <w:r>
        <w:t xml:space="preserve"> </w:t>
      </w:r>
      <w:r w:rsidRPr="00E3220D">
        <w:t>Smlouvy</w:t>
      </w:r>
      <w:r>
        <w:t>)</w:t>
      </w:r>
      <w:r w:rsidRPr="00E3220D">
        <w:t>, která obsahuje zejména vymezení</w:t>
      </w:r>
      <w:r>
        <w:t xml:space="preserve"> </w:t>
      </w:r>
      <w:r w:rsidR="00190344">
        <w:t>požadavků Objednatele na</w:t>
      </w:r>
      <w:r w:rsidR="00DB2E47">
        <w:t xml:space="preserve"> </w:t>
      </w:r>
      <w:r w:rsidR="00F27069">
        <w:t xml:space="preserve">provedení </w:t>
      </w:r>
      <w:r w:rsidR="00DB2E47">
        <w:t xml:space="preserve">analýzy prostředí Objednatele </w:t>
      </w:r>
      <w:r w:rsidR="00F27069">
        <w:t xml:space="preserve">a </w:t>
      </w:r>
      <w:r w:rsidR="00190344">
        <w:t xml:space="preserve">zpracování Předimplementační analýzy </w:t>
      </w:r>
      <w:r>
        <w:t>(dále jen „</w:t>
      </w:r>
      <w:r w:rsidR="00190344">
        <w:rPr>
          <w:b/>
          <w:bCs/>
          <w:i/>
          <w:iCs/>
        </w:rPr>
        <w:t>P</w:t>
      </w:r>
      <w:r w:rsidR="00190344" w:rsidRPr="00190344">
        <w:rPr>
          <w:b/>
          <w:bCs/>
          <w:i/>
          <w:iCs/>
        </w:rPr>
        <w:t>ožadavk</w:t>
      </w:r>
      <w:r w:rsidR="00190344">
        <w:rPr>
          <w:b/>
          <w:bCs/>
          <w:i/>
          <w:iCs/>
        </w:rPr>
        <w:t xml:space="preserve">y </w:t>
      </w:r>
      <w:r w:rsidR="00190344" w:rsidRPr="00190344">
        <w:rPr>
          <w:b/>
          <w:bCs/>
          <w:i/>
          <w:iCs/>
        </w:rPr>
        <w:t>na zpracování Předimplementační analýzy</w:t>
      </w:r>
      <w:r>
        <w:t>“).</w:t>
      </w:r>
    </w:p>
    <w:p w14:paraId="6D1713FB" w14:textId="77777777" w:rsidR="006A2AED" w:rsidRPr="007441D2" w:rsidRDefault="006A2AED" w:rsidP="007441D2">
      <w:pPr>
        <w:rPr>
          <w:szCs w:val="22"/>
        </w:rPr>
      </w:pPr>
    </w:p>
    <w:p w14:paraId="2966861C" w14:textId="6B240362" w:rsidR="007F22C9" w:rsidRPr="00044FCE" w:rsidRDefault="007F22C9" w:rsidP="00BC14FA">
      <w:pPr>
        <w:pStyle w:val="2sltext"/>
      </w:pPr>
      <w:bookmarkStart w:id="140" w:name="_Ref383125401"/>
      <w:r w:rsidRPr="00044FCE">
        <w:t xml:space="preserve">Předmět </w:t>
      </w:r>
      <w:r w:rsidR="00A9744E" w:rsidRPr="00A9744E">
        <w:t>plnění</w:t>
      </w:r>
      <w:r w:rsidRPr="00044FCE">
        <w:t xml:space="preserve"> </w:t>
      </w:r>
      <w:r w:rsidR="00E24E69" w:rsidRPr="00044FCE">
        <w:t xml:space="preserve">musí být k okamžiku </w:t>
      </w:r>
      <w:r w:rsidR="00510BA0" w:rsidRPr="00044FCE">
        <w:t>odevzdání</w:t>
      </w:r>
      <w:r w:rsidR="00E24E69" w:rsidRPr="00044FCE">
        <w:t xml:space="preserve"> </w:t>
      </w:r>
      <w:r w:rsidR="00D33BC2">
        <w:t>Objednateli</w:t>
      </w:r>
      <w:r w:rsidR="009D4BCF" w:rsidRPr="00044FCE">
        <w:t xml:space="preserve"> </w:t>
      </w:r>
      <w:r w:rsidRPr="00044FCE">
        <w:t>nový, v</w:t>
      </w:r>
      <w:r w:rsidR="00510BA0" w:rsidRPr="00044FCE">
        <w:t xml:space="preserve"> množství, </w:t>
      </w:r>
      <w:r w:rsidR="009F4301" w:rsidRPr="00044FCE">
        <w:t>jakosti a </w:t>
      </w:r>
      <w:r w:rsidRPr="00044FCE">
        <w:t xml:space="preserve">provedení </w:t>
      </w:r>
      <w:r w:rsidR="009825DD">
        <w:t xml:space="preserve">stanoveným nebo </w:t>
      </w:r>
      <w:r w:rsidR="00DA03B3" w:rsidRPr="00044FCE">
        <w:t>vyplývající</w:t>
      </w:r>
      <w:r w:rsidR="009825DD">
        <w:t>m</w:t>
      </w:r>
      <w:r w:rsidR="007441D2">
        <w:t xml:space="preserve"> z</w:t>
      </w:r>
      <w:r w:rsidR="00E67BB9">
        <w:t> této Smlouvy, zejména z</w:t>
      </w:r>
      <w:r w:rsidR="007441D2">
        <w:t> Technické specifikace</w:t>
      </w:r>
      <w:r w:rsidR="004A5E3A" w:rsidRPr="00044FCE">
        <w:t>.</w:t>
      </w:r>
      <w:r w:rsidR="00510BA0" w:rsidRPr="00044FCE">
        <w:t xml:space="preserve"> </w:t>
      </w:r>
      <w:bookmarkStart w:id="141" w:name="_Ref380412780"/>
      <w:r w:rsidR="00D5354F" w:rsidRPr="00044FCE">
        <w:t xml:space="preserve">Předmět </w:t>
      </w:r>
      <w:r w:rsidR="00A9744E" w:rsidRPr="00A9744E">
        <w:t>plnění</w:t>
      </w:r>
      <w:r w:rsidR="00D5354F" w:rsidRPr="00044FCE">
        <w:t xml:space="preserve"> </w:t>
      </w:r>
      <w:r w:rsidR="00475F91" w:rsidRPr="00044FCE">
        <w:t xml:space="preserve">musí být </w:t>
      </w:r>
      <w:r w:rsidR="00510BA0" w:rsidRPr="00044FCE">
        <w:t xml:space="preserve">dále </w:t>
      </w:r>
      <w:r w:rsidRPr="00044FCE">
        <w:t>v takové jakosti a</w:t>
      </w:r>
      <w:r w:rsidR="00506CC7">
        <w:t> </w:t>
      </w:r>
      <w:r w:rsidRPr="00044FCE">
        <w:t>provedení,</w:t>
      </w:r>
      <w:bookmarkEnd w:id="140"/>
      <w:bookmarkEnd w:id="141"/>
    </w:p>
    <w:p w14:paraId="5D33B8D0" w14:textId="7C3AD044" w:rsidR="00510BA0" w:rsidRPr="00044FCE" w:rsidRDefault="007F22C9" w:rsidP="00BC14FA">
      <w:pPr>
        <w:pStyle w:val="2sltext"/>
        <w:numPr>
          <w:ilvl w:val="1"/>
          <w:numId w:val="1"/>
        </w:numPr>
      </w:pPr>
      <w:r w:rsidRPr="00044FCE">
        <w:t xml:space="preserve">jež odpovídá vlastnostem, které </w:t>
      </w:r>
      <w:r w:rsidR="0021170F" w:rsidRPr="0021170F">
        <w:t>Dodavatel</w:t>
      </w:r>
      <w:r w:rsidRPr="00044FCE">
        <w:t xml:space="preserve"> nebo výrobce popsal nebo které </w:t>
      </w:r>
      <w:bookmarkStart w:id="142" w:name="_Hlk110600488"/>
      <w:r w:rsidR="00AF470E">
        <w:t>Objednatel</w:t>
      </w:r>
      <w:bookmarkEnd w:id="142"/>
      <w:r w:rsidR="00AF470E">
        <w:t xml:space="preserve"> </w:t>
      </w:r>
      <w:r w:rsidRPr="00044FCE">
        <w:t xml:space="preserve">očekával s ohledem na povahu Předmětu </w:t>
      </w:r>
      <w:r w:rsidR="00A9744E" w:rsidRPr="00A9744E">
        <w:t>plnění</w:t>
      </w:r>
      <w:r w:rsidRPr="00044FCE">
        <w:t xml:space="preserve"> a na základě reklamy jimi prováděné</w:t>
      </w:r>
      <w:r w:rsidR="00510BA0" w:rsidRPr="00044FCE">
        <w:t xml:space="preserve">. Předmět </w:t>
      </w:r>
      <w:r w:rsidR="00A9744E" w:rsidRPr="00A9744E">
        <w:t>plnění</w:t>
      </w:r>
      <w:r w:rsidR="00510BA0" w:rsidRPr="00044FCE">
        <w:t xml:space="preserve"> musí zejména odpovídat plnění nabídnutému </w:t>
      </w:r>
      <w:r w:rsidR="0021170F" w:rsidRPr="0021170F">
        <w:t>Dodavatel</w:t>
      </w:r>
      <w:r w:rsidR="0021170F">
        <w:t>em</w:t>
      </w:r>
      <w:r w:rsidR="00510BA0" w:rsidRPr="00044FCE">
        <w:t xml:space="preserve"> v nabídce podané </w:t>
      </w:r>
      <w:r w:rsidR="00CA51C2" w:rsidRPr="00CA51C2">
        <w:t>na Veřejnou zakázku</w:t>
      </w:r>
      <w:r w:rsidR="00282701">
        <w:t>,</w:t>
      </w:r>
    </w:p>
    <w:p w14:paraId="2445D8D5" w14:textId="0A11AF1A" w:rsidR="00C638CA" w:rsidRDefault="007F22C9" w:rsidP="00BC14FA">
      <w:pPr>
        <w:pStyle w:val="2sltext"/>
        <w:numPr>
          <w:ilvl w:val="1"/>
          <w:numId w:val="1"/>
        </w:numPr>
      </w:pPr>
      <w:r w:rsidRPr="00044FCE">
        <w:t>jež se hodí k </w:t>
      </w:r>
      <w:r w:rsidR="00E67BB9" w:rsidRPr="00452DC5">
        <w:rPr>
          <w:color w:val="000000" w:themeColor="text1"/>
        </w:rPr>
        <w:t>účelu sjednanému touto Smlouvou nebo účelu z této Smlouvy vyplývajícímu</w:t>
      </w:r>
      <w:r w:rsidR="00E67BB9">
        <w:rPr>
          <w:color w:val="000000" w:themeColor="text1"/>
        </w:rPr>
        <w:t xml:space="preserve"> nebo účelu obvyklému</w:t>
      </w:r>
      <w:r w:rsidR="00282701">
        <w:t>,</w:t>
      </w:r>
    </w:p>
    <w:p w14:paraId="7F506595" w14:textId="6F91BABF" w:rsidR="00E67BB9" w:rsidRPr="00044FCE" w:rsidRDefault="00E67BB9" w:rsidP="00BC14FA">
      <w:pPr>
        <w:pStyle w:val="2sltext"/>
        <w:numPr>
          <w:ilvl w:val="1"/>
          <w:numId w:val="1"/>
        </w:numPr>
      </w:pPr>
      <w:r>
        <w:t>jež splňuje podmínky a požadavky a odpovídá vlastnostem stanoveným touto</w:t>
      </w:r>
      <w:r w:rsidRPr="00044FCE">
        <w:t xml:space="preserve"> </w:t>
      </w:r>
      <w:r>
        <w:t>S</w:t>
      </w:r>
      <w:r w:rsidRPr="00044FCE">
        <w:t>mlouvou</w:t>
      </w:r>
      <w:r>
        <w:t xml:space="preserve"> nebo z této Smlouvy vyplývajícím nebo vlastnostem obvyklým</w:t>
      </w:r>
      <w:r w:rsidR="00282701">
        <w:t>,</w:t>
      </w:r>
    </w:p>
    <w:p w14:paraId="269C31FB" w14:textId="4A4DDE54" w:rsidR="00907415" w:rsidRPr="00044FCE" w:rsidRDefault="00C638CA" w:rsidP="00BC14FA">
      <w:pPr>
        <w:pStyle w:val="2sltext"/>
        <w:numPr>
          <w:ilvl w:val="1"/>
          <w:numId w:val="1"/>
        </w:numPr>
      </w:pPr>
      <w:r w:rsidRPr="00044FCE">
        <w:t>jež vyhovuje požadavkům</w:t>
      </w:r>
      <w:r w:rsidR="001D24E8">
        <w:t xml:space="preserve"> a podmínkám</w:t>
      </w:r>
      <w:r w:rsidRPr="00044FCE">
        <w:t xml:space="preserve"> </w:t>
      </w:r>
      <w:r w:rsidR="00123473" w:rsidRPr="00044FCE">
        <w:t xml:space="preserve">příslušných </w:t>
      </w:r>
      <w:r w:rsidR="00B85B07">
        <w:t xml:space="preserve">obecně závazných </w:t>
      </w:r>
      <w:r w:rsidRPr="00044FCE">
        <w:t>právních předpisů</w:t>
      </w:r>
      <w:r w:rsidR="00940C59" w:rsidRPr="00044FCE">
        <w:t xml:space="preserve"> </w:t>
      </w:r>
      <w:r w:rsidR="00123473" w:rsidRPr="00044FCE">
        <w:t xml:space="preserve">platných a účinných </w:t>
      </w:r>
      <w:r w:rsidR="00940C59" w:rsidRPr="00044FCE">
        <w:t xml:space="preserve">ke dni odevzdání Předmětu </w:t>
      </w:r>
      <w:r w:rsidR="00A9744E" w:rsidRPr="00A9744E">
        <w:t>plnění</w:t>
      </w:r>
      <w:r w:rsidR="00160281" w:rsidRPr="00044FCE">
        <w:t xml:space="preserve"> </w:t>
      </w:r>
      <w:bookmarkStart w:id="143" w:name="_Hlk110599974"/>
      <w:r w:rsidR="00DE6F8E">
        <w:t>Objednateli</w:t>
      </w:r>
      <w:bookmarkEnd w:id="143"/>
      <w:r w:rsidR="00282701">
        <w:rPr>
          <w:lang w:eastAsia="en-US" w:bidi="en-US"/>
        </w:rPr>
        <w:t xml:space="preserve"> a</w:t>
      </w:r>
    </w:p>
    <w:p w14:paraId="5136326A" w14:textId="30B6EEB0" w:rsidR="00475F91" w:rsidRDefault="00907415" w:rsidP="00BC14FA">
      <w:pPr>
        <w:pStyle w:val="2sltext"/>
        <w:numPr>
          <w:ilvl w:val="1"/>
          <w:numId w:val="1"/>
        </w:numPr>
      </w:pPr>
      <w:r w:rsidRPr="00044FCE">
        <w:t>jež vyhovuje požadavkům</w:t>
      </w:r>
      <w:r w:rsidR="001D24E8">
        <w:t xml:space="preserve"> a podmínkám</w:t>
      </w:r>
      <w:r w:rsidRPr="00044FCE">
        <w:t xml:space="preserve"> příslušných technických norem platných a účinných ke dni odevzdání Předmětu </w:t>
      </w:r>
      <w:r w:rsidR="00A9744E" w:rsidRPr="00A9744E">
        <w:t>plnění</w:t>
      </w:r>
      <w:r w:rsidR="00160281" w:rsidRPr="00044FCE">
        <w:t xml:space="preserve"> </w:t>
      </w:r>
      <w:r w:rsidR="00DE6F8E">
        <w:t>Objednateli</w:t>
      </w:r>
      <w:r w:rsidR="000D0A72" w:rsidRPr="00044FCE">
        <w:rPr>
          <w:lang w:eastAsia="en-US" w:bidi="en-US"/>
        </w:rPr>
        <w:t>.</w:t>
      </w:r>
    </w:p>
    <w:p w14:paraId="2738EA3F" w14:textId="77777777" w:rsidR="00E24E69" w:rsidRPr="00044FCE" w:rsidRDefault="00E24E69" w:rsidP="0095688C">
      <w:pPr>
        <w:ind w:left="1134"/>
        <w:jc w:val="both"/>
        <w:rPr>
          <w:szCs w:val="22"/>
        </w:rPr>
      </w:pPr>
    </w:p>
    <w:p w14:paraId="4D7F2F47" w14:textId="6CB6446A" w:rsidR="00E24E69" w:rsidRPr="007441D2" w:rsidRDefault="0021170F" w:rsidP="00BC14FA">
      <w:pPr>
        <w:pStyle w:val="2sltext"/>
      </w:pPr>
      <w:bookmarkStart w:id="144" w:name="_Toc380671101"/>
      <w:r w:rsidRPr="007441D2">
        <w:t>Dodavatel</w:t>
      </w:r>
      <w:r w:rsidR="007C1AB3" w:rsidRPr="007441D2">
        <w:t xml:space="preserve"> je povinen dodat </w:t>
      </w:r>
      <w:r w:rsidR="007430C8">
        <w:t xml:space="preserve">a odevzdat </w:t>
      </w:r>
      <w:r w:rsidR="00DE6F8E" w:rsidRPr="007441D2">
        <w:t>Objednateli</w:t>
      </w:r>
      <w:r w:rsidR="007C1AB3" w:rsidRPr="007441D2">
        <w:t xml:space="preserve"> pouze takový Předmět </w:t>
      </w:r>
      <w:r w:rsidR="00A9744E" w:rsidRPr="007441D2">
        <w:t>plnění</w:t>
      </w:r>
      <w:r w:rsidR="007C1AB3" w:rsidRPr="007441D2">
        <w:t xml:space="preserve">, který splňuje veškeré požadavky </w:t>
      </w:r>
      <w:r w:rsidR="00D33BC2" w:rsidRPr="007441D2">
        <w:t>Objednatele</w:t>
      </w:r>
      <w:r w:rsidR="007C1AB3" w:rsidRPr="007441D2">
        <w:t xml:space="preserve"> na jeho použití </w:t>
      </w:r>
      <w:r w:rsidR="00AF470E" w:rsidRPr="007441D2">
        <w:t>Objednatelem</w:t>
      </w:r>
      <w:r w:rsidR="00CA51C2" w:rsidRPr="007441D2">
        <w:t xml:space="preserve"> </w:t>
      </w:r>
      <w:r w:rsidR="007C1AB3" w:rsidRPr="007441D2">
        <w:t>a který zároveň vyhovuje</w:t>
      </w:r>
      <w:r w:rsidR="009825DD">
        <w:t xml:space="preserve"> </w:t>
      </w:r>
      <w:r w:rsidR="00F875A6">
        <w:t xml:space="preserve">příslušným </w:t>
      </w:r>
      <w:r w:rsidR="007C1AB3" w:rsidRPr="007441D2">
        <w:t>platným a</w:t>
      </w:r>
      <w:r w:rsidR="002D7A5A" w:rsidRPr="007441D2">
        <w:t> </w:t>
      </w:r>
      <w:r w:rsidR="007C1AB3" w:rsidRPr="007441D2">
        <w:t xml:space="preserve">účinným </w:t>
      </w:r>
      <w:r w:rsidR="009825DD">
        <w:t>obecně závazným</w:t>
      </w:r>
      <w:r w:rsidR="009825DD" w:rsidRPr="007441D2">
        <w:t xml:space="preserve"> </w:t>
      </w:r>
      <w:r w:rsidR="007C1AB3" w:rsidRPr="007441D2">
        <w:t>právním předpisům</w:t>
      </w:r>
      <w:r w:rsidR="00907415" w:rsidRPr="007441D2">
        <w:t xml:space="preserve"> a technickým normám</w:t>
      </w:r>
      <w:r w:rsidR="007C1AB3" w:rsidRPr="007441D2">
        <w:t xml:space="preserve">. Dojde-li ke změně </w:t>
      </w:r>
      <w:r w:rsidR="00F875A6">
        <w:t xml:space="preserve">příslušných </w:t>
      </w:r>
      <w:r w:rsidR="00B85B07">
        <w:t xml:space="preserve">obecně závazných </w:t>
      </w:r>
      <w:r w:rsidR="007C1AB3" w:rsidRPr="007441D2">
        <w:t>právních předpisů</w:t>
      </w:r>
      <w:r w:rsidR="00907415" w:rsidRPr="007441D2">
        <w:t xml:space="preserve"> nebo technických norem</w:t>
      </w:r>
      <w:r w:rsidR="007C1AB3" w:rsidRPr="007441D2">
        <w:t xml:space="preserve">, musí </w:t>
      </w:r>
      <w:r w:rsidRPr="007441D2">
        <w:t>Dodavatel</w:t>
      </w:r>
      <w:r w:rsidR="007C1AB3" w:rsidRPr="007441D2">
        <w:t xml:space="preserve"> zajistit, aby Předmět </w:t>
      </w:r>
      <w:r w:rsidR="00A9744E" w:rsidRPr="007441D2">
        <w:t>plnění</w:t>
      </w:r>
      <w:r w:rsidR="007C1AB3" w:rsidRPr="007441D2">
        <w:t xml:space="preserve"> splňoval požadavky stanovené</w:t>
      </w:r>
      <w:r w:rsidR="00B85B07">
        <w:t xml:space="preserve"> </w:t>
      </w:r>
      <w:r w:rsidR="00F875A6">
        <w:t xml:space="preserve">příslušnými </w:t>
      </w:r>
      <w:r w:rsidR="00B85B07">
        <w:t>obecně závaznými</w:t>
      </w:r>
      <w:r w:rsidR="007C1AB3" w:rsidRPr="007441D2">
        <w:t xml:space="preserve"> právními předpisy </w:t>
      </w:r>
      <w:r w:rsidR="00907415" w:rsidRPr="007441D2">
        <w:t xml:space="preserve">a technickými normami </w:t>
      </w:r>
      <w:r w:rsidR="007C1AB3" w:rsidRPr="007441D2">
        <w:t xml:space="preserve">v platném a účinném znění </w:t>
      </w:r>
      <w:r w:rsidR="0066146C" w:rsidRPr="007441D2">
        <w:t xml:space="preserve">ke dni odevzdání Předmětu </w:t>
      </w:r>
      <w:r w:rsidR="00A9744E" w:rsidRPr="007441D2">
        <w:t>plnění</w:t>
      </w:r>
      <w:r w:rsidR="009C2F8C" w:rsidRPr="007441D2">
        <w:t xml:space="preserve"> </w:t>
      </w:r>
      <w:r w:rsidR="00DE6F8E" w:rsidRPr="007441D2">
        <w:t>Objednateli</w:t>
      </w:r>
      <w:r w:rsidR="007C1AB3" w:rsidRPr="007441D2">
        <w:t>.</w:t>
      </w:r>
    </w:p>
    <w:p w14:paraId="69FE67E2" w14:textId="11E54A1F" w:rsidR="003B4A6A" w:rsidRPr="002941B5" w:rsidRDefault="00DA6C81" w:rsidP="0095688C">
      <w:pPr>
        <w:pStyle w:val="Nadpis1"/>
        <w:keepLines w:val="0"/>
        <w:rPr>
          <w:szCs w:val="22"/>
        </w:rPr>
      </w:pPr>
      <w:bookmarkStart w:id="145" w:name="_Toc177717645"/>
      <w:bookmarkStart w:id="146" w:name="_Toc185618488"/>
      <w:r w:rsidRPr="002941B5">
        <w:rPr>
          <w:szCs w:val="22"/>
        </w:rPr>
        <w:t xml:space="preserve">PŘEDMĚT </w:t>
      </w:r>
      <w:r w:rsidR="00A822A3" w:rsidRPr="002941B5">
        <w:rPr>
          <w:szCs w:val="22"/>
        </w:rPr>
        <w:t>SMLOUVY</w:t>
      </w:r>
      <w:bookmarkEnd w:id="145"/>
      <w:bookmarkEnd w:id="146"/>
    </w:p>
    <w:p w14:paraId="15F7028D" w14:textId="648237B2" w:rsidR="00E24E69" w:rsidRPr="00BC14FA" w:rsidRDefault="0021170F" w:rsidP="00BC14FA">
      <w:pPr>
        <w:pStyle w:val="2sltext"/>
      </w:pPr>
      <w:r w:rsidRPr="00BC14FA">
        <w:t>Dodavatel</w:t>
      </w:r>
      <w:r w:rsidR="00F9398A" w:rsidRPr="00BC14FA">
        <w:t xml:space="preserve"> se zavazuje </w:t>
      </w:r>
      <w:r w:rsidR="00A822A3" w:rsidRPr="00BC14FA">
        <w:t xml:space="preserve">dodat a </w:t>
      </w:r>
      <w:r w:rsidR="00F9398A" w:rsidRPr="00BC14FA">
        <w:t xml:space="preserve">odevzdat </w:t>
      </w:r>
      <w:r w:rsidR="00DE6F8E" w:rsidRPr="00BC14FA">
        <w:t>Objednateli</w:t>
      </w:r>
      <w:r w:rsidR="00160281" w:rsidRPr="00BC14FA">
        <w:t xml:space="preserve"> </w:t>
      </w:r>
      <w:r w:rsidR="00A822A3" w:rsidRPr="00BC14FA">
        <w:t xml:space="preserve">Předmět plnění </w:t>
      </w:r>
      <w:r w:rsidR="009936C5" w:rsidRPr="00BC14FA">
        <w:t>se všemi jeho součástmi a </w:t>
      </w:r>
      <w:r w:rsidR="00F9398A" w:rsidRPr="00BC14FA">
        <w:t>příslušenstvím</w:t>
      </w:r>
      <w:r w:rsidR="002D2CDF" w:rsidRPr="00BC14FA">
        <w:t xml:space="preserve">, </w:t>
      </w:r>
      <w:r w:rsidR="00F9398A" w:rsidRPr="00BC14FA">
        <w:t xml:space="preserve">převést na </w:t>
      </w:r>
      <w:r w:rsidR="00D33BC2" w:rsidRPr="00BC14FA">
        <w:t>Objednatele</w:t>
      </w:r>
      <w:r w:rsidR="00F9398A" w:rsidRPr="00BC14FA">
        <w:t xml:space="preserve"> vlastnické právo</w:t>
      </w:r>
      <w:r w:rsidR="002D2CDF" w:rsidRPr="00BC14FA">
        <w:t xml:space="preserve"> a </w:t>
      </w:r>
      <w:r w:rsidR="00A822A3" w:rsidRPr="00BC14FA">
        <w:t xml:space="preserve">poskytnout nebo zajistit poskytnutí </w:t>
      </w:r>
      <w:r w:rsidR="002D2CDF" w:rsidRPr="00BC14FA">
        <w:t xml:space="preserve">Objednateli </w:t>
      </w:r>
      <w:r w:rsidR="00A822A3" w:rsidRPr="00BC14FA">
        <w:t>práv užití</w:t>
      </w:r>
      <w:r w:rsidR="00F9398A" w:rsidRPr="00BC14FA">
        <w:t xml:space="preserve"> k Předmětu </w:t>
      </w:r>
      <w:r w:rsidR="00A9744E" w:rsidRPr="00BC14FA">
        <w:t>plnění</w:t>
      </w:r>
      <w:r w:rsidR="00A822A3" w:rsidRPr="00BC14FA">
        <w:t xml:space="preserve">, resp. </w:t>
      </w:r>
      <w:r w:rsidR="002D2CDF" w:rsidRPr="00BC14FA">
        <w:t xml:space="preserve">k </w:t>
      </w:r>
      <w:r w:rsidR="00A822A3" w:rsidRPr="00BC14FA">
        <w:t xml:space="preserve">jeho jednotlivým </w:t>
      </w:r>
      <w:r w:rsidR="00405A7F" w:rsidRPr="00BC14FA">
        <w:t xml:space="preserve">příslušným </w:t>
      </w:r>
      <w:r w:rsidR="00A822A3" w:rsidRPr="00BC14FA">
        <w:t xml:space="preserve">částem, </w:t>
      </w:r>
      <w:r w:rsidR="00E24E69" w:rsidRPr="00BC14FA">
        <w:t>a</w:t>
      </w:r>
      <w:r w:rsidR="00405A7F" w:rsidRPr="00BC14FA">
        <w:t> </w:t>
      </w:r>
      <w:r w:rsidR="00812347">
        <w:t>provést</w:t>
      </w:r>
      <w:r w:rsidR="00F9398A" w:rsidRPr="00BC14FA">
        <w:t xml:space="preserve"> </w:t>
      </w:r>
      <w:r w:rsidR="00834084" w:rsidRPr="00BC14FA">
        <w:t xml:space="preserve">související </w:t>
      </w:r>
      <w:r w:rsidR="00E24E69" w:rsidRPr="00BC14FA">
        <w:t xml:space="preserve">plnění </w:t>
      </w:r>
      <w:r w:rsidR="00543649" w:rsidRPr="00BC14FA">
        <w:t>vymezená v</w:t>
      </w:r>
      <w:r w:rsidR="002D2CDF" w:rsidRPr="00BC14FA">
        <w:t> této</w:t>
      </w:r>
      <w:r w:rsidR="002E507B" w:rsidRPr="00BC14FA">
        <w:t xml:space="preserve"> S</w:t>
      </w:r>
      <w:r w:rsidR="00543649" w:rsidRPr="00BC14FA">
        <w:t>mlouvě</w:t>
      </w:r>
      <w:r w:rsidR="00B85B07" w:rsidRPr="00BC14FA">
        <w:t>, a to vše v souladu s</w:t>
      </w:r>
      <w:r w:rsidR="008B3EEE" w:rsidRPr="00BC14FA">
        <w:t> </w:t>
      </w:r>
      <w:r w:rsidR="00B85B07" w:rsidRPr="00BC14FA">
        <w:t>požadavky, podmínkami a v rozsahu stanovenými v této Smlouvě.</w:t>
      </w:r>
    </w:p>
    <w:p w14:paraId="307BCFD9" w14:textId="77777777" w:rsidR="00E24E69" w:rsidRPr="00405A7F" w:rsidRDefault="00E24E69" w:rsidP="0095688C">
      <w:pPr>
        <w:ind w:left="567"/>
        <w:jc w:val="both"/>
        <w:rPr>
          <w:szCs w:val="22"/>
        </w:rPr>
      </w:pPr>
    </w:p>
    <w:p w14:paraId="3113351F" w14:textId="275EC78C" w:rsidR="004469A3" w:rsidRPr="00405A7F" w:rsidRDefault="00AF470E" w:rsidP="001B5F8B">
      <w:pPr>
        <w:numPr>
          <w:ilvl w:val="0"/>
          <w:numId w:val="1"/>
        </w:numPr>
        <w:jc w:val="both"/>
        <w:rPr>
          <w:szCs w:val="22"/>
        </w:rPr>
      </w:pPr>
      <w:r w:rsidRPr="00405A7F">
        <w:rPr>
          <w:szCs w:val="22"/>
        </w:rPr>
        <w:t>Objednatel</w:t>
      </w:r>
      <w:r w:rsidR="00A808A1" w:rsidRPr="00405A7F">
        <w:rPr>
          <w:szCs w:val="22"/>
        </w:rPr>
        <w:t xml:space="preserve"> se zavazuje převzít Předmět </w:t>
      </w:r>
      <w:r w:rsidR="00A9744E" w:rsidRPr="00405A7F">
        <w:rPr>
          <w:szCs w:val="22"/>
        </w:rPr>
        <w:t>plnění</w:t>
      </w:r>
      <w:r w:rsidR="00A808A1" w:rsidRPr="00405A7F">
        <w:rPr>
          <w:szCs w:val="22"/>
        </w:rPr>
        <w:t xml:space="preserve"> se všemi jeho součástmi a příslušenstvím</w:t>
      </w:r>
      <w:r w:rsidR="00C609CB" w:rsidRPr="00405A7F">
        <w:rPr>
          <w:szCs w:val="22"/>
        </w:rPr>
        <w:t>, přijmout</w:t>
      </w:r>
      <w:r w:rsidR="002D2CDF" w:rsidRPr="00405A7F">
        <w:rPr>
          <w:szCs w:val="22"/>
        </w:rPr>
        <w:t xml:space="preserve"> vlastnické právo a práva užití k</w:t>
      </w:r>
      <w:r w:rsidR="00C609CB" w:rsidRPr="00405A7F">
        <w:rPr>
          <w:szCs w:val="22"/>
        </w:rPr>
        <w:t xml:space="preserve"> </w:t>
      </w:r>
      <w:r w:rsidR="002D2CDF" w:rsidRPr="00405A7F">
        <w:rPr>
          <w:szCs w:val="22"/>
        </w:rPr>
        <w:t xml:space="preserve">Předmětu plnění, resp. k jeho jednotlivým </w:t>
      </w:r>
      <w:r w:rsidR="00405A7F">
        <w:rPr>
          <w:szCs w:val="22"/>
        </w:rPr>
        <w:t xml:space="preserve">příslušným </w:t>
      </w:r>
      <w:r w:rsidR="002D2CDF" w:rsidRPr="00405A7F">
        <w:rPr>
          <w:szCs w:val="22"/>
        </w:rPr>
        <w:t xml:space="preserve">částem, </w:t>
      </w:r>
      <w:r w:rsidR="006F3AC0" w:rsidRPr="00405A7F">
        <w:rPr>
          <w:szCs w:val="22"/>
        </w:rPr>
        <w:t>přijm</w:t>
      </w:r>
      <w:r w:rsidR="00A808A1" w:rsidRPr="00405A7F">
        <w:rPr>
          <w:szCs w:val="22"/>
        </w:rPr>
        <w:t>out</w:t>
      </w:r>
      <w:r w:rsidR="006F3AC0" w:rsidRPr="00405A7F">
        <w:rPr>
          <w:szCs w:val="22"/>
        </w:rPr>
        <w:t xml:space="preserve"> </w:t>
      </w:r>
      <w:r w:rsidR="00812347">
        <w:rPr>
          <w:szCs w:val="22"/>
        </w:rPr>
        <w:t xml:space="preserve">výsledky provedených </w:t>
      </w:r>
      <w:r w:rsidR="006F3AC0" w:rsidRPr="00405A7F">
        <w:rPr>
          <w:szCs w:val="22"/>
        </w:rPr>
        <w:t>související</w:t>
      </w:r>
      <w:r w:rsidR="00812347">
        <w:rPr>
          <w:szCs w:val="22"/>
        </w:rPr>
        <w:t>ch</w:t>
      </w:r>
      <w:r w:rsidR="006F3AC0" w:rsidRPr="00405A7F">
        <w:rPr>
          <w:szCs w:val="22"/>
        </w:rPr>
        <w:t xml:space="preserve"> plnění vy</w:t>
      </w:r>
      <w:r w:rsidR="00A808A1" w:rsidRPr="00405A7F">
        <w:rPr>
          <w:szCs w:val="22"/>
        </w:rPr>
        <w:t>mezen</w:t>
      </w:r>
      <w:r w:rsidR="00812347">
        <w:rPr>
          <w:szCs w:val="22"/>
        </w:rPr>
        <w:t xml:space="preserve">ých </w:t>
      </w:r>
      <w:r w:rsidR="00A808A1" w:rsidRPr="00405A7F">
        <w:rPr>
          <w:szCs w:val="22"/>
        </w:rPr>
        <w:t>v</w:t>
      </w:r>
      <w:r w:rsidR="002D2CDF" w:rsidRPr="00405A7F">
        <w:rPr>
          <w:szCs w:val="22"/>
        </w:rPr>
        <w:t> této</w:t>
      </w:r>
      <w:r w:rsidR="00A808A1" w:rsidRPr="00405A7F">
        <w:rPr>
          <w:szCs w:val="22"/>
        </w:rPr>
        <w:t> </w:t>
      </w:r>
      <w:r w:rsidR="002E507B" w:rsidRPr="00405A7F">
        <w:rPr>
          <w:szCs w:val="22"/>
        </w:rPr>
        <w:t>S</w:t>
      </w:r>
      <w:r w:rsidR="00A808A1" w:rsidRPr="00405A7F">
        <w:rPr>
          <w:szCs w:val="22"/>
        </w:rPr>
        <w:t xml:space="preserve">mlouvě a </w:t>
      </w:r>
      <w:r w:rsidR="002D2CDF" w:rsidRPr="00405A7F">
        <w:rPr>
          <w:szCs w:val="22"/>
        </w:rPr>
        <w:t xml:space="preserve">uhradit za to </w:t>
      </w:r>
      <w:r w:rsidR="0021170F" w:rsidRPr="00405A7F">
        <w:rPr>
          <w:color w:val="000000"/>
          <w:szCs w:val="22"/>
        </w:rPr>
        <w:t>Dodavateli</w:t>
      </w:r>
      <w:r w:rsidR="006F3AC0" w:rsidRPr="00405A7F">
        <w:rPr>
          <w:szCs w:val="22"/>
        </w:rPr>
        <w:t xml:space="preserve"> </w:t>
      </w:r>
      <w:r w:rsidR="00026F1F">
        <w:rPr>
          <w:szCs w:val="22"/>
        </w:rPr>
        <w:t>cenu</w:t>
      </w:r>
      <w:r w:rsidR="002D2CDF" w:rsidRPr="00405A7F">
        <w:rPr>
          <w:szCs w:val="22"/>
        </w:rPr>
        <w:t xml:space="preserve"> sjednanou dle této Smlouvy</w:t>
      </w:r>
      <w:r w:rsidR="003C4489">
        <w:rPr>
          <w:szCs w:val="22"/>
        </w:rPr>
        <w:t xml:space="preserve">, a to </w:t>
      </w:r>
      <w:r w:rsidR="003C4489" w:rsidRPr="003D626B">
        <w:t xml:space="preserve">v souladu </w:t>
      </w:r>
      <w:r w:rsidR="003C4489">
        <w:t xml:space="preserve">s </w:t>
      </w:r>
      <w:r w:rsidR="003C4489" w:rsidRPr="003D626B">
        <w:t>podmínkami stanovenými v této Smlouvě</w:t>
      </w:r>
      <w:r w:rsidR="003C4489">
        <w:t>.</w:t>
      </w:r>
    </w:p>
    <w:p w14:paraId="48E9BAB5" w14:textId="77777777" w:rsidR="00475F91" w:rsidRPr="00044FCE" w:rsidRDefault="00475F91" w:rsidP="0095688C">
      <w:pPr>
        <w:ind w:left="567"/>
        <w:jc w:val="both"/>
        <w:rPr>
          <w:szCs w:val="22"/>
        </w:rPr>
      </w:pPr>
    </w:p>
    <w:p w14:paraId="49AC806E" w14:textId="21A3DC18" w:rsidR="00EE3840" w:rsidRPr="00044FCE" w:rsidRDefault="002D2CDF" w:rsidP="001B5F8B">
      <w:pPr>
        <w:numPr>
          <w:ilvl w:val="0"/>
          <w:numId w:val="1"/>
        </w:numPr>
        <w:jc w:val="both"/>
        <w:rPr>
          <w:szCs w:val="22"/>
        </w:rPr>
      </w:pPr>
      <w:bookmarkStart w:id="147" w:name="_Ref383091528"/>
      <w:r>
        <w:rPr>
          <w:szCs w:val="22"/>
        </w:rPr>
        <w:t>Závazek</w:t>
      </w:r>
      <w:r w:rsidRPr="00044FCE">
        <w:rPr>
          <w:szCs w:val="22"/>
        </w:rPr>
        <w:t xml:space="preserve"> </w:t>
      </w:r>
      <w:r w:rsidR="0021170F" w:rsidRPr="0021170F">
        <w:rPr>
          <w:color w:val="000000"/>
          <w:szCs w:val="22"/>
        </w:rPr>
        <w:t>Dodavatel</w:t>
      </w:r>
      <w:r w:rsidR="0021170F">
        <w:rPr>
          <w:color w:val="000000"/>
          <w:szCs w:val="22"/>
        </w:rPr>
        <w:t>e</w:t>
      </w:r>
      <w:r w:rsidR="00EE3840" w:rsidRPr="00044FCE">
        <w:rPr>
          <w:szCs w:val="22"/>
        </w:rPr>
        <w:t xml:space="preserve"> </w:t>
      </w:r>
      <w:r>
        <w:rPr>
          <w:szCs w:val="22"/>
        </w:rPr>
        <w:t xml:space="preserve">dodat a </w:t>
      </w:r>
      <w:r w:rsidR="00EE3840" w:rsidRPr="00044FCE">
        <w:rPr>
          <w:szCs w:val="22"/>
        </w:rPr>
        <w:t xml:space="preserve">odevzdat </w:t>
      </w:r>
      <w:r w:rsidR="00DE6F8E">
        <w:rPr>
          <w:szCs w:val="22"/>
        </w:rPr>
        <w:t>Objednateli</w:t>
      </w:r>
      <w:r w:rsidR="00EE3840" w:rsidRPr="00044FCE">
        <w:rPr>
          <w:szCs w:val="22"/>
        </w:rPr>
        <w:t xml:space="preserve"> </w:t>
      </w:r>
      <w:r w:rsidRPr="00044FCE">
        <w:rPr>
          <w:szCs w:val="22"/>
        </w:rPr>
        <w:t xml:space="preserve">Předmět </w:t>
      </w:r>
      <w:r>
        <w:rPr>
          <w:szCs w:val="22"/>
        </w:rPr>
        <w:t>plnění</w:t>
      </w:r>
      <w:r w:rsidRPr="00044FCE">
        <w:rPr>
          <w:szCs w:val="22"/>
        </w:rPr>
        <w:t xml:space="preserve"> </w:t>
      </w:r>
      <w:r w:rsidR="00EF04C1" w:rsidRPr="00044FCE">
        <w:rPr>
          <w:szCs w:val="22"/>
        </w:rPr>
        <w:t>podle</w:t>
      </w:r>
      <w:r w:rsidR="00EE3840" w:rsidRPr="00044FCE">
        <w:rPr>
          <w:szCs w:val="22"/>
        </w:rPr>
        <w:t xml:space="preserve"> </w:t>
      </w:r>
      <w:r>
        <w:rPr>
          <w:szCs w:val="22"/>
        </w:rPr>
        <w:t xml:space="preserve">této </w:t>
      </w:r>
      <w:r w:rsidR="002E507B">
        <w:rPr>
          <w:szCs w:val="22"/>
        </w:rPr>
        <w:t>S</w:t>
      </w:r>
      <w:r w:rsidR="00EE3840" w:rsidRPr="00044FCE">
        <w:rPr>
          <w:szCs w:val="22"/>
        </w:rPr>
        <w:t xml:space="preserve">mlouvy zahrnuje </w:t>
      </w:r>
      <w:r w:rsidR="002E667E">
        <w:rPr>
          <w:szCs w:val="22"/>
        </w:rPr>
        <w:t xml:space="preserve">provedení či poskytnutí </w:t>
      </w:r>
      <w:r w:rsidR="007B660D">
        <w:rPr>
          <w:szCs w:val="22"/>
        </w:rPr>
        <w:t xml:space="preserve">všech </w:t>
      </w:r>
      <w:r w:rsidR="008611DC" w:rsidRPr="00044FCE">
        <w:rPr>
          <w:szCs w:val="22"/>
        </w:rPr>
        <w:t>t</w:t>
      </w:r>
      <w:r w:rsidR="002E667E">
        <w:rPr>
          <w:szCs w:val="22"/>
        </w:rPr>
        <w:t>ěchto</w:t>
      </w:r>
      <w:r w:rsidR="008611DC" w:rsidRPr="00044FCE">
        <w:rPr>
          <w:szCs w:val="22"/>
        </w:rPr>
        <w:t xml:space="preserve"> plnění</w:t>
      </w:r>
      <w:r w:rsidR="00EE3840" w:rsidRPr="00044FCE">
        <w:rPr>
          <w:szCs w:val="22"/>
        </w:rPr>
        <w:t>:</w:t>
      </w:r>
      <w:bookmarkEnd w:id="147"/>
    </w:p>
    <w:p w14:paraId="79C7CB28" w14:textId="0D73128B" w:rsidR="00EE3840" w:rsidRPr="00044FCE" w:rsidRDefault="006F3AC0" w:rsidP="001B5F8B">
      <w:pPr>
        <w:numPr>
          <w:ilvl w:val="1"/>
          <w:numId w:val="1"/>
        </w:numPr>
        <w:jc w:val="both"/>
        <w:rPr>
          <w:szCs w:val="22"/>
        </w:rPr>
      </w:pPr>
      <w:bookmarkStart w:id="148" w:name="_Ref177127011"/>
      <w:r w:rsidRPr="00044FCE">
        <w:rPr>
          <w:szCs w:val="22"/>
        </w:rPr>
        <w:t>dodat</w:t>
      </w:r>
      <w:r w:rsidR="00D46DB3" w:rsidRPr="00044FCE">
        <w:rPr>
          <w:szCs w:val="22"/>
        </w:rPr>
        <w:t xml:space="preserve"> </w:t>
      </w:r>
      <w:r w:rsidR="003048F8">
        <w:t>Novou i</w:t>
      </w:r>
      <w:r w:rsidR="003048F8" w:rsidRPr="00D91088">
        <w:t>nfrastruktur</w:t>
      </w:r>
      <w:r w:rsidR="003048F8">
        <w:t>u</w:t>
      </w:r>
      <w:r w:rsidR="002D2CDF" w:rsidRPr="00044FCE">
        <w:rPr>
          <w:szCs w:val="22"/>
        </w:rPr>
        <w:t xml:space="preserve"> </w:t>
      </w:r>
      <w:r w:rsidR="00EE3840" w:rsidRPr="00044FCE">
        <w:rPr>
          <w:szCs w:val="22"/>
        </w:rPr>
        <w:t>ve vhodném balení</w:t>
      </w:r>
      <w:r w:rsidR="00B47BB2">
        <w:rPr>
          <w:szCs w:val="22"/>
        </w:rPr>
        <w:t xml:space="preserve">, vhodným způsobem </w:t>
      </w:r>
      <w:r w:rsidR="002D2CDF">
        <w:rPr>
          <w:szCs w:val="22"/>
        </w:rPr>
        <w:t xml:space="preserve">a </w:t>
      </w:r>
      <w:r w:rsidRPr="00044FCE">
        <w:rPr>
          <w:szCs w:val="22"/>
        </w:rPr>
        <w:t>v příslušném množství</w:t>
      </w:r>
      <w:r w:rsidR="00EE3840" w:rsidRPr="00044FCE">
        <w:rPr>
          <w:szCs w:val="22"/>
        </w:rPr>
        <w:t xml:space="preserve"> </w:t>
      </w:r>
      <w:r w:rsidR="00F4715A" w:rsidRPr="00044FCE">
        <w:rPr>
          <w:szCs w:val="22"/>
        </w:rPr>
        <w:t>do</w:t>
      </w:r>
      <w:r w:rsidR="00EE3840" w:rsidRPr="00044FCE">
        <w:rPr>
          <w:szCs w:val="22"/>
        </w:rPr>
        <w:t xml:space="preserve"> míst</w:t>
      </w:r>
      <w:r w:rsidR="00F4715A" w:rsidRPr="00044FCE">
        <w:rPr>
          <w:szCs w:val="22"/>
        </w:rPr>
        <w:t>a</w:t>
      </w:r>
      <w:r w:rsidR="00EE3840" w:rsidRPr="00044FCE">
        <w:rPr>
          <w:szCs w:val="22"/>
        </w:rPr>
        <w:t xml:space="preserve"> plnění </w:t>
      </w:r>
      <w:r w:rsidR="006E0162" w:rsidRPr="00044FCE">
        <w:rPr>
          <w:szCs w:val="22"/>
        </w:rPr>
        <w:t>dle odst</w:t>
      </w:r>
      <w:r w:rsidR="006E0162">
        <w:rPr>
          <w:szCs w:val="22"/>
        </w:rPr>
        <w:t>.</w:t>
      </w:r>
      <w:r w:rsidR="006E0162"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49" w:author="Word Document Comparison" w:date="2024-12-20T20:22:00Z" w16du:dateUtc="2024-12-20T19:22:00Z">
        <w:r w:rsidR="003560CA">
          <w:rPr>
            <w:szCs w:val="22"/>
          </w:rPr>
          <w:t>84</w:t>
        </w:r>
      </w:ins>
      <w:del w:id="150" w:author="Word Document Comparison" w:date="2024-12-20T20:22:00Z" w16du:dateUtc="2024-12-20T19:22:00Z">
        <w:r w:rsidR="0046236C">
          <w:rPr>
            <w:szCs w:val="22"/>
          </w:rPr>
          <w:delText>73</w:delText>
        </w:r>
      </w:del>
      <w:r w:rsidR="00015C6A">
        <w:fldChar w:fldCharType="end"/>
      </w:r>
      <w:r w:rsidR="00015C6A">
        <w:t xml:space="preserve"> </w:t>
      </w:r>
      <w:r w:rsidR="006E0162">
        <w:rPr>
          <w:szCs w:val="22"/>
        </w:rPr>
        <w:t>S</w:t>
      </w:r>
      <w:r w:rsidR="006E0162" w:rsidRPr="00044FCE">
        <w:rPr>
          <w:szCs w:val="22"/>
        </w:rPr>
        <w:t>mlouvy</w:t>
      </w:r>
      <w:bookmarkEnd w:id="148"/>
      <w:r w:rsidR="00282701">
        <w:rPr>
          <w:szCs w:val="22"/>
        </w:rPr>
        <w:t>,</w:t>
      </w:r>
    </w:p>
    <w:p w14:paraId="00C9BD83" w14:textId="129B2335" w:rsidR="00EE3840" w:rsidRPr="00044FCE" w:rsidRDefault="006F3AC0" w:rsidP="001B5F8B">
      <w:pPr>
        <w:numPr>
          <w:ilvl w:val="1"/>
          <w:numId w:val="1"/>
        </w:numPr>
        <w:jc w:val="both"/>
        <w:rPr>
          <w:szCs w:val="22"/>
        </w:rPr>
      </w:pPr>
      <w:r w:rsidRPr="00044FCE">
        <w:rPr>
          <w:szCs w:val="22"/>
        </w:rPr>
        <w:t>vyložit</w:t>
      </w:r>
      <w:r w:rsidR="00EE3840" w:rsidRPr="00044FCE">
        <w:rPr>
          <w:szCs w:val="22"/>
        </w:rPr>
        <w:t xml:space="preserve"> </w:t>
      </w:r>
      <w:r w:rsidR="003048F8">
        <w:t>Novou i</w:t>
      </w:r>
      <w:r w:rsidR="003048F8" w:rsidRPr="00D91088">
        <w:t>nfrastruktur</w:t>
      </w:r>
      <w:r w:rsidR="003048F8">
        <w:t>u</w:t>
      </w:r>
      <w:r w:rsidR="00EE3840" w:rsidRPr="00044FCE">
        <w:rPr>
          <w:szCs w:val="22"/>
        </w:rPr>
        <w:t xml:space="preserve"> z dopravního prostředku, v němž byl</w:t>
      </w:r>
      <w:r w:rsidR="00D91088">
        <w:rPr>
          <w:szCs w:val="22"/>
        </w:rPr>
        <w:t>a</w:t>
      </w:r>
      <w:r w:rsidR="00EE3840" w:rsidRPr="00044FCE">
        <w:rPr>
          <w:szCs w:val="22"/>
        </w:rPr>
        <w:t xml:space="preserve"> </w:t>
      </w:r>
      <w:r w:rsidR="003048F8">
        <w:t>Nová i</w:t>
      </w:r>
      <w:r w:rsidR="003048F8" w:rsidRPr="00D91088">
        <w:t>nfrastruktur</w:t>
      </w:r>
      <w:r w:rsidR="003048F8">
        <w:t>a</w:t>
      </w:r>
      <w:r w:rsidR="00EE3840" w:rsidRPr="00044FCE">
        <w:rPr>
          <w:szCs w:val="22"/>
        </w:rPr>
        <w:t xml:space="preserve"> </w:t>
      </w:r>
      <w:r w:rsidR="004A254A" w:rsidRPr="00044FCE">
        <w:rPr>
          <w:szCs w:val="22"/>
        </w:rPr>
        <w:t>dodán</w:t>
      </w:r>
      <w:r w:rsidR="00D91088">
        <w:rPr>
          <w:szCs w:val="22"/>
        </w:rPr>
        <w:t>a</w:t>
      </w:r>
      <w:r w:rsidR="00EE3840" w:rsidRPr="00044FCE">
        <w:rPr>
          <w:szCs w:val="22"/>
        </w:rPr>
        <w:t xml:space="preserve"> </w:t>
      </w:r>
      <w:r w:rsidR="00F07B56" w:rsidRPr="00044FCE">
        <w:rPr>
          <w:szCs w:val="22"/>
        </w:rPr>
        <w:t xml:space="preserve">do místa plnění </w:t>
      </w:r>
      <w:r w:rsidR="006E0162" w:rsidRPr="00044FCE">
        <w:rPr>
          <w:szCs w:val="22"/>
        </w:rPr>
        <w:t>dle odst</w:t>
      </w:r>
      <w:r w:rsidR="006E0162">
        <w:rPr>
          <w:szCs w:val="22"/>
        </w:rPr>
        <w:t>.</w:t>
      </w:r>
      <w:r w:rsidR="006E0162"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51" w:author="Word Document Comparison" w:date="2024-12-20T20:22:00Z" w16du:dateUtc="2024-12-20T19:22:00Z">
        <w:r w:rsidR="003560CA">
          <w:rPr>
            <w:szCs w:val="22"/>
          </w:rPr>
          <w:t>84</w:t>
        </w:r>
      </w:ins>
      <w:del w:id="152" w:author="Word Document Comparison" w:date="2024-12-20T20:22:00Z" w16du:dateUtc="2024-12-20T19:22:00Z">
        <w:r w:rsidR="0046236C">
          <w:rPr>
            <w:szCs w:val="22"/>
          </w:rPr>
          <w:delText>73</w:delText>
        </w:r>
      </w:del>
      <w:r w:rsidR="00015C6A">
        <w:fldChar w:fldCharType="end"/>
      </w:r>
      <w:r w:rsidR="006E0162" w:rsidRPr="00044FCE">
        <w:rPr>
          <w:szCs w:val="22"/>
        </w:rPr>
        <w:t xml:space="preserve"> </w:t>
      </w:r>
      <w:r w:rsidR="006E0162">
        <w:rPr>
          <w:szCs w:val="22"/>
        </w:rPr>
        <w:t>S</w:t>
      </w:r>
      <w:r w:rsidR="006E0162" w:rsidRPr="00044FCE">
        <w:rPr>
          <w:szCs w:val="22"/>
        </w:rPr>
        <w:t>mlouvy</w:t>
      </w:r>
      <w:r w:rsidR="007A35F8" w:rsidRPr="00044FCE">
        <w:rPr>
          <w:szCs w:val="22"/>
        </w:rPr>
        <w:t>,</w:t>
      </w:r>
      <w:r w:rsidR="00F07B56" w:rsidRPr="00044FCE">
        <w:rPr>
          <w:szCs w:val="22"/>
        </w:rPr>
        <w:t xml:space="preserve"> </w:t>
      </w:r>
      <w:r w:rsidR="00A01873">
        <w:rPr>
          <w:szCs w:val="22"/>
        </w:rPr>
        <w:t>a to s dodržením</w:t>
      </w:r>
      <w:r w:rsidR="00F07B56" w:rsidRPr="00044FCE">
        <w:rPr>
          <w:szCs w:val="22"/>
        </w:rPr>
        <w:t xml:space="preserve"> </w:t>
      </w:r>
      <w:r w:rsidR="00A01873">
        <w:rPr>
          <w:szCs w:val="22"/>
        </w:rPr>
        <w:t xml:space="preserve">případných </w:t>
      </w:r>
      <w:r w:rsidR="00F07B56" w:rsidRPr="00044FCE">
        <w:rPr>
          <w:szCs w:val="22"/>
        </w:rPr>
        <w:t xml:space="preserve">pokynů </w:t>
      </w:r>
      <w:r w:rsidR="00D33BC2" w:rsidRPr="00D33BC2">
        <w:rPr>
          <w:szCs w:val="22"/>
        </w:rPr>
        <w:t>Objednatel</w:t>
      </w:r>
      <w:r w:rsidR="00D33BC2">
        <w:rPr>
          <w:szCs w:val="22"/>
        </w:rPr>
        <w:t>e</w:t>
      </w:r>
      <w:r w:rsidR="006E0162">
        <w:rPr>
          <w:szCs w:val="22"/>
        </w:rPr>
        <w:t xml:space="preserve"> nebo jím určených třetích osob</w:t>
      </w:r>
      <w:r w:rsidR="00282701">
        <w:rPr>
          <w:szCs w:val="22"/>
        </w:rPr>
        <w:t>,</w:t>
      </w:r>
    </w:p>
    <w:p w14:paraId="55BF13D0" w14:textId="64A27162" w:rsidR="00EE3840" w:rsidRDefault="00F07B56" w:rsidP="009936C5">
      <w:pPr>
        <w:numPr>
          <w:ilvl w:val="1"/>
          <w:numId w:val="1"/>
        </w:numPr>
        <w:jc w:val="both"/>
        <w:rPr>
          <w:szCs w:val="22"/>
        </w:rPr>
      </w:pPr>
      <w:bookmarkStart w:id="153" w:name="_Ref177532853"/>
      <w:r w:rsidRPr="00044FCE">
        <w:rPr>
          <w:szCs w:val="22"/>
        </w:rPr>
        <w:t>umístit</w:t>
      </w:r>
      <w:r w:rsidR="00EE3840" w:rsidRPr="00044FCE">
        <w:rPr>
          <w:szCs w:val="22"/>
        </w:rPr>
        <w:t xml:space="preserve"> </w:t>
      </w:r>
      <w:r w:rsidR="003048F8">
        <w:t>Novou i</w:t>
      </w:r>
      <w:r w:rsidR="003048F8" w:rsidRPr="00D91088">
        <w:t>nfrastruktur</w:t>
      </w:r>
      <w:r w:rsidR="003048F8">
        <w:t>u</w:t>
      </w:r>
      <w:r w:rsidR="00EE3840" w:rsidRPr="00044FCE">
        <w:rPr>
          <w:szCs w:val="22"/>
        </w:rPr>
        <w:t xml:space="preserve"> </w:t>
      </w:r>
      <w:r w:rsidR="008B3EEE">
        <w:rPr>
          <w:szCs w:val="22"/>
        </w:rPr>
        <w:t xml:space="preserve">na konkrétní místo umístění </w:t>
      </w:r>
      <w:r w:rsidR="00EE3840" w:rsidRPr="00044FCE">
        <w:rPr>
          <w:szCs w:val="22"/>
        </w:rPr>
        <w:t xml:space="preserve">v místě plnění </w:t>
      </w:r>
      <w:r w:rsidR="006E0162" w:rsidRPr="00044FCE">
        <w:rPr>
          <w:szCs w:val="22"/>
        </w:rPr>
        <w:t>dle odst</w:t>
      </w:r>
      <w:r w:rsidR="006E0162">
        <w:rPr>
          <w:szCs w:val="22"/>
        </w:rPr>
        <w:t>.</w:t>
      </w:r>
      <w:r w:rsidR="006E0162" w:rsidRPr="00044FCE">
        <w:rPr>
          <w:szCs w:val="22"/>
        </w:rPr>
        <w:t xml:space="preserve"> </w:t>
      </w:r>
      <w:bookmarkStart w:id="154" w:name="_Ref177127016"/>
      <w:r w:rsidR="00015C6A">
        <w:fldChar w:fldCharType="begin"/>
      </w:r>
      <w:r w:rsidR="00015C6A">
        <w:rPr>
          <w:szCs w:val="22"/>
        </w:rPr>
        <w:instrText xml:space="preserve"> REF _Ref177245812 \r \h </w:instrText>
      </w:r>
      <w:r w:rsidR="00015C6A">
        <w:fldChar w:fldCharType="separate"/>
      </w:r>
      <w:ins w:id="155" w:author="Word Document Comparison" w:date="2024-12-20T20:22:00Z" w16du:dateUtc="2024-12-20T19:22:00Z">
        <w:r w:rsidR="003560CA">
          <w:rPr>
            <w:szCs w:val="22"/>
          </w:rPr>
          <w:t>84</w:t>
        </w:r>
      </w:ins>
      <w:del w:id="156" w:author="Word Document Comparison" w:date="2024-12-20T20:22:00Z" w16du:dateUtc="2024-12-20T19:22:00Z">
        <w:r w:rsidR="0046236C">
          <w:rPr>
            <w:szCs w:val="22"/>
          </w:rPr>
          <w:delText>73</w:delText>
        </w:r>
      </w:del>
      <w:r w:rsidR="00015C6A">
        <w:fldChar w:fldCharType="end"/>
      </w:r>
      <w:r w:rsidR="006E0162" w:rsidRPr="00044FCE">
        <w:rPr>
          <w:szCs w:val="22"/>
        </w:rPr>
        <w:t xml:space="preserve"> </w:t>
      </w:r>
      <w:r w:rsidR="006E0162">
        <w:rPr>
          <w:szCs w:val="22"/>
        </w:rPr>
        <w:t>S</w:t>
      </w:r>
      <w:r w:rsidR="006E0162" w:rsidRPr="00044FCE">
        <w:rPr>
          <w:szCs w:val="22"/>
        </w:rPr>
        <w:t>mlouvy</w:t>
      </w:r>
      <w:bookmarkEnd w:id="154"/>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282701">
        <w:rPr>
          <w:szCs w:val="22"/>
        </w:rPr>
        <w:t>,</w:t>
      </w:r>
      <w:bookmarkEnd w:id="153"/>
    </w:p>
    <w:p w14:paraId="185E9319" w14:textId="5C2DC9C9" w:rsidR="00A82B6C" w:rsidRDefault="00595BD0" w:rsidP="009936C5">
      <w:pPr>
        <w:numPr>
          <w:ilvl w:val="1"/>
          <w:numId w:val="1"/>
        </w:numPr>
        <w:jc w:val="both"/>
        <w:rPr>
          <w:szCs w:val="22"/>
        </w:rPr>
      </w:pPr>
      <w:bookmarkStart w:id="157" w:name="_Ref177130928"/>
      <w:bookmarkStart w:id="158" w:name="_Ref185263327"/>
      <w:r>
        <w:rPr>
          <w:szCs w:val="22"/>
        </w:rPr>
        <w:t xml:space="preserve">provést analýzu prostředí Objednatele a </w:t>
      </w:r>
      <w:r w:rsidR="00A82B6C">
        <w:rPr>
          <w:szCs w:val="22"/>
        </w:rPr>
        <w:t>zpracovat</w:t>
      </w:r>
      <w:r w:rsidR="007430C8">
        <w:rPr>
          <w:szCs w:val="22"/>
        </w:rPr>
        <w:t>, dodat</w:t>
      </w:r>
      <w:r w:rsidR="00A82B6C">
        <w:rPr>
          <w:szCs w:val="22"/>
        </w:rPr>
        <w:t xml:space="preserve"> </w:t>
      </w:r>
      <w:r w:rsidR="007430C8">
        <w:rPr>
          <w:szCs w:val="22"/>
        </w:rPr>
        <w:t xml:space="preserve">a odevzdat </w:t>
      </w:r>
      <w:r w:rsidR="00A82B6C">
        <w:rPr>
          <w:szCs w:val="22"/>
        </w:rPr>
        <w:t>Objednateli</w:t>
      </w:r>
      <w:r w:rsidR="00282701">
        <w:rPr>
          <w:szCs w:val="22"/>
        </w:rPr>
        <w:t xml:space="preserve"> </w:t>
      </w:r>
      <w:r w:rsidR="002E6693">
        <w:rPr>
          <w:szCs w:val="22"/>
        </w:rPr>
        <w:t>P</w:t>
      </w:r>
      <w:r w:rsidR="00A82B6C">
        <w:rPr>
          <w:szCs w:val="22"/>
        </w:rPr>
        <w:t>ředimplementačn</w:t>
      </w:r>
      <w:r w:rsidR="00282701">
        <w:rPr>
          <w:szCs w:val="22"/>
        </w:rPr>
        <w:t xml:space="preserve">í </w:t>
      </w:r>
      <w:r w:rsidR="00A82B6C">
        <w:rPr>
          <w:szCs w:val="22"/>
        </w:rPr>
        <w:t>analýzu</w:t>
      </w:r>
      <w:bookmarkEnd w:id="157"/>
      <w:r w:rsidR="00282701">
        <w:rPr>
          <w:szCs w:val="22"/>
        </w:rPr>
        <w:t>,</w:t>
      </w:r>
      <w:bookmarkEnd w:id="158"/>
    </w:p>
    <w:p w14:paraId="2BB66D15" w14:textId="46E4A13B" w:rsidR="006E0162" w:rsidRDefault="006E0162" w:rsidP="009936C5">
      <w:pPr>
        <w:numPr>
          <w:ilvl w:val="1"/>
          <w:numId w:val="1"/>
        </w:numPr>
        <w:jc w:val="both"/>
        <w:rPr>
          <w:szCs w:val="22"/>
        </w:rPr>
      </w:pPr>
      <w:bookmarkStart w:id="159" w:name="_Ref177132223"/>
      <w:r w:rsidRPr="00A01873">
        <w:rPr>
          <w:szCs w:val="22"/>
        </w:rPr>
        <w:t xml:space="preserve">sestavit, namontovat, zapojit, implementovat, inicializovat, instalovat, propojit, konfigurovat a zprovoznit </w:t>
      </w:r>
      <w:r w:rsidR="003048F8">
        <w:t>Novou i</w:t>
      </w:r>
      <w:r w:rsidR="003048F8" w:rsidRPr="00D91088">
        <w:t>nfrastruktur</w:t>
      </w:r>
      <w:r w:rsidR="003048F8">
        <w:t>u</w:t>
      </w:r>
      <w:r w:rsidRPr="00A01873">
        <w:rPr>
          <w:szCs w:val="22"/>
        </w:rPr>
        <w:t xml:space="preserve"> v místě plnění dle odst. </w:t>
      </w:r>
      <w:r w:rsidR="00015C6A">
        <w:fldChar w:fldCharType="begin"/>
      </w:r>
      <w:r w:rsidR="00015C6A">
        <w:rPr>
          <w:szCs w:val="22"/>
        </w:rPr>
        <w:instrText xml:space="preserve"> REF _Ref177245812 \r \h </w:instrText>
      </w:r>
      <w:r w:rsidR="00015C6A">
        <w:fldChar w:fldCharType="separate"/>
      </w:r>
      <w:ins w:id="160" w:author="Word Document Comparison" w:date="2024-12-20T20:22:00Z" w16du:dateUtc="2024-12-20T19:22:00Z">
        <w:r w:rsidR="003560CA">
          <w:rPr>
            <w:szCs w:val="22"/>
          </w:rPr>
          <w:t>84</w:t>
        </w:r>
      </w:ins>
      <w:del w:id="161" w:author="Word Document Comparison" w:date="2024-12-20T20:22:00Z" w16du:dateUtc="2024-12-20T19:22:00Z">
        <w:r w:rsidR="0046236C">
          <w:rPr>
            <w:szCs w:val="22"/>
          </w:rPr>
          <w:delText>73</w:delText>
        </w:r>
      </w:del>
      <w:r w:rsidR="00015C6A">
        <w:fldChar w:fldCharType="end"/>
      </w:r>
      <w:r w:rsidRPr="00A01873">
        <w:rPr>
          <w:szCs w:val="22"/>
        </w:rPr>
        <w:t xml:space="preserve"> Smlouvy</w:t>
      </w:r>
      <w:r w:rsidR="00A01873" w:rsidRPr="00A01873">
        <w:rPr>
          <w:szCs w:val="22"/>
        </w:rPr>
        <w:t>, a to s dodržením případných pokynů Objednatele nebo jím určených třetích osob</w:t>
      </w:r>
      <w:bookmarkEnd w:id="159"/>
      <w:r w:rsidR="00282701">
        <w:rPr>
          <w:szCs w:val="22"/>
        </w:rPr>
        <w:t>,</w:t>
      </w:r>
    </w:p>
    <w:p w14:paraId="2E34FE5F" w14:textId="4C2ACC85" w:rsidR="006E0162" w:rsidRDefault="006E0162" w:rsidP="00A82B6C">
      <w:pPr>
        <w:numPr>
          <w:ilvl w:val="1"/>
          <w:numId w:val="1"/>
        </w:numPr>
        <w:jc w:val="both"/>
        <w:rPr>
          <w:szCs w:val="22"/>
        </w:rPr>
      </w:pPr>
      <w:bookmarkStart w:id="162" w:name="_Ref177135231"/>
      <w:bookmarkStart w:id="163" w:name="_Ref177533441"/>
      <w:bookmarkStart w:id="164" w:name="_Hlk177133406"/>
      <w:r w:rsidRPr="005765D6">
        <w:rPr>
          <w:szCs w:val="22"/>
        </w:rPr>
        <w:t xml:space="preserve">provést migraci aplikační a datové vrstvy ze </w:t>
      </w:r>
      <w:r w:rsidR="003048F8">
        <w:rPr>
          <w:szCs w:val="22"/>
        </w:rPr>
        <w:t>S</w:t>
      </w:r>
      <w:r w:rsidRPr="005765D6">
        <w:rPr>
          <w:szCs w:val="22"/>
        </w:rPr>
        <w:t xml:space="preserve">távající infrastruktury do </w:t>
      </w:r>
      <w:r w:rsidR="003048F8">
        <w:rPr>
          <w:szCs w:val="22"/>
        </w:rPr>
        <w:t xml:space="preserve">Nové </w:t>
      </w:r>
      <w:r w:rsidR="003048F8">
        <w:t>i</w:t>
      </w:r>
      <w:r w:rsidR="00D91088" w:rsidRPr="00D91088">
        <w:t>nfrastruktur</w:t>
      </w:r>
      <w:r w:rsidR="00D91088">
        <w:t>y</w:t>
      </w:r>
      <w:bookmarkEnd w:id="162"/>
      <w:r w:rsidR="0000113E">
        <w:rPr>
          <w:szCs w:val="22"/>
        </w:rPr>
        <w:t>,</w:t>
      </w:r>
      <w:bookmarkEnd w:id="163"/>
    </w:p>
    <w:p w14:paraId="7A58FF8A" w14:textId="6E1578E0" w:rsidR="00CE5312" w:rsidRDefault="00B73515" w:rsidP="005765D6">
      <w:pPr>
        <w:numPr>
          <w:ilvl w:val="1"/>
          <w:numId w:val="1"/>
        </w:numPr>
        <w:jc w:val="both"/>
        <w:rPr>
          <w:szCs w:val="22"/>
        </w:rPr>
      </w:pPr>
      <w:bookmarkStart w:id="165" w:name="_Ref177135239"/>
      <w:r>
        <w:rPr>
          <w:szCs w:val="22"/>
        </w:rPr>
        <w:t xml:space="preserve">zahájit pilotní provoz </w:t>
      </w:r>
      <w:r w:rsidR="003048F8">
        <w:t>Nové i</w:t>
      </w:r>
      <w:r w:rsidR="003048F8" w:rsidRPr="00D91088">
        <w:t>nfrastruktur</w:t>
      </w:r>
      <w:r w:rsidR="003048F8">
        <w:t>y</w:t>
      </w:r>
      <w:r w:rsidR="00CE5312" w:rsidRPr="005765D6">
        <w:rPr>
          <w:szCs w:val="22"/>
        </w:rPr>
        <w:t xml:space="preserve"> </w:t>
      </w:r>
      <w:r>
        <w:rPr>
          <w:szCs w:val="22"/>
        </w:rPr>
        <w:t xml:space="preserve">a </w:t>
      </w:r>
      <w:r w:rsidR="00CE5312" w:rsidRPr="005765D6">
        <w:rPr>
          <w:szCs w:val="22"/>
        </w:rPr>
        <w:t>provést pilotní provoz</w:t>
      </w:r>
      <w:r>
        <w:rPr>
          <w:szCs w:val="22"/>
        </w:rPr>
        <w:t xml:space="preserve"> </w:t>
      </w:r>
      <w:r w:rsidR="003048F8">
        <w:t>Nové i</w:t>
      </w:r>
      <w:r w:rsidR="003048F8" w:rsidRPr="00D91088">
        <w:t>nfrastruktur</w:t>
      </w:r>
      <w:r w:rsidR="003048F8">
        <w:t>y</w:t>
      </w:r>
      <w:bookmarkEnd w:id="164"/>
      <w:bookmarkEnd w:id="165"/>
      <w:r w:rsidR="0000113E">
        <w:rPr>
          <w:szCs w:val="22"/>
        </w:rPr>
        <w:t>,</w:t>
      </w:r>
    </w:p>
    <w:p w14:paraId="7C98223D" w14:textId="058FD713" w:rsidR="00F73598" w:rsidRPr="00F73598" w:rsidRDefault="00F73598" w:rsidP="00F73598">
      <w:pPr>
        <w:numPr>
          <w:ilvl w:val="1"/>
          <w:numId w:val="1"/>
        </w:numPr>
        <w:jc w:val="both"/>
        <w:rPr>
          <w:szCs w:val="22"/>
        </w:rPr>
      </w:pPr>
      <w:bookmarkStart w:id="166" w:name="_Ref177228484"/>
      <w:r>
        <w:rPr>
          <w:rFonts w:cs="Calibri"/>
        </w:rPr>
        <w:t xml:space="preserve">ekologicky a bezpečně </w:t>
      </w:r>
      <w:r w:rsidRPr="00044FCE">
        <w:rPr>
          <w:rFonts w:cs="Calibri"/>
        </w:rPr>
        <w:t>zlikvidovat obaly, v nichž byl</w:t>
      </w:r>
      <w:r>
        <w:rPr>
          <w:rFonts w:cs="Calibri"/>
        </w:rPr>
        <w:t>a</w:t>
      </w:r>
      <w:r w:rsidRPr="00044FCE">
        <w:rPr>
          <w:rFonts w:cs="Calibri"/>
        </w:rPr>
        <w:t xml:space="preserve"> </w:t>
      </w:r>
      <w:r>
        <w:t>Nová i</w:t>
      </w:r>
      <w:r w:rsidRPr="00D91088">
        <w:t>nfrastruktur</w:t>
      </w:r>
      <w:r>
        <w:t>a</w:t>
      </w:r>
      <w:r w:rsidRPr="00044FCE">
        <w:rPr>
          <w:rFonts w:cs="Calibri"/>
        </w:rPr>
        <w:t xml:space="preserve"> dodá</w:t>
      </w:r>
      <w:r>
        <w:rPr>
          <w:rFonts w:cs="Calibri"/>
        </w:rPr>
        <w:t>na</w:t>
      </w:r>
      <w:r w:rsidRPr="00044FCE">
        <w:rPr>
          <w:rFonts w:cs="Calibri"/>
        </w:rPr>
        <w:t xml:space="preserve">, a jakékoli další odpady či materiály, které při dodání </w:t>
      </w:r>
      <w:r>
        <w:t>Nové i</w:t>
      </w:r>
      <w:r w:rsidRPr="00D91088">
        <w:t>nfrastruktur</w:t>
      </w:r>
      <w:r>
        <w:t>y</w:t>
      </w:r>
      <w:r w:rsidRPr="00044FCE">
        <w:rPr>
          <w:rFonts w:cs="Calibri"/>
        </w:rPr>
        <w:t xml:space="preserve"> vznikly, a to </w:t>
      </w:r>
      <w:r w:rsidRPr="00044FCE">
        <w:rPr>
          <w:rFonts w:asciiTheme="minorHAnsi" w:hAnsiTheme="minorHAnsi" w:cstheme="minorBidi"/>
        </w:rPr>
        <w:t xml:space="preserve">podle </w:t>
      </w:r>
      <w:r>
        <w:rPr>
          <w:rFonts w:asciiTheme="minorHAnsi" w:hAnsiTheme="minorHAnsi" w:cstheme="minorBidi"/>
        </w:rPr>
        <w:t xml:space="preserve">příslušných obecně závazných </w:t>
      </w:r>
      <w:r w:rsidRPr="00044FCE">
        <w:rPr>
          <w:rFonts w:asciiTheme="minorHAnsi" w:hAnsiTheme="minorHAnsi" w:cstheme="minorBidi"/>
        </w:rPr>
        <w:t xml:space="preserve">právních předpisů platných a účinných ke dni </w:t>
      </w:r>
      <w:r>
        <w:rPr>
          <w:rFonts w:asciiTheme="minorHAnsi" w:hAnsiTheme="minorHAnsi" w:cstheme="minorBidi"/>
        </w:rPr>
        <w:t>provedení tohoto plnění</w:t>
      </w:r>
      <w:r>
        <w:rPr>
          <w:szCs w:val="22"/>
        </w:rPr>
        <w:t xml:space="preserve"> a s dodržením</w:t>
      </w:r>
      <w:r w:rsidRPr="00044FCE">
        <w:rPr>
          <w:szCs w:val="22"/>
        </w:rPr>
        <w:t xml:space="preserve"> </w:t>
      </w:r>
      <w:r>
        <w:rPr>
          <w:szCs w:val="22"/>
        </w:rPr>
        <w:t xml:space="preserve">případných </w:t>
      </w:r>
      <w:r w:rsidRPr="00044FCE">
        <w:rPr>
          <w:szCs w:val="22"/>
        </w:rPr>
        <w:t xml:space="preserve">pokynů </w:t>
      </w:r>
      <w:r w:rsidRPr="00D33BC2">
        <w:rPr>
          <w:szCs w:val="22"/>
        </w:rPr>
        <w:t>Objednatel</w:t>
      </w:r>
      <w:r>
        <w:rPr>
          <w:szCs w:val="22"/>
        </w:rPr>
        <w:t>e nebo jím určených třetích osob</w:t>
      </w:r>
      <w:bookmarkEnd w:id="166"/>
      <w:r>
        <w:rPr>
          <w:szCs w:val="22"/>
        </w:rPr>
        <w:t>,</w:t>
      </w:r>
    </w:p>
    <w:p w14:paraId="5BCF083B" w14:textId="33FB909E" w:rsidR="004D33D3" w:rsidRPr="005765D6" w:rsidRDefault="004D33D3" w:rsidP="00D606C6">
      <w:pPr>
        <w:numPr>
          <w:ilvl w:val="1"/>
          <w:numId w:val="1"/>
        </w:numPr>
        <w:jc w:val="both"/>
        <w:rPr>
          <w:szCs w:val="22"/>
        </w:rPr>
      </w:pPr>
      <w:bookmarkStart w:id="167" w:name="_Ref177228528"/>
      <w:bookmarkStart w:id="168" w:name="_Hlk177133427"/>
      <w:r w:rsidRPr="005765D6">
        <w:rPr>
          <w:szCs w:val="22"/>
        </w:rPr>
        <w:t xml:space="preserve">poskytnout </w:t>
      </w:r>
      <w:r w:rsidR="00B85B07" w:rsidRPr="005765D6">
        <w:rPr>
          <w:szCs w:val="22"/>
        </w:rPr>
        <w:t xml:space="preserve">nebo zajistit poskytnutí </w:t>
      </w:r>
      <w:r w:rsidRPr="005765D6">
        <w:rPr>
          <w:szCs w:val="22"/>
        </w:rPr>
        <w:t>licenc</w:t>
      </w:r>
      <w:r w:rsidR="00B85B07" w:rsidRPr="005765D6">
        <w:rPr>
          <w:szCs w:val="22"/>
        </w:rPr>
        <w:t>í</w:t>
      </w:r>
      <w:r w:rsidRPr="005765D6">
        <w:rPr>
          <w:szCs w:val="22"/>
        </w:rPr>
        <w:t xml:space="preserve"> na </w:t>
      </w:r>
      <w:r w:rsidR="002D7A5A" w:rsidRPr="005765D6">
        <w:rPr>
          <w:szCs w:val="22"/>
        </w:rPr>
        <w:t xml:space="preserve">software dodaný v rámci </w:t>
      </w:r>
      <w:bookmarkEnd w:id="167"/>
      <w:r w:rsidR="003048F8">
        <w:t>Nové i</w:t>
      </w:r>
      <w:r w:rsidR="003048F8" w:rsidRPr="00D91088">
        <w:t>nfrastruktur</w:t>
      </w:r>
      <w:r w:rsidR="003048F8">
        <w:t>y</w:t>
      </w:r>
      <w:r w:rsidR="0000113E">
        <w:rPr>
          <w:szCs w:val="22"/>
        </w:rPr>
        <w:t>,</w:t>
      </w:r>
    </w:p>
    <w:p w14:paraId="413B3205" w14:textId="3D990F26" w:rsidR="005765D6" w:rsidRPr="005765D6" w:rsidRDefault="00B73515" w:rsidP="00D606C6">
      <w:pPr>
        <w:numPr>
          <w:ilvl w:val="1"/>
          <w:numId w:val="1"/>
        </w:numPr>
        <w:jc w:val="both"/>
        <w:rPr>
          <w:szCs w:val="22"/>
        </w:rPr>
      </w:pPr>
      <w:bookmarkStart w:id="169" w:name="_Ref177229418"/>
      <w:r>
        <w:rPr>
          <w:szCs w:val="22"/>
        </w:rPr>
        <w:t xml:space="preserve">zahájit Produkční provoz </w:t>
      </w:r>
      <w:r w:rsidR="003048F8">
        <w:t>Nové i</w:t>
      </w:r>
      <w:r w:rsidR="003048F8" w:rsidRPr="00D91088">
        <w:t>nfrastruktur</w:t>
      </w:r>
      <w:r w:rsidR="003048F8">
        <w:t>y</w:t>
      </w:r>
      <w:bookmarkEnd w:id="169"/>
      <w:r w:rsidR="0000113E">
        <w:rPr>
          <w:szCs w:val="22"/>
        </w:rPr>
        <w:t xml:space="preserve"> a</w:t>
      </w:r>
    </w:p>
    <w:p w14:paraId="1E67EB21" w14:textId="36FC79D1" w:rsidR="000A1C13" w:rsidRPr="002E6693" w:rsidRDefault="000A1C13" w:rsidP="002E6693">
      <w:pPr>
        <w:numPr>
          <w:ilvl w:val="1"/>
          <w:numId w:val="1"/>
        </w:numPr>
        <w:jc w:val="both"/>
        <w:rPr>
          <w:szCs w:val="22"/>
        </w:rPr>
      </w:pPr>
      <w:bookmarkStart w:id="170" w:name="_Ref177228822"/>
      <w:bookmarkEnd w:id="168"/>
      <w:r w:rsidRPr="00044FCE">
        <w:rPr>
          <w:szCs w:val="22"/>
        </w:rPr>
        <w:t>před</w:t>
      </w:r>
      <w:r w:rsidR="00F07B56" w:rsidRPr="00044FCE">
        <w:rPr>
          <w:szCs w:val="22"/>
        </w:rPr>
        <w:t>at</w:t>
      </w:r>
      <w:r w:rsidRPr="00044FCE">
        <w:rPr>
          <w:szCs w:val="22"/>
        </w:rPr>
        <w:t xml:space="preserve"> doklad</w:t>
      </w:r>
      <w:r w:rsidR="00F07B56" w:rsidRPr="00044FCE">
        <w:rPr>
          <w:szCs w:val="22"/>
        </w:rPr>
        <w:t>y</w:t>
      </w:r>
      <w:r w:rsidRPr="00044FCE">
        <w:rPr>
          <w:szCs w:val="22"/>
        </w:rPr>
        <w:t xml:space="preserve"> potřebn</w:t>
      </w:r>
      <w:r w:rsidR="00F07B56" w:rsidRPr="00044FCE">
        <w:rPr>
          <w:szCs w:val="22"/>
        </w:rPr>
        <w:t>é</w:t>
      </w:r>
      <w:r w:rsidRPr="00044FCE">
        <w:rPr>
          <w:szCs w:val="22"/>
        </w:rPr>
        <w:t xml:space="preserve"> k převzetí a užívání</w:t>
      </w:r>
      <w:r w:rsidR="003048F8">
        <w:rPr>
          <w:szCs w:val="22"/>
        </w:rPr>
        <w:t xml:space="preserve"> </w:t>
      </w:r>
      <w:r w:rsidR="003048F8">
        <w:t>Nové i</w:t>
      </w:r>
      <w:r w:rsidR="003048F8" w:rsidRPr="00D91088">
        <w:t>nfrastruktur</w:t>
      </w:r>
      <w:r w:rsidR="003048F8">
        <w:t>y</w:t>
      </w:r>
      <w:r w:rsidR="00C1313D" w:rsidRPr="00044FCE">
        <w:rPr>
          <w:szCs w:val="22"/>
        </w:rPr>
        <w:t xml:space="preserve"> (dále jen „</w:t>
      </w:r>
      <w:r w:rsidR="00C1313D" w:rsidRPr="00044FCE">
        <w:rPr>
          <w:b/>
          <w:i/>
          <w:szCs w:val="22"/>
        </w:rPr>
        <w:t>Doklady</w:t>
      </w:r>
      <w:r w:rsidR="00C1313D" w:rsidRPr="00044FCE">
        <w:rPr>
          <w:szCs w:val="22"/>
        </w:rPr>
        <w:t>“)</w:t>
      </w:r>
      <w:r w:rsidRPr="00044FCE">
        <w:rPr>
          <w:szCs w:val="22"/>
        </w:rPr>
        <w:t>. Doklady</w:t>
      </w:r>
      <w:r w:rsidR="002E6693">
        <w:rPr>
          <w:szCs w:val="22"/>
        </w:rPr>
        <w:t xml:space="preserve"> </w:t>
      </w:r>
      <w:r w:rsidRPr="002E6693">
        <w:rPr>
          <w:szCs w:val="22"/>
        </w:rPr>
        <w:t xml:space="preserve">tvoří příslušenství </w:t>
      </w:r>
      <w:r w:rsidR="003048F8">
        <w:t>Nové i</w:t>
      </w:r>
      <w:r w:rsidR="003048F8" w:rsidRPr="00D91088">
        <w:t>nfrastruktur</w:t>
      </w:r>
      <w:r w:rsidR="003048F8">
        <w:t>y</w:t>
      </w:r>
      <w:r w:rsidRPr="002E6693">
        <w:rPr>
          <w:szCs w:val="22"/>
        </w:rPr>
        <w:t xml:space="preserve">. </w:t>
      </w:r>
      <w:r w:rsidR="0021170F" w:rsidRPr="002E6693">
        <w:rPr>
          <w:color w:val="000000"/>
          <w:szCs w:val="22"/>
        </w:rPr>
        <w:t>Dodavatel</w:t>
      </w:r>
      <w:r w:rsidRPr="002E6693">
        <w:rPr>
          <w:szCs w:val="22"/>
        </w:rPr>
        <w:t xml:space="preserve"> je povinen předat </w:t>
      </w:r>
      <w:r w:rsidR="00DE6F8E" w:rsidRPr="002E6693">
        <w:rPr>
          <w:szCs w:val="22"/>
        </w:rPr>
        <w:t>Objednateli</w:t>
      </w:r>
      <w:r w:rsidRPr="002E6693">
        <w:rPr>
          <w:szCs w:val="22"/>
        </w:rPr>
        <w:t xml:space="preserve"> </w:t>
      </w:r>
      <w:r w:rsidR="00282701">
        <w:rPr>
          <w:szCs w:val="22"/>
        </w:rPr>
        <w:t xml:space="preserve">zejména </w:t>
      </w:r>
      <w:r w:rsidR="00150C41" w:rsidRPr="002E6693">
        <w:rPr>
          <w:szCs w:val="22"/>
        </w:rPr>
        <w:t>Doklady</w:t>
      </w:r>
      <w:r w:rsidRPr="002E6693">
        <w:rPr>
          <w:szCs w:val="22"/>
        </w:rPr>
        <w:t>:</w:t>
      </w:r>
      <w:bookmarkEnd w:id="170"/>
    </w:p>
    <w:p w14:paraId="13B41F4B" w14:textId="165F17EC" w:rsidR="000A1C13" w:rsidRPr="009825DD" w:rsidRDefault="00F07B56" w:rsidP="001B5F8B">
      <w:pPr>
        <w:numPr>
          <w:ilvl w:val="2"/>
          <w:numId w:val="1"/>
        </w:numPr>
        <w:ind w:left="1985" w:hanging="851"/>
        <w:jc w:val="both"/>
        <w:rPr>
          <w:color w:val="000000" w:themeColor="text1"/>
          <w:szCs w:val="22"/>
        </w:rPr>
      </w:pPr>
      <w:r w:rsidRPr="00044FCE">
        <w:rPr>
          <w:szCs w:val="22"/>
          <w:lang w:eastAsia="en-US" w:bidi="en-US"/>
        </w:rPr>
        <w:t xml:space="preserve">ze kterých </w:t>
      </w:r>
      <w:r w:rsidR="007D0692" w:rsidRPr="00044FCE">
        <w:rPr>
          <w:szCs w:val="22"/>
          <w:lang w:eastAsia="en-US" w:bidi="en-US"/>
        </w:rPr>
        <w:t>bude</w:t>
      </w:r>
      <w:r w:rsidRPr="00044FCE">
        <w:rPr>
          <w:szCs w:val="22"/>
          <w:lang w:eastAsia="en-US" w:bidi="en-US"/>
        </w:rPr>
        <w:t xml:space="preserve"> vyplývat</w:t>
      </w:r>
      <w:r w:rsidR="00414B5C" w:rsidRPr="00044FCE">
        <w:rPr>
          <w:szCs w:val="22"/>
          <w:lang w:eastAsia="en-US" w:bidi="en-US"/>
        </w:rPr>
        <w:t xml:space="preserve"> zejména</w:t>
      </w:r>
      <w:r w:rsidR="00CD7A1C" w:rsidRPr="00044FCE">
        <w:rPr>
          <w:color w:val="0070C0"/>
          <w:szCs w:val="22"/>
          <w:lang w:eastAsia="en-US" w:bidi="en-US"/>
        </w:rPr>
        <w:t xml:space="preserve"> </w:t>
      </w:r>
      <w:r w:rsidR="00CD7A1C" w:rsidRPr="00044FCE">
        <w:t>způsob už</w:t>
      </w:r>
      <w:r w:rsidR="0019473D" w:rsidRPr="00044FCE">
        <w:t>ívání</w:t>
      </w:r>
      <w:r w:rsidR="0019473D" w:rsidRPr="00044FCE">
        <w:rPr>
          <w:szCs w:val="22"/>
        </w:rPr>
        <w:t xml:space="preserve"> </w:t>
      </w:r>
      <w:r w:rsidR="003048F8">
        <w:t>Nové i</w:t>
      </w:r>
      <w:r w:rsidR="003048F8" w:rsidRPr="00D91088">
        <w:t>nfrastruktur</w:t>
      </w:r>
      <w:r w:rsidR="003048F8">
        <w:t>y</w:t>
      </w:r>
      <w:r w:rsidR="00CD7A1C" w:rsidRPr="00044FCE">
        <w:t xml:space="preserve">, </w:t>
      </w:r>
      <w:r w:rsidR="0019473D" w:rsidRPr="00044FCE">
        <w:t xml:space="preserve">způsob </w:t>
      </w:r>
      <w:r w:rsidR="0019473D" w:rsidRPr="009825DD">
        <w:rPr>
          <w:color w:val="000000" w:themeColor="text1"/>
        </w:rPr>
        <w:t>údržby</w:t>
      </w:r>
      <w:r w:rsidR="0019473D" w:rsidRPr="009825DD">
        <w:rPr>
          <w:color w:val="000000" w:themeColor="text1"/>
          <w:szCs w:val="22"/>
        </w:rPr>
        <w:t xml:space="preserve"> </w:t>
      </w:r>
      <w:r w:rsidR="003048F8">
        <w:t>Nové i</w:t>
      </w:r>
      <w:r w:rsidR="003048F8" w:rsidRPr="00D91088">
        <w:t>nfrastruktur</w:t>
      </w:r>
      <w:r w:rsidR="003048F8">
        <w:t>y</w:t>
      </w:r>
      <w:r w:rsidR="00CD7A1C" w:rsidRPr="009825DD">
        <w:rPr>
          <w:color w:val="000000" w:themeColor="text1"/>
        </w:rPr>
        <w:t xml:space="preserve">, identifikace výrobce </w:t>
      </w:r>
      <w:r w:rsidR="003048F8">
        <w:t>Nové i</w:t>
      </w:r>
      <w:r w:rsidR="003048F8" w:rsidRPr="00D91088">
        <w:t>nfrastruktur</w:t>
      </w:r>
      <w:r w:rsidR="003048F8">
        <w:t>y</w:t>
      </w:r>
      <w:r w:rsidR="008B2233" w:rsidRPr="009825DD">
        <w:rPr>
          <w:color w:val="000000" w:themeColor="text1"/>
        </w:rPr>
        <w:t xml:space="preserve"> </w:t>
      </w:r>
      <w:r w:rsidR="008B2233" w:rsidRPr="009825DD">
        <w:rPr>
          <w:color w:val="000000" w:themeColor="text1"/>
          <w:szCs w:val="22"/>
        </w:rPr>
        <w:t>(zejména návod k obsluze, uživatelský manuál apod.)</w:t>
      </w:r>
      <w:r w:rsidR="0000113E">
        <w:rPr>
          <w:color w:val="000000" w:themeColor="text1"/>
          <w:szCs w:val="22"/>
        </w:rPr>
        <w:t>,</w:t>
      </w:r>
    </w:p>
    <w:p w14:paraId="00212C9C" w14:textId="588AE1EC" w:rsidR="000A1C13" w:rsidRPr="009825DD" w:rsidRDefault="007D0692" w:rsidP="001B5F8B">
      <w:pPr>
        <w:numPr>
          <w:ilvl w:val="2"/>
          <w:numId w:val="1"/>
        </w:numPr>
        <w:ind w:left="1985" w:hanging="851"/>
        <w:jc w:val="both"/>
        <w:rPr>
          <w:color w:val="000000" w:themeColor="text1"/>
          <w:szCs w:val="22"/>
        </w:rPr>
      </w:pPr>
      <w:r w:rsidRPr="009825DD">
        <w:rPr>
          <w:color w:val="000000" w:themeColor="text1"/>
          <w:szCs w:val="22"/>
          <w:lang w:eastAsia="en-US" w:bidi="en-US"/>
        </w:rPr>
        <w:t xml:space="preserve">ze kterých bude </w:t>
      </w:r>
      <w:r w:rsidR="00F07B56" w:rsidRPr="009825DD">
        <w:rPr>
          <w:color w:val="000000" w:themeColor="text1"/>
          <w:szCs w:val="22"/>
          <w:lang w:eastAsia="en-US" w:bidi="en-US"/>
        </w:rPr>
        <w:t>vyplývat</w:t>
      </w:r>
      <w:r w:rsidR="001C5DFE" w:rsidRPr="009825DD">
        <w:rPr>
          <w:color w:val="000000" w:themeColor="text1"/>
          <w:szCs w:val="22"/>
          <w:lang w:eastAsia="en-US" w:bidi="en-US"/>
        </w:rPr>
        <w:t xml:space="preserve"> </w:t>
      </w:r>
      <w:r w:rsidR="00F95C66" w:rsidRPr="009825DD">
        <w:rPr>
          <w:color w:val="000000" w:themeColor="text1"/>
          <w:szCs w:val="22"/>
          <w:lang w:eastAsia="en-US" w:bidi="en-US"/>
        </w:rPr>
        <w:t xml:space="preserve">zejména, </w:t>
      </w:r>
      <w:r w:rsidR="00414B5C" w:rsidRPr="009825DD">
        <w:rPr>
          <w:color w:val="000000" w:themeColor="text1"/>
          <w:szCs w:val="22"/>
          <w:lang w:eastAsia="en-US" w:bidi="en-US"/>
        </w:rPr>
        <w:t>ž</w:t>
      </w:r>
      <w:r w:rsidR="00CD7A1C" w:rsidRPr="009825DD">
        <w:rPr>
          <w:color w:val="000000" w:themeColor="text1"/>
        </w:rPr>
        <w:t xml:space="preserve">e </w:t>
      </w:r>
      <w:r w:rsidR="003048F8">
        <w:t>Nová i</w:t>
      </w:r>
      <w:r w:rsidR="003048F8" w:rsidRPr="00D91088">
        <w:t>nfrastruktur</w:t>
      </w:r>
      <w:r w:rsidR="003048F8">
        <w:t>a</w:t>
      </w:r>
      <w:r w:rsidR="00DE0FD0" w:rsidRPr="009825DD">
        <w:rPr>
          <w:color w:val="000000" w:themeColor="text1"/>
        </w:rPr>
        <w:t xml:space="preserve"> </w:t>
      </w:r>
      <w:r w:rsidR="00CD7A1C" w:rsidRPr="009825DD">
        <w:rPr>
          <w:color w:val="000000" w:themeColor="text1"/>
        </w:rPr>
        <w:t xml:space="preserve">splňuje požadavky na jeho použití </w:t>
      </w:r>
      <w:r w:rsidR="00AF470E" w:rsidRPr="009825DD">
        <w:rPr>
          <w:color w:val="000000" w:themeColor="text1"/>
          <w:szCs w:val="22"/>
        </w:rPr>
        <w:t>Objednatelem</w:t>
      </w:r>
      <w:r w:rsidR="00CD7A1C" w:rsidRPr="009825DD">
        <w:rPr>
          <w:color w:val="000000" w:themeColor="text1"/>
        </w:rPr>
        <w:t xml:space="preserve"> k danému účelu </w:t>
      </w:r>
      <w:r w:rsidR="00EF04C1" w:rsidRPr="009825DD">
        <w:rPr>
          <w:color w:val="000000" w:themeColor="text1"/>
        </w:rPr>
        <w:t>podle</w:t>
      </w:r>
      <w:r w:rsidR="00CD7A1C" w:rsidRPr="009825DD">
        <w:rPr>
          <w:color w:val="000000" w:themeColor="text1"/>
        </w:rPr>
        <w:t xml:space="preserve"> </w:t>
      </w:r>
      <w:r w:rsidR="00F875A6">
        <w:rPr>
          <w:color w:val="000000" w:themeColor="text1"/>
        </w:rPr>
        <w:t xml:space="preserve">příslušných </w:t>
      </w:r>
      <w:r w:rsidR="00B85B07" w:rsidRPr="009825DD">
        <w:rPr>
          <w:color w:val="000000" w:themeColor="text1"/>
        </w:rPr>
        <w:t xml:space="preserve">obecně závazných </w:t>
      </w:r>
      <w:r w:rsidR="00CD7A1C" w:rsidRPr="009825DD">
        <w:rPr>
          <w:color w:val="000000" w:themeColor="text1"/>
        </w:rPr>
        <w:t xml:space="preserve">právních předpisů </w:t>
      </w:r>
      <w:r w:rsidR="009010A7" w:rsidRPr="009825DD">
        <w:rPr>
          <w:color w:val="000000" w:themeColor="text1"/>
        </w:rPr>
        <w:t xml:space="preserve">a technických norem </w:t>
      </w:r>
      <w:r w:rsidR="00633BEF" w:rsidRPr="009825DD">
        <w:rPr>
          <w:color w:val="000000" w:themeColor="text1"/>
        </w:rPr>
        <w:t>platných a </w:t>
      </w:r>
      <w:r w:rsidR="00CD7A1C" w:rsidRPr="009825DD">
        <w:rPr>
          <w:color w:val="000000" w:themeColor="text1"/>
        </w:rPr>
        <w:t xml:space="preserve">účinných ke dni odevzdání </w:t>
      </w:r>
      <w:r w:rsidR="003048F8">
        <w:t>Nové i</w:t>
      </w:r>
      <w:r w:rsidR="003048F8" w:rsidRPr="00D91088">
        <w:t>nfrastruktur</w:t>
      </w:r>
      <w:r w:rsidR="003048F8">
        <w:t>y</w:t>
      </w:r>
      <w:r w:rsidR="009C2F8C" w:rsidRPr="009825DD">
        <w:rPr>
          <w:color w:val="000000" w:themeColor="text1"/>
        </w:rPr>
        <w:t xml:space="preserve"> </w:t>
      </w:r>
      <w:r w:rsidR="00DE6F8E" w:rsidRPr="009825DD">
        <w:rPr>
          <w:color w:val="000000" w:themeColor="text1"/>
          <w:szCs w:val="22"/>
        </w:rPr>
        <w:t>Objednateli</w:t>
      </w:r>
      <w:r w:rsidR="00F95C66" w:rsidRPr="009825DD">
        <w:rPr>
          <w:color w:val="000000" w:themeColor="text1"/>
        </w:rPr>
        <w:t xml:space="preserve"> (zejména prohlášení o shodě apod.)</w:t>
      </w:r>
      <w:r w:rsidR="005765D6">
        <w:rPr>
          <w:color w:val="000000" w:themeColor="text1"/>
        </w:rPr>
        <w:t>.</w:t>
      </w:r>
    </w:p>
    <w:p w14:paraId="13B8FE2B" w14:textId="77777777" w:rsidR="000A1C13" w:rsidRPr="00044FCE" w:rsidRDefault="000A1C13" w:rsidP="0095688C">
      <w:pPr>
        <w:jc w:val="both"/>
        <w:rPr>
          <w:szCs w:val="22"/>
        </w:rPr>
      </w:pPr>
    </w:p>
    <w:p w14:paraId="715A81F9" w14:textId="03CAC9D9" w:rsidR="006E0162" w:rsidRPr="006A488A" w:rsidRDefault="006E0162" w:rsidP="002E6693">
      <w:pPr>
        <w:numPr>
          <w:ilvl w:val="0"/>
          <w:numId w:val="1"/>
        </w:numPr>
        <w:jc w:val="both"/>
        <w:rPr>
          <w:szCs w:val="22"/>
        </w:rPr>
      </w:pPr>
      <w:bookmarkStart w:id="171" w:name="_Ref383122295"/>
      <w:bookmarkStart w:id="172" w:name="_Ref177465993"/>
      <w:r>
        <w:rPr>
          <w:szCs w:val="22"/>
        </w:rPr>
        <w:t>Závazek</w:t>
      </w:r>
      <w:r w:rsidRPr="00044FCE">
        <w:rPr>
          <w:szCs w:val="22"/>
        </w:rPr>
        <w:t xml:space="preserve"> </w:t>
      </w:r>
      <w:r w:rsidRPr="00B85B07">
        <w:rPr>
          <w:color w:val="000000"/>
          <w:szCs w:val="22"/>
        </w:rPr>
        <w:t>Dodavatele</w:t>
      </w:r>
      <w:r w:rsidRPr="00B85B07">
        <w:rPr>
          <w:szCs w:val="22"/>
        </w:rPr>
        <w:t xml:space="preserve"> </w:t>
      </w:r>
      <w:r w:rsidR="00812347">
        <w:rPr>
          <w:szCs w:val="22"/>
        </w:rPr>
        <w:t xml:space="preserve">provést </w:t>
      </w:r>
      <w:r w:rsidRPr="00B85B07">
        <w:rPr>
          <w:szCs w:val="22"/>
        </w:rPr>
        <w:t>související plnění podle této</w:t>
      </w:r>
      <w:r>
        <w:rPr>
          <w:szCs w:val="22"/>
        </w:rPr>
        <w:t xml:space="preserve"> S</w:t>
      </w:r>
      <w:r w:rsidRPr="00044FCE">
        <w:rPr>
          <w:szCs w:val="22"/>
        </w:rPr>
        <w:t xml:space="preserve">mlouvy zahrnuje </w:t>
      </w:r>
      <w:bookmarkEnd w:id="171"/>
      <w:r w:rsidR="002E667E">
        <w:rPr>
          <w:szCs w:val="22"/>
        </w:rPr>
        <w:t xml:space="preserve">provedení či poskytnutí </w:t>
      </w:r>
      <w:r w:rsidR="007B660D">
        <w:rPr>
          <w:szCs w:val="22"/>
        </w:rPr>
        <w:t xml:space="preserve">všech </w:t>
      </w:r>
      <w:r w:rsidR="002E667E" w:rsidRPr="00044FCE">
        <w:rPr>
          <w:szCs w:val="22"/>
        </w:rPr>
        <w:t>t</w:t>
      </w:r>
      <w:r w:rsidR="002E667E">
        <w:rPr>
          <w:szCs w:val="22"/>
        </w:rPr>
        <w:t>ěchto</w:t>
      </w:r>
      <w:r w:rsidR="002E667E" w:rsidRPr="00044FCE">
        <w:rPr>
          <w:szCs w:val="22"/>
        </w:rPr>
        <w:t xml:space="preserve"> </w:t>
      </w:r>
      <w:r w:rsidR="002E667E">
        <w:rPr>
          <w:szCs w:val="22"/>
        </w:rPr>
        <w:t xml:space="preserve">souvisejících </w:t>
      </w:r>
      <w:r w:rsidR="002E667E" w:rsidRPr="00044FCE">
        <w:rPr>
          <w:szCs w:val="22"/>
        </w:rPr>
        <w:t>plnění</w:t>
      </w:r>
      <w:r w:rsidR="002E6693">
        <w:rPr>
          <w:color w:val="000000"/>
          <w:szCs w:val="22"/>
        </w:rPr>
        <w:t>:</w:t>
      </w:r>
      <w:bookmarkEnd w:id="172"/>
    </w:p>
    <w:p w14:paraId="58571596" w14:textId="0DAF0E88" w:rsidR="006A488A" w:rsidRPr="00405A7F" w:rsidRDefault="006A488A" w:rsidP="006A488A">
      <w:pPr>
        <w:numPr>
          <w:ilvl w:val="1"/>
          <w:numId w:val="1"/>
        </w:numPr>
        <w:jc w:val="both"/>
        <w:rPr>
          <w:szCs w:val="22"/>
        </w:rPr>
      </w:pPr>
      <w:bookmarkStart w:id="173" w:name="_Ref177232591"/>
      <w:r>
        <w:rPr>
          <w:szCs w:val="22"/>
        </w:rPr>
        <w:t xml:space="preserve">poskytovat Objednateli </w:t>
      </w:r>
      <w:r w:rsidRPr="00044FCE">
        <w:rPr>
          <w:szCs w:val="22"/>
        </w:rPr>
        <w:t>nezbytn</w:t>
      </w:r>
      <w:r>
        <w:rPr>
          <w:szCs w:val="22"/>
        </w:rPr>
        <w:t>ou</w:t>
      </w:r>
      <w:r w:rsidRPr="00044FCE">
        <w:rPr>
          <w:szCs w:val="22"/>
        </w:rPr>
        <w:t xml:space="preserve"> součinnost za účelem seznámení se s vlastnostmi či způsobem užívání</w:t>
      </w:r>
      <w:r>
        <w:rPr>
          <w:szCs w:val="22"/>
        </w:rPr>
        <w:t xml:space="preserve"> </w:t>
      </w:r>
      <w:r w:rsidR="003048F8">
        <w:t>Nové i</w:t>
      </w:r>
      <w:r w:rsidR="003048F8" w:rsidRPr="00D91088">
        <w:t>nfrastruktur</w:t>
      </w:r>
      <w:r w:rsidR="003048F8">
        <w:t>y</w:t>
      </w:r>
      <w:bookmarkEnd w:id="173"/>
      <w:r w:rsidR="0000113E">
        <w:rPr>
          <w:szCs w:val="22"/>
        </w:rPr>
        <w:t>,</w:t>
      </w:r>
    </w:p>
    <w:p w14:paraId="418CFD5B" w14:textId="4C0A2C19" w:rsidR="005D2AF8" w:rsidRDefault="005D2AF8" w:rsidP="005D2AF8">
      <w:pPr>
        <w:numPr>
          <w:ilvl w:val="1"/>
          <w:numId w:val="1"/>
        </w:numPr>
        <w:jc w:val="both"/>
        <w:rPr>
          <w:szCs w:val="22"/>
        </w:rPr>
      </w:pPr>
      <w:bookmarkStart w:id="174" w:name="_Ref177116117"/>
      <w:bookmarkStart w:id="175" w:name="_Ref177231852"/>
      <w:r>
        <w:rPr>
          <w:szCs w:val="22"/>
        </w:rPr>
        <w:t>rozděl</w:t>
      </w:r>
      <w:r w:rsidR="002E667E">
        <w:rPr>
          <w:szCs w:val="22"/>
        </w:rPr>
        <w:t>at</w:t>
      </w:r>
      <w:r>
        <w:rPr>
          <w:szCs w:val="22"/>
        </w:rPr>
        <w:t>, demont</w:t>
      </w:r>
      <w:r w:rsidR="002E667E">
        <w:rPr>
          <w:szCs w:val="22"/>
        </w:rPr>
        <w:t xml:space="preserve">ovat </w:t>
      </w:r>
      <w:r>
        <w:rPr>
          <w:szCs w:val="22"/>
        </w:rPr>
        <w:t>a od</w:t>
      </w:r>
      <w:r w:rsidRPr="00AD0517">
        <w:rPr>
          <w:szCs w:val="22"/>
        </w:rPr>
        <w:t>poj</w:t>
      </w:r>
      <w:r w:rsidR="002E667E">
        <w:rPr>
          <w:szCs w:val="22"/>
        </w:rPr>
        <w:t>it</w:t>
      </w:r>
      <w:r>
        <w:rPr>
          <w:szCs w:val="22"/>
        </w:rPr>
        <w:t xml:space="preserve"> </w:t>
      </w:r>
      <w:r w:rsidR="003048F8">
        <w:t>S</w:t>
      </w:r>
      <w:r w:rsidRPr="003D626B">
        <w:t>távající infrastruktur</w:t>
      </w:r>
      <w:r w:rsidR="002E667E">
        <w:t>u</w:t>
      </w:r>
      <w:r>
        <w:t xml:space="preserve"> </w:t>
      </w:r>
      <w:r w:rsidRPr="00AD0517">
        <w:rPr>
          <w:szCs w:val="22"/>
        </w:rPr>
        <w:t xml:space="preserve">v místě plnění dle </w:t>
      </w:r>
      <w:r w:rsidRPr="00044FCE">
        <w:rPr>
          <w:szCs w:val="22"/>
        </w:rPr>
        <w:t>odst</w:t>
      </w:r>
      <w:r>
        <w:rPr>
          <w:szCs w:val="22"/>
        </w:rPr>
        <w:t>.</w:t>
      </w:r>
      <w:r w:rsidRPr="00AD0517">
        <w:rPr>
          <w:szCs w:val="22"/>
        </w:rPr>
        <w:t xml:space="preserve"> </w:t>
      </w:r>
      <w:r w:rsidR="00015C6A">
        <w:fldChar w:fldCharType="begin"/>
      </w:r>
      <w:r w:rsidR="00015C6A">
        <w:rPr>
          <w:szCs w:val="22"/>
        </w:rPr>
        <w:instrText xml:space="preserve"> REF _Ref177245812 \r \h </w:instrText>
      </w:r>
      <w:r w:rsidR="00015C6A">
        <w:fldChar w:fldCharType="separate"/>
      </w:r>
      <w:ins w:id="176" w:author="Word Document Comparison" w:date="2024-12-20T20:22:00Z" w16du:dateUtc="2024-12-20T19:22:00Z">
        <w:r w:rsidR="003560CA">
          <w:rPr>
            <w:szCs w:val="22"/>
          </w:rPr>
          <w:t>84</w:t>
        </w:r>
      </w:ins>
      <w:del w:id="177" w:author="Word Document Comparison" w:date="2024-12-20T20:22:00Z" w16du:dateUtc="2024-12-20T19:22:00Z">
        <w:r w:rsidR="0046236C">
          <w:rPr>
            <w:szCs w:val="22"/>
          </w:rPr>
          <w:delText>73</w:delText>
        </w:r>
      </w:del>
      <w:r w:rsidR="00015C6A">
        <w:fldChar w:fldCharType="end"/>
      </w:r>
      <w:r w:rsidRPr="00AD0517">
        <w:rPr>
          <w:szCs w:val="22"/>
        </w:rPr>
        <w:t xml:space="preserve"> </w:t>
      </w:r>
      <w:r>
        <w:rPr>
          <w:szCs w:val="22"/>
        </w:rPr>
        <w:t>S</w:t>
      </w:r>
      <w:r w:rsidRPr="00AD0517">
        <w:rPr>
          <w:szCs w:val="22"/>
        </w:rPr>
        <w:t>mlouvy</w:t>
      </w:r>
      <w:bookmarkEnd w:id="174"/>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bookmarkEnd w:id="175"/>
      <w:r w:rsidR="0000113E">
        <w:rPr>
          <w:szCs w:val="22"/>
        </w:rPr>
        <w:t>,</w:t>
      </w:r>
    </w:p>
    <w:p w14:paraId="091DBF00" w14:textId="3D4AA8DA" w:rsidR="005D2AF8" w:rsidRDefault="005D2AF8" w:rsidP="005D2AF8">
      <w:pPr>
        <w:numPr>
          <w:ilvl w:val="1"/>
          <w:numId w:val="1"/>
        </w:numPr>
        <w:jc w:val="both"/>
        <w:rPr>
          <w:szCs w:val="22"/>
        </w:rPr>
      </w:pPr>
      <w:r>
        <w:rPr>
          <w:szCs w:val="22"/>
        </w:rPr>
        <w:t>vyn</w:t>
      </w:r>
      <w:r w:rsidR="002E667E">
        <w:rPr>
          <w:szCs w:val="22"/>
        </w:rPr>
        <w:t>ést</w:t>
      </w:r>
      <w:r>
        <w:rPr>
          <w:szCs w:val="22"/>
        </w:rPr>
        <w:t>/vyv</w:t>
      </w:r>
      <w:r w:rsidR="002E667E">
        <w:rPr>
          <w:szCs w:val="22"/>
        </w:rPr>
        <w:t>ést</w:t>
      </w:r>
      <w:r>
        <w:rPr>
          <w:szCs w:val="22"/>
        </w:rPr>
        <w:t xml:space="preserve"> </w:t>
      </w:r>
      <w:r w:rsidR="003048F8">
        <w:t>S</w:t>
      </w:r>
      <w:r w:rsidRPr="003D626B">
        <w:t>távající infrastruktur</w:t>
      </w:r>
      <w:r w:rsidR="002E667E">
        <w:t xml:space="preserve">u </w:t>
      </w:r>
      <w:r>
        <w:rPr>
          <w:szCs w:val="22"/>
        </w:rPr>
        <w:t>z</w:t>
      </w:r>
      <w:r w:rsidR="008B3EEE">
        <w:rPr>
          <w:szCs w:val="22"/>
        </w:rPr>
        <w:t xml:space="preserve"> konkrétního místa umístnění v </w:t>
      </w:r>
      <w:r w:rsidRPr="00044FCE">
        <w:rPr>
          <w:szCs w:val="22"/>
        </w:rPr>
        <w:t>míst</w:t>
      </w:r>
      <w:r w:rsidR="008B3EEE">
        <w:rPr>
          <w:szCs w:val="22"/>
        </w:rPr>
        <w:t>ě</w:t>
      </w:r>
      <w:r w:rsidRPr="00044FCE">
        <w:rPr>
          <w:szCs w:val="22"/>
        </w:rPr>
        <w:t xml:space="preserve"> plnění dle odst</w:t>
      </w:r>
      <w:r>
        <w:rPr>
          <w:szCs w:val="22"/>
        </w:rPr>
        <w:t>.</w:t>
      </w:r>
      <w:r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78" w:author="Word Document Comparison" w:date="2024-12-20T20:22:00Z" w16du:dateUtc="2024-12-20T19:22:00Z">
        <w:r w:rsidR="003560CA">
          <w:rPr>
            <w:szCs w:val="22"/>
          </w:rPr>
          <w:t>84</w:t>
        </w:r>
      </w:ins>
      <w:del w:id="179" w:author="Word Document Comparison" w:date="2024-12-20T20:22:00Z" w16du:dateUtc="2024-12-20T19:22:00Z">
        <w:r w:rsidR="0046236C">
          <w:rPr>
            <w:szCs w:val="22"/>
          </w:rPr>
          <w:delText>73</w:delText>
        </w:r>
      </w:del>
      <w:r w:rsidR="00015C6A">
        <w:fldChar w:fldCharType="end"/>
      </w:r>
      <w:r w:rsidRPr="00044FCE">
        <w:rPr>
          <w:szCs w:val="22"/>
        </w:rPr>
        <w:t xml:space="preserve"> </w:t>
      </w:r>
      <w:r>
        <w:rPr>
          <w:szCs w:val="22"/>
        </w:rPr>
        <w:t>S</w:t>
      </w:r>
      <w:r w:rsidRPr="00044FCE">
        <w:rPr>
          <w:szCs w:val="22"/>
        </w:rPr>
        <w:t>mlouvy</w:t>
      </w:r>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00113E">
        <w:rPr>
          <w:szCs w:val="22"/>
        </w:rPr>
        <w:t>,</w:t>
      </w:r>
    </w:p>
    <w:p w14:paraId="07EBBE40" w14:textId="743C9101" w:rsidR="002E667E" w:rsidRDefault="005D2AF8" w:rsidP="002E667E">
      <w:pPr>
        <w:numPr>
          <w:ilvl w:val="1"/>
          <w:numId w:val="1"/>
        </w:numPr>
        <w:jc w:val="both"/>
        <w:rPr>
          <w:szCs w:val="22"/>
        </w:rPr>
      </w:pPr>
      <w:r>
        <w:rPr>
          <w:szCs w:val="22"/>
        </w:rPr>
        <w:t>nalo</w:t>
      </w:r>
      <w:r w:rsidR="002E667E">
        <w:rPr>
          <w:szCs w:val="22"/>
        </w:rPr>
        <w:t>žit</w:t>
      </w:r>
      <w:r>
        <w:rPr>
          <w:szCs w:val="22"/>
        </w:rPr>
        <w:t xml:space="preserve"> </w:t>
      </w:r>
      <w:r w:rsidR="003048F8">
        <w:t>S</w:t>
      </w:r>
      <w:r w:rsidRPr="003D626B">
        <w:t>távající infrastruktur</w:t>
      </w:r>
      <w:r w:rsidR="002E667E">
        <w:t>u</w:t>
      </w:r>
      <w:r w:rsidRPr="00044FCE">
        <w:rPr>
          <w:szCs w:val="22"/>
        </w:rPr>
        <w:t> </w:t>
      </w:r>
      <w:r w:rsidR="002E667E">
        <w:rPr>
          <w:szCs w:val="22"/>
        </w:rPr>
        <w:t xml:space="preserve">na </w:t>
      </w:r>
      <w:r w:rsidR="002E667E" w:rsidRPr="00044FCE">
        <w:rPr>
          <w:szCs w:val="22"/>
        </w:rPr>
        <w:t>dopravní prostřed</w:t>
      </w:r>
      <w:r w:rsidR="002E667E">
        <w:rPr>
          <w:szCs w:val="22"/>
        </w:rPr>
        <w:t>ek, kterým bude</w:t>
      </w:r>
      <w:r w:rsidR="002E667E" w:rsidRPr="00044FCE">
        <w:rPr>
          <w:szCs w:val="22"/>
        </w:rPr>
        <w:t xml:space="preserve"> </w:t>
      </w:r>
      <w:r w:rsidR="003048F8">
        <w:rPr>
          <w:szCs w:val="22"/>
        </w:rPr>
        <w:t>S</w:t>
      </w:r>
      <w:r w:rsidR="002E667E">
        <w:rPr>
          <w:szCs w:val="22"/>
        </w:rPr>
        <w:t>távající infrastruktura odvezena z</w:t>
      </w:r>
      <w:r w:rsidR="002E667E" w:rsidRPr="00044FCE">
        <w:rPr>
          <w:szCs w:val="22"/>
        </w:rPr>
        <w:t xml:space="preserve"> místa plnění dle odst</w:t>
      </w:r>
      <w:r w:rsidR="002E667E">
        <w:rPr>
          <w:szCs w:val="22"/>
        </w:rPr>
        <w:t>.</w:t>
      </w:r>
      <w:r w:rsidR="002E667E"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80" w:author="Word Document Comparison" w:date="2024-12-20T20:22:00Z" w16du:dateUtc="2024-12-20T19:22:00Z">
        <w:r w:rsidR="003560CA">
          <w:rPr>
            <w:szCs w:val="22"/>
          </w:rPr>
          <w:t>84</w:t>
        </w:r>
      </w:ins>
      <w:del w:id="181" w:author="Word Document Comparison" w:date="2024-12-20T20:22:00Z" w16du:dateUtc="2024-12-20T19:22:00Z">
        <w:r w:rsidR="0046236C">
          <w:rPr>
            <w:szCs w:val="22"/>
          </w:rPr>
          <w:delText>73</w:delText>
        </w:r>
      </w:del>
      <w:r w:rsidR="00015C6A">
        <w:fldChar w:fldCharType="end"/>
      </w:r>
      <w:r w:rsidR="002E667E" w:rsidRPr="00044FCE">
        <w:rPr>
          <w:szCs w:val="22"/>
        </w:rPr>
        <w:t xml:space="preserve"> </w:t>
      </w:r>
      <w:r w:rsidR="002E667E">
        <w:rPr>
          <w:szCs w:val="22"/>
        </w:rPr>
        <w:t>S</w:t>
      </w:r>
      <w:r w:rsidR="002E667E" w:rsidRPr="00044FCE">
        <w:rPr>
          <w:szCs w:val="22"/>
        </w:rPr>
        <w:t>mlouvy</w:t>
      </w:r>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00113E">
        <w:rPr>
          <w:szCs w:val="22"/>
        </w:rPr>
        <w:t>,</w:t>
      </w:r>
    </w:p>
    <w:p w14:paraId="693CAAE1" w14:textId="5293BD16" w:rsidR="00405A7F" w:rsidRDefault="002E667E" w:rsidP="002E667E">
      <w:pPr>
        <w:numPr>
          <w:ilvl w:val="1"/>
          <w:numId w:val="1"/>
        </w:numPr>
        <w:jc w:val="both"/>
        <w:rPr>
          <w:szCs w:val="22"/>
        </w:rPr>
      </w:pPr>
      <w:bookmarkStart w:id="182" w:name="_Ref177116126"/>
      <w:r>
        <w:rPr>
          <w:szCs w:val="22"/>
        </w:rPr>
        <w:t xml:space="preserve">odvést </w:t>
      </w:r>
      <w:r w:rsidR="003048F8">
        <w:t>S</w:t>
      </w:r>
      <w:r w:rsidRPr="003D626B">
        <w:t>távající infrastruktur</w:t>
      </w:r>
      <w:r>
        <w:t>u</w:t>
      </w:r>
      <w:r w:rsidRPr="00044FCE">
        <w:rPr>
          <w:szCs w:val="22"/>
        </w:rPr>
        <w:t> </w:t>
      </w:r>
      <w:r>
        <w:rPr>
          <w:szCs w:val="22"/>
        </w:rPr>
        <w:t>z</w:t>
      </w:r>
      <w:r w:rsidRPr="00044FCE">
        <w:rPr>
          <w:szCs w:val="22"/>
        </w:rPr>
        <w:t xml:space="preserve"> místa plnění dle odst</w:t>
      </w:r>
      <w:r>
        <w:rPr>
          <w:szCs w:val="22"/>
        </w:rPr>
        <w:t>.</w:t>
      </w:r>
      <w:r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83" w:author="Word Document Comparison" w:date="2024-12-20T20:22:00Z" w16du:dateUtc="2024-12-20T19:22:00Z">
        <w:r w:rsidR="003560CA">
          <w:rPr>
            <w:szCs w:val="22"/>
          </w:rPr>
          <w:t>84</w:t>
        </w:r>
      </w:ins>
      <w:del w:id="184" w:author="Word Document Comparison" w:date="2024-12-20T20:22:00Z" w16du:dateUtc="2024-12-20T19:22:00Z">
        <w:r w:rsidR="0046236C">
          <w:rPr>
            <w:szCs w:val="22"/>
          </w:rPr>
          <w:delText>73</w:delText>
        </w:r>
      </w:del>
      <w:r w:rsidR="00015C6A">
        <w:fldChar w:fldCharType="end"/>
      </w:r>
      <w:r w:rsidRPr="00044FCE">
        <w:rPr>
          <w:szCs w:val="22"/>
        </w:rPr>
        <w:t xml:space="preserve"> </w:t>
      </w:r>
      <w:r>
        <w:rPr>
          <w:szCs w:val="22"/>
        </w:rPr>
        <w:t>S</w:t>
      </w:r>
      <w:r w:rsidRPr="00044FCE">
        <w:rPr>
          <w:szCs w:val="22"/>
        </w:rPr>
        <w:t>mlouvy</w:t>
      </w:r>
      <w:bookmarkEnd w:id="182"/>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00113E">
        <w:rPr>
          <w:szCs w:val="22"/>
        </w:rPr>
        <w:t>,</w:t>
      </w:r>
    </w:p>
    <w:p w14:paraId="38DF5791" w14:textId="6CD4D961" w:rsidR="002E667E" w:rsidRDefault="002E667E" w:rsidP="002E667E">
      <w:pPr>
        <w:numPr>
          <w:ilvl w:val="1"/>
          <w:numId w:val="1"/>
        </w:numPr>
        <w:jc w:val="both"/>
        <w:rPr>
          <w:szCs w:val="22"/>
        </w:rPr>
      </w:pPr>
      <w:r w:rsidRPr="00044FCE">
        <w:rPr>
          <w:rFonts w:cs="Calibri"/>
        </w:rPr>
        <w:lastRenderedPageBreak/>
        <w:t>zlikvidovat jakékoli</w:t>
      </w:r>
      <w:r>
        <w:rPr>
          <w:rFonts w:cs="Calibri"/>
        </w:rPr>
        <w:t xml:space="preserve"> </w:t>
      </w:r>
      <w:r w:rsidRPr="00044FCE">
        <w:rPr>
          <w:rFonts w:cs="Calibri"/>
        </w:rPr>
        <w:t xml:space="preserve">odpady či materiály, které při </w:t>
      </w:r>
      <w:r>
        <w:rPr>
          <w:rFonts w:cs="Calibri"/>
        </w:rPr>
        <w:t xml:space="preserve">provádění plnění dle odst. </w:t>
      </w:r>
      <w:r>
        <w:rPr>
          <w:rFonts w:cs="Calibri"/>
        </w:rPr>
        <w:fldChar w:fldCharType="begin"/>
      </w:r>
      <w:r>
        <w:rPr>
          <w:rFonts w:cs="Calibri"/>
        </w:rPr>
        <w:instrText xml:space="preserve"> REF _Ref177116117 \r \h </w:instrText>
      </w:r>
      <w:r>
        <w:rPr>
          <w:rFonts w:cs="Calibri"/>
        </w:rPr>
      </w:r>
      <w:r>
        <w:rPr>
          <w:rFonts w:cs="Calibri"/>
        </w:rPr>
        <w:fldChar w:fldCharType="separate"/>
      </w:r>
      <w:r w:rsidR="0046236C">
        <w:rPr>
          <w:rFonts w:cs="Calibri"/>
        </w:rPr>
        <w:t>14.2</w:t>
      </w:r>
      <w:r>
        <w:rPr>
          <w:rFonts w:cs="Calibri"/>
        </w:rPr>
        <w:fldChar w:fldCharType="end"/>
      </w:r>
      <w:r>
        <w:rPr>
          <w:rFonts w:cs="Calibri"/>
        </w:rPr>
        <w:t xml:space="preserve"> až </w:t>
      </w:r>
      <w:r>
        <w:rPr>
          <w:rFonts w:cs="Calibri"/>
        </w:rPr>
        <w:fldChar w:fldCharType="begin"/>
      </w:r>
      <w:r>
        <w:rPr>
          <w:rFonts w:cs="Calibri"/>
        </w:rPr>
        <w:instrText xml:space="preserve"> REF _Ref177116126 \r \h </w:instrText>
      </w:r>
      <w:r>
        <w:rPr>
          <w:rFonts w:cs="Calibri"/>
        </w:rPr>
      </w:r>
      <w:r>
        <w:rPr>
          <w:rFonts w:cs="Calibri"/>
        </w:rPr>
        <w:fldChar w:fldCharType="separate"/>
      </w:r>
      <w:r w:rsidR="0046236C">
        <w:rPr>
          <w:rFonts w:cs="Calibri"/>
        </w:rPr>
        <w:t>14.5</w:t>
      </w:r>
      <w:r>
        <w:rPr>
          <w:rFonts w:cs="Calibri"/>
        </w:rPr>
        <w:fldChar w:fldCharType="end"/>
      </w:r>
      <w:r>
        <w:rPr>
          <w:rFonts w:cs="Calibri"/>
        </w:rPr>
        <w:t xml:space="preserve"> Smlouvy</w:t>
      </w:r>
      <w:r w:rsidRPr="00044FCE">
        <w:rPr>
          <w:rFonts w:cs="Calibri"/>
        </w:rPr>
        <w:t xml:space="preserve"> vznikly, a to </w:t>
      </w:r>
      <w:r w:rsidRPr="00044FCE">
        <w:rPr>
          <w:rFonts w:asciiTheme="minorHAnsi" w:hAnsiTheme="minorHAnsi" w:cstheme="minorBidi"/>
        </w:rPr>
        <w:t xml:space="preserve">podle </w:t>
      </w:r>
      <w:r w:rsidR="00F875A6">
        <w:rPr>
          <w:rFonts w:asciiTheme="minorHAnsi" w:hAnsiTheme="minorHAnsi" w:cstheme="minorBidi"/>
        </w:rPr>
        <w:t xml:space="preserve">příslušných </w:t>
      </w:r>
      <w:r>
        <w:rPr>
          <w:rFonts w:asciiTheme="minorHAnsi" w:hAnsiTheme="minorHAnsi" w:cstheme="minorBidi"/>
        </w:rPr>
        <w:t xml:space="preserve">obecně závazných </w:t>
      </w:r>
      <w:r w:rsidRPr="00044FCE">
        <w:rPr>
          <w:rFonts w:asciiTheme="minorHAnsi" w:hAnsiTheme="minorHAnsi" w:cstheme="minorBidi"/>
        </w:rPr>
        <w:t xml:space="preserve">právních předpisů platných a účinných ke dni </w:t>
      </w:r>
      <w:r>
        <w:rPr>
          <w:rFonts w:asciiTheme="minorHAnsi" w:hAnsiTheme="minorHAnsi" w:cstheme="minorBidi"/>
        </w:rPr>
        <w:t>provedení tohoto plnění a</w:t>
      </w:r>
      <w:r w:rsidR="00A01873">
        <w:rPr>
          <w:rFonts w:asciiTheme="minorHAnsi" w:hAnsiTheme="minorHAnsi" w:cstheme="minorBidi"/>
        </w:rPr>
        <w:t xml:space="preserve"> </w:t>
      </w:r>
      <w:r w:rsidR="00A01873">
        <w:rPr>
          <w:szCs w:val="22"/>
        </w:rPr>
        <w:t>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00113E">
        <w:rPr>
          <w:szCs w:val="22"/>
        </w:rPr>
        <w:t>,</w:t>
      </w:r>
    </w:p>
    <w:p w14:paraId="4FCE79AC" w14:textId="6CEB5827" w:rsidR="00505DB5" w:rsidRPr="007B660D" w:rsidRDefault="002E667E" w:rsidP="006A488A">
      <w:pPr>
        <w:numPr>
          <w:ilvl w:val="1"/>
          <w:numId w:val="1"/>
        </w:numPr>
        <w:jc w:val="both"/>
        <w:rPr>
          <w:szCs w:val="22"/>
        </w:rPr>
      </w:pPr>
      <w:bookmarkStart w:id="185" w:name="_Ref177116645"/>
      <w:bookmarkStart w:id="186" w:name="_Ref177473523"/>
      <w:r>
        <w:rPr>
          <w:szCs w:val="22"/>
        </w:rPr>
        <w:t xml:space="preserve">ekologicky a bezpečně </w:t>
      </w:r>
      <w:r w:rsidRPr="00044FCE">
        <w:rPr>
          <w:rFonts w:cs="Calibri"/>
        </w:rPr>
        <w:t>zlikvidovat</w:t>
      </w:r>
      <w:r>
        <w:rPr>
          <w:rFonts w:cs="Calibri"/>
        </w:rPr>
        <w:t xml:space="preserve"> </w:t>
      </w:r>
      <w:r w:rsidR="003048F8">
        <w:rPr>
          <w:rFonts w:cs="Calibri"/>
        </w:rPr>
        <w:t>S</w:t>
      </w:r>
      <w:r>
        <w:rPr>
          <w:rFonts w:cs="Calibri"/>
        </w:rPr>
        <w:t>távající infrastrukturu</w:t>
      </w:r>
      <w:r w:rsidR="00F875A6">
        <w:rPr>
          <w:rFonts w:cs="Calibri"/>
        </w:rPr>
        <w:t xml:space="preserve"> dle této Smlouvy</w:t>
      </w:r>
      <w:bookmarkEnd w:id="185"/>
      <w:bookmarkEnd w:id="186"/>
      <w:r w:rsidR="00FB14C4">
        <w:rPr>
          <w:rFonts w:cs="Calibri"/>
        </w:rPr>
        <w:t>,</w:t>
      </w:r>
      <w:r w:rsidR="00FB14C4" w:rsidRPr="00FB14C4">
        <w:rPr>
          <w:szCs w:val="22"/>
        </w:rPr>
        <w:t xml:space="preserve"> </w:t>
      </w:r>
      <w:r w:rsidR="00FB14C4">
        <w:rPr>
          <w:szCs w:val="22"/>
        </w:rPr>
        <w:t>a to s dodržením</w:t>
      </w:r>
      <w:r w:rsidR="00FB14C4" w:rsidRPr="00044FCE">
        <w:rPr>
          <w:szCs w:val="22"/>
        </w:rPr>
        <w:t xml:space="preserve"> </w:t>
      </w:r>
      <w:r w:rsidR="00FB14C4">
        <w:rPr>
          <w:szCs w:val="22"/>
        </w:rPr>
        <w:t xml:space="preserve">případných </w:t>
      </w:r>
      <w:r w:rsidR="00FB14C4" w:rsidRPr="00044FCE">
        <w:rPr>
          <w:szCs w:val="22"/>
        </w:rPr>
        <w:t xml:space="preserve">pokynů </w:t>
      </w:r>
      <w:r w:rsidR="00FB14C4" w:rsidRPr="00D33BC2">
        <w:rPr>
          <w:szCs w:val="22"/>
        </w:rPr>
        <w:t>Objednatel</w:t>
      </w:r>
      <w:r w:rsidR="00FB14C4">
        <w:rPr>
          <w:szCs w:val="22"/>
        </w:rPr>
        <w:t>e nebo jím určených třetích osob</w:t>
      </w:r>
      <w:r w:rsidR="0000113E">
        <w:rPr>
          <w:rFonts w:cs="Calibri"/>
        </w:rPr>
        <w:t xml:space="preserve"> a</w:t>
      </w:r>
    </w:p>
    <w:p w14:paraId="575427DB" w14:textId="0D87C19A" w:rsidR="007B660D" w:rsidRPr="006A488A" w:rsidRDefault="007B660D" w:rsidP="006A488A">
      <w:pPr>
        <w:numPr>
          <w:ilvl w:val="1"/>
          <w:numId w:val="1"/>
        </w:numPr>
        <w:jc w:val="both"/>
        <w:rPr>
          <w:szCs w:val="22"/>
        </w:rPr>
      </w:pPr>
      <w:bookmarkStart w:id="187" w:name="_Ref177461873"/>
      <w:r>
        <w:rPr>
          <w:szCs w:val="22"/>
        </w:rPr>
        <w:t>prov</w:t>
      </w:r>
      <w:r w:rsidR="0013623F">
        <w:rPr>
          <w:szCs w:val="22"/>
        </w:rPr>
        <w:t>ádět</w:t>
      </w:r>
      <w:r>
        <w:rPr>
          <w:szCs w:val="22"/>
        </w:rPr>
        <w:t xml:space="preserve"> </w:t>
      </w:r>
      <w:bookmarkStart w:id="188" w:name="_Hlk185267466"/>
      <w:r w:rsidRPr="007B660D">
        <w:rPr>
          <w:szCs w:val="22"/>
        </w:rPr>
        <w:t>nav</w:t>
      </w:r>
      <w:r w:rsidR="0013623F">
        <w:rPr>
          <w:szCs w:val="22"/>
        </w:rPr>
        <w:t>yšování</w:t>
      </w:r>
      <w:r w:rsidRPr="007B660D">
        <w:rPr>
          <w:szCs w:val="22"/>
        </w:rPr>
        <w:t xml:space="preserve"> výkonu nebo kapacity </w:t>
      </w:r>
      <w:r>
        <w:rPr>
          <w:szCs w:val="22"/>
        </w:rPr>
        <w:t>N</w:t>
      </w:r>
      <w:r w:rsidRPr="007B660D">
        <w:rPr>
          <w:szCs w:val="22"/>
        </w:rPr>
        <w:t>ové infrastruktury</w:t>
      </w:r>
      <w:r w:rsidR="0013623F">
        <w:rPr>
          <w:szCs w:val="22"/>
        </w:rPr>
        <w:t xml:space="preserve"> dle čl. </w:t>
      </w:r>
      <w:r w:rsidR="00AD2E26">
        <w:rPr>
          <w:szCs w:val="22"/>
        </w:rPr>
        <w:fldChar w:fldCharType="begin"/>
      </w:r>
      <w:r w:rsidR="00AD2E26">
        <w:rPr>
          <w:szCs w:val="22"/>
        </w:rPr>
        <w:instrText xml:space="preserve"> REF _Ref177462088 \r \h </w:instrText>
      </w:r>
      <w:r w:rsidR="00AD2E26">
        <w:rPr>
          <w:szCs w:val="22"/>
        </w:rPr>
      </w:r>
      <w:r w:rsidR="00AD2E26">
        <w:rPr>
          <w:szCs w:val="22"/>
        </w:rPr>
        <w:fldChar w:fldCharType="separate"/>
      </w:r>
      <w:r w:rsidR="0046236C">
        <w:rPr>
          <w:szCs w:val="22"/>
        </w:rPr>
        <w:t>VI</w:t>
      </w:r>
      <w:r w:rsidR="00AD2E26">
        <w:rPr>
          <w:szCs w:val="22"/>
        </w:rPr>
        <w:fldChar w:fldCharType="end"/>
      </w:r>
      <w:r w:rsidR="00AD2E26">
        <w:rPr>
          <w:szCs w:val="22"/>
        </w:rPr>
        <w:t xml:space="preserve"> </w:t>
      </w:r>
      <w:r w:rsidR="0013623F">
        <w:rPr>
          <w:szCs w:val="22"/>
        </w:rPr>
        <w:t>Smlouvy</w:t>
      </w:r>
      <w:bookmarkEnd w:id="188"/>
      <w:r>
        <w:rPr>
          <w:szCs w:val="22"/>
        </w:rPr>
        <w:t>.</w:t>
      </w:r>
      <w:bookmarkEnd w:id="187"/>
    </w:p>
    <w:p w14:paraId="56859EA3" w14:textId="5F23BC0A" w:rsidR="002E667E" w:rsidRDefault="002E667E" w:rsidP="002E667E">
      <w:pPr>
        <w:ind w:left="567"/>
        <w:jc w:val="both"/>
        <w:rPr>
          <w:color w:val="FF0000"/>
          <w:szCs w:val="22"/>
        </w:rPr>
      </w:pPr>
      <w:r w:rsidRPr="00044FCE">
        <w:rPr>
          <w:szCs w:val="22"/>
        </w:rPr>
        <w:t>(dále jen „</w:t>
      </w:r>
      <w:r w:rsidRPr="00044FCE">
        <w:rPr>
          <w:b/>
          <w:i/>
          <w:szCs w:val="22"/>
        </w:rPr>
        <w:t>Související plnění</w:t>
      </w:r>
      <w:r w:rsidRPr="00044FCE">
        <w:rPr>
          <w:szCs w:val="22"/>
        </w:rPr>
        <w:t>“)</w:t>
      </w:r>
    </w:p>
    <w:p w14:paraId="555E4CEF" w14:textId="77777777" w:rsidR="002E6693" w:rsidRPr="002E6693" w:rsidRDefault="002E6693" w:rsidP="002E6693">
      <w:pPr>
        <w:ind w:left="1134"/>
        <w:jc w:val="both"/>
        <w:rPr>
          <w:color w:val="FF0000"/>
          <w:szCs w:val="22"/>
        </w:rPr>
      </w:pPr>
    </w:p>
    <w:p w14:paraId="39343762" w14:textId="11B8989B" w:rsidR="008B3EEE" w:rsidRPr="008B3EEE" w:rsidRDefault="00F875A6" w:rsidP="008B3EEE">
      <w:pPr>
        <w:numPr>
          <w:ilvl w:val="0"/>
          <w:numId w:val="1"/>
        </w:numPr>
        <w:jc w:val="both"/>
        <w:rPr>
          <w:szCs w:val="22"/>
        </w:rPr>
      </w:pPr>
      <w:bookmarkStart w:id="189" w:name="_Ref177232497"/>
      <w:r>
        <w:rPr>
          <w:szCs w:val="22"/>
        </w:rPr>
        <w:t xml:space="preserve">Ekologické a bezpečné </w:t>
      </w:r>
      <w:r w:rsidRPr="00044FCE">
        <w:rPr>
          <w:rFonts w:cs="Calibri"/>
        </w:rPr>
        <w:t>zlikvidov</w:t>
      </w:r>
      <w:r>
        <w:rPr>
          <w:rFonts w:cs="Calibri"/>
        </w:rPr>
        <w:t xml:space="preserve">ání </w:t>
      </w:r>
      <w:r w:rsidR="003048F8">
        <w:rPr>
          <w:rFonts w:cs="Calibri"/>
        </w:rPr>
        <w:t>S</w:t>
      </w:r>
      <w:r>
        <w:rPr>
          <w:rFonts w:cs="Calibri"/>
        </w:rPr>
        <w:t xml:space="preserve">távající infrastruktury dle odst. </w:t>
      </w:r>
      <w:r>
        <w:rPr>
          <w:rFonts w:cs="Calibri"/>
        </w:rPr>
        <w:fldChar w:fldCharType="begin"/>
      </w:r>
      <w:r>
        <w:rPr>
          <w:rFonts w:cs="Calibri"/>
        </w:rPr>
        <w:instrText xml:space="preserve"> REF _Ref177116645 \r \h </w:instrText>
      </w:r>
      <w:r>
        <w:rPr>
          <w:rFonts w:cs="Calibri"/>
        </w:rPr>
      </w:r>
      <w:r>
        <w:rPr>
          <w:rFonts w:cs="Calibri"/>
        </w:rPr>
        <w:fldChar w:fldCharType="separate"/>
      </w:r>
      <w:r w:rsidR="0046236C">
        <w:rPr>
          <w:rFonts w:cs="Calibri"/>
        </w:rPr>
        <w:t>14.7</w:t>
      </w:r>
      <w:r>
        <w:rPr>
          <w:rFonts w:cs="Calibri"/>
        </w:rPr>
        <w:fldChar w:fldCharType="end"/>
      </w:r>
      <w:r>
        <w:rPr>
          <w:rFonts w:cs="Calibri"/>
        </w:rPr>
        <w:t xml:space="preserve"> Smlouvy</w:t>
      </w:r>
      <w:r>
        <w:rPr>
          <w:szCs w:val="22"/>
        </w:rPr>
        <w:t xml:space="preserve"> musí být provedeno v souladu s příslušnými </w:t>
      </w:r>
      <w:r>
        <w:rPr>
          <w:rFonts w:asciiTheme="minorHAnsi" w:hAnsiTheme="minorHAnsi" w:cstheme="minorBidi"/>
        </w:rPr>
        <w:t xml:space="preserve">obecně závaznými </w:t>
      </w:r>
      <w:r w:rsidRPr="00044FCE">
        <w:rPr>
          <w:rFonts w:asciiTheme="minorHAnsi" w:hAnsiTheme="minorHAnsi" w:cstheme="minorBidi"/>
        </w:rPr>
        <w:t>právní</w:t>
      </w:r>
      <w:r>
        <w:rPr>
          <w:rFonts w:asciiTheme="minorHAnsi" w:hAnsiTheme="minorHAnsi" w:cstheme="minorBidi"/>
        </w:rPr>
        <w:t>mi</w:t>
      </w:r>
      <w:r w:rsidRPr="00044FCE">
        <w:rPr>
          <w:rFonts w:asciiTheme="minorHAnsi" w:hAnsiTheme="minorHAnsi" w:cstheme="minorBidi"/>
        </w:rPr>
        <w:t xml:space="preserve"> předpis</w:t>
      </w:r>
      <w:r>
        <w:rPr>
          <w:rFonts w:asciiTheme="minorHAnsi" w:hAnsiTheme="minorHAnsi" w:cstheme="minorBidi"/>
        </w:rPr>
        <w:t>y</w:t>
      </w:r>
      <w:r w:rsidRPr="00044FCE">
        <w:rPr>
          <w:rFonts w:asciiTheme="minorHAnsi" w:hAnsiTheme="minorHAnsi" w:cstheme="minorBidi"/>
        </w:rPr>
        <w:t xml:space="preserve"> platný</w:t>
      </w:r>
      <w:r>
        <w:rPr>
          <w:rFonts w:asciiTheme="minorHAnsi" w:hAnsiTheme="minorHAnsi" w:cstheme="minorBidi"/>
        </w:rPr>
        <w:t>mi</w:t>
      </w:r>
      <w:r w:rsidRPr="00044FCE">
        <w:rPr>
          <w:rFonts w:asciiTheme="minorHAnsi" w:hAnsiTheme="minorHAnsi" w:cstheme="minorBidi"/>
        </w:rPr>
        <w:t xml:space="preserve"> a účinný</w:t>
      </w:r>
      <w:r>
        <w:rPr>
          <w:rFonts w:asciiTheme="minorHAnsi" w:hAnsiTheme="minorHAnsi" w:cstheme="minorBidi"/>
        </w:rPr>
        <w:t>mi</w:t>
      </w:r>
      <w:r w:rsidRPr="00044FCE">
        <w:rPr>
          <w:rFonts w:asciiTheme="minorHAnsi" w:hAnsiTheme="minorHAnsi" w:cstheme="minorBidi"/>
        </w:rPr>
        <w:t xml:space="preserve"> ke dni </w:t>
      </w:r>
      <w:r>
        <w:rPr>
          <w:rFonts w:asciiTheme="minorHAnsi" w:hAnsiTheme="minorHAnsi" w:cstheme="minorBidi"/>
        </w:rPr>
        <w:t>provedení takové likvidace</w:t>
      </w:r>
      <w:r w:rsidR="008B3EEE">
        <w:rPr>
          <w:rFonts w:asciiTheme="minorHAnsi" w:hAnsiTheme="minorHAnsi" w:cstheme="minorBidi"/>
        </w:rPr>
        <w:t xml:space="preserve"> a </w:t>
      </w:r>
      <w:r>
        <w:rPr>
          <w:rFonts w:asciiTheme="minorHAnsi" w:hAnsiTheme="minorHAnsi" w:cstheme="minorBidi"/>
        </w:rPr>
        <w:t xml:space="preserve">v souladu se </w:t>
      </w:r>
      <w:r w:rsidRPr="0099459C">
        <w:rPr>
          <w:szCs w:val="22"/>
        </w:rPr>
        <w:t>zákon</w:t>
      </w:r>
      <w:r>
        <w:rPr>
          <w:szCs w:val="22"/>
        </w:rPr>
        <w:t>em</w:t>
      </w:r>
      <w:r w:rsidRPr="0099459C">
        <w:rPr>
          <w:szCs w:val="22"/>
        </w:rPr>
        <w:t xml:space="preserve"> č. 181/2014 Sb., o kybernetické bezpečnosti a o změně souvisejících zákonů (zákon o kybernetické bezpečnosti), ve znění pozdějších předpisů (dále jen „</w:t>
      </w:r>
      <w:r w:rsidRPr="0099459C">
        <w:rPr>
          <w:b/>
          <w:bCs/>
          <w:i/>
          <w:iCs/>
          <w:szCs w:val="22"/>
        </w:rPr>
        <w:t>Zákon o kybernetické bezpečnosti</w:t>
      </w:r>
      <w:r w:rsidRPr="0099459C">
        <w:rPr>
          <w:szCs w:val="22"/>
        </w:rPr>
        <w:t>“)</w:t>
      </w:r>
      <w:r>
        <w:rPr>
          <w:szCs w:val="22"/>
        </w:rPr>
        <w:t xml:space="preserve">, a jeho prováděcími předpisy, zejména </w:t>
      </w:r>
      <w:r w:rsidRPr="0099459C">
        <w:rPr>
          <w:szCs w:val="22"/>
        </w:rPr>
        <w:t>vyhlášk</w:t>
      </w:r>
      <w:r>
        <w:rPr>
          <w:szCs w:val="22"/>
        </w:rPr>
        <w:t>ou</w:t>
      </w:r>
      <w:r w:rsidRPr="0099459C">
        <w:rPr>
          <w:szCs w:val="22"/>
        </w:rPr>
        <w:t xml:space="preserve"> č. 82/2018 Sb., o bezpečnostních opatřeních, kybernetických bezpečnostních incidentech, reaktivních opatřeních, náležitostech podání v oblasti kybernetické bezpečnosti a likvidaci dat (vyhláška o kybernetické bezpečnosti), ve znění pozdějších předpisů (dále jen „</w:t>
      </w:r>
      <w:r w:rsidRPr="0099459C">
        <w:rPr>
          <w:b/>
          <w:bCs/>
          <w:i/>
          <w:iCs/>
          <w:szCs w:val="22"/>
        </w:rPr>
        <w:t>Vyhláška o kybernetické bezpečnosti</w:t>
      </w:r>
      <w:r w:rsidRPr="0099459C">
        <w:rPr>
          <w:szCs w:val="22"/>
        </w:rPr>
        <w:t>“)</w:t>
      </w:r>
      <w:r w:rsidR="008B3EEE">
        <w:rPr>
          <w:szCs w:val="22"/>
        </w:rPr>
        <w:t xml:space="preserve">, a v souladu s </w:t>
      </w:r>
      <w:r w:rsidR="008B3EEE" w:rsidRPr="0009040C">
        <w:rPr>
          <w:rFonts w:asciiTheme="minorHAnsi" w:hAnsiTheme="minorHAnsi" w:cstheme="minorHAnsi"/>
        </w:rPr>
        <w:t>aktuální bezpečnostní politik</w:t>
      </w:r>
      <w:r w:rsidR="008B3EEE">
        <w:rPr>
          <w:rFonts w:asciiTheme="minorHAnsi" w:hAnsiTheme="minorHAnsi" w:cstheme="minorHAnsi"/>
        </w:rPr>
        <w:t>ou</w:t>
      </w:r>
      <w:r w:rsidR="008B3EEE" w:rsidRPr="0009040C">
        <w:rPr>
          <w:rFonts w:asciiTheme="minorHAnsi" w:hAnsiTheme="minorHAnsi" w:cstheme="minorHAnsi"/>
        </w:rPr>
        <w:t xml:space="preserve"> a předpisy Objednatele</w:t>
      </w:r>
      <w:r w:rsidR="008B3EEE">
        <w:rPr>
          <w:rFonts w:asciiTheme="minorHAnsi" w:hAnsiTheme="minorHAnsi" w:cstheme="minorHAnsi"/>
        </w:rPr>
        <w:t xml:space="preserve"> a podle pokynů Objednatele</w:t>
      </w:r>
      <w:r w:rsidR="00FB14C4">
        <w:rPr>
          <w:rFonts w:asciiTheme="minorHAnsi" w:hAnsiTheme="minorHAnsi" w:cstheme="minorHAnsi"/>
        </w:rPr>
        <w:t xml:space="preserve"> </w:t>
      </w:r>
      <w:r w:rsidR="00FB14C4">
        <w:rPr>
          <w:szCs w:val="22"/>
        </w:rPr>
        <w:t>nebo jím určených třetích osob</w:t>
      </w:r>
      <w:r w:rsidR="008B3EEE">
        <w:rPr>
          <w:rFonts w:asciiTheme="minorHAnsi" w:hAnsiTheme="minorHAnsi" w:cstheme="minorHAnsi"/>
        </w:rPr>
        <w:t>.</w:t>
      </w:r>
      <w:r w:rsidR="008B3EEE">
        <w:rPr>
          <w:szCs w:val="22"/>
        </w:rPr>
        <w:t xml:space="preserve"> Dodavatel je povinen Objednateli doložit písemné potvrzení o provedení takového ekologického a bezpečného </w:t>
      </w:r>
      <w:r w:rsidR="008B3EEE" w:rsidRPr="00044FCE">
        <w:rPr>
          <w:rFonts w:cs="Calibri"/>
        </w:rPr>
        <w:t>zlikvidov</w:t>
      </w:r>
      <w:r w:rsidR="008B3EEE">
        <w:rPr>
          <w:rFonts w:cs="Calibri"/>
        </w:rPr>
        <w:t xml:space="preserve">ání </w:t>
      </w:r>
      <w:r w:rsidR="003048F8">
        <w:rPr>
          <w:rFonts w:cs="Calibri"/>
        </w:rPr>
        <w:t>S</w:t>
      </w:r>
      <w:r w:rsidR="008B3EEE">
        <w:rPr>
          <w:rFonts w:cs="Calibri"/>
        </w:rPr>
        <w:t>távající infrastruktury dle této Smlouvy.</w:t>
      </w:r>
      <w:bookmarkEnd w:id="189"/>
    </w:p>
    <w:p w14:paraId="11D6772C" w14:textId="77777777" w:rsidR="00F875A6" w:rsidRDefault="00F875A6" w:rsidP="00F875A6">
      <w:pPr>
        <w:ind w:left="567"/>
        <w:jc w:val="both"/>
        <w:rPr>
          <w:szCs w:val="22"/>
        </w:rPr>
      </w:pPr>
    </w:p>
    <w:p w14:paraId="7727A1F0" w14:textId="3006FF3E" w:rsidR="003C4489" w:rsidRDefault="003C4489" w:rsidP="003C4489">
      <w:pPr>
        <w:numPr>
          <w:ilvl w:val="0"/>
          <w:numId w:val="1"/>
        </w:numPr>
        <w:jc w:val="both"/>
        <w:rPr>
          <w:szCs w:val="22"/>
        </w:rPr>
      </w:pPr>
      <w:r>
        <w:rPr>
          <w:szCs w:val="22"/>
        </w:rPr>
        <w:t>Dodavatel</w:t>
      </w:r>
      <w:r w:rsidRPr="00707F6C">
        <w:rPr>
          <w:szCs w:val="22"/>
        </w:rPr>
        <w:t xml:space="preserve"> </w:t>
      </w:r>
      <w:r>
        <w:rPr>
          <w:szCs w:val="22"/>
        </w:rPr>
        <w:t xml:space="preserve">je </w:t>
      </w:r>
      <w:r w:rsidRPr="00707F6C">
        <w:rPr>
          <w:szCs w:val="22"/>
        </w:rPr>
        <w:t xml:space="preserve">povinen </w:t>
      </w:r>
      <w:r w:rsidR="002444CB">
        <w:rPr>
          <w:szCs w:val="22"/>
        </w:rPr>
        <w:t>provést</w:t>
      </w:r>
      <w:r w:rsidRPr="00707F6C">
        <w:rPr>
          <w:szCs w:val="22"/>
        </w:rPr>
        <w:t xml:space="preserve"> plnění dle </w:t>
      </w:r>
      <w:r>
        <w:rPr>
          <w:szCs w:val="22"/>
        </w:rPr>
        <w:t xml:space="preserve">této Smlouvy, včetně </w:t>
      </w:r>
      <w:r w:rsidRPr="00707F6C">
        <w:rPr>
          <w:szCs w:val="22"/>
        </w:rPr>
        <w:t xml:space="preserve">příslušných příloh </w:t>
      </w:r>
      <w:r>
        <w:rPr>
          <w:szCs w:val="22"/>
        </w:rPr>
        <w:t xml:space="preserve">této </w:t>
      </w:r>
      <w:r w:rsidRPr="00707F6C">
        <w:rPr>
          <w:szCs w:val="22"/>
        </w:rPr>
        <w:t xml:space="preserve">Smlouvy, přičemž </w:t>
      </w:r>
      <w:r w:rsidR="002444CB">
        <w:rPr>
          <w:szCs w:val="22"/>
        </w:rPr>
        <w:t>provedené</w:t>
      </w:r>
      <w:r w:rsidRPr="00707F6C">
        <w:rPr>
          <w:szCs w:val="22"/>
        </w:rPr>
        <w:t xml:space="preserve"> plnění musí splňovat všechny požadavky Objednatele v</w:t>
      </w:r>
      <w:r>
        <w:rPr>
          <w:szCs w:val="22"/>
        </w:rPr>
        <w:t> této Smlouvě, včetně</w:t>
      </w:r>
      <w:r w:rsidRPr="00707F6C">
        <w:rPr>
          <w:szCs w:val="22"/>
        </w:rPr>
        <w:t> příslušn</w:t>
      </w:r>
      <w:r>
        <w:rPr>
          <w:szCs w:val="22"/>
        </w:rPr>
        <w:t>ých</w:t>
      </w:r>
      <w:r w:rsidRPr="00707F6C">
        <w:rPr>
          <w:szCs w:val="22"/>
        </w:rPr>
        <w:t xml:space="preserve"> přílo</w:t>
      </w:r>
      <w:r>
        <w:rPr>
          <w:szCs w:val="22"/>
        </w:rPr>
        <w:t xml:space="preserve">h této Smlouvy, </w:t>
      </w:r>
      <w:r w:rsidRPr="00707F6C">
        <w:rPr>
          <w:szCs w:val="22"/>
        </w:rPr>
        <w:t>uvedené nebo z</w:t>
      </w:r>
      <w:r>
        <w:rPr>
          <w:szCs w:val="22"/>
        </w:rPr>
        <w:t> </w:t>
      </w:r>
      <w:r w:rsidRPr="00707F6C">
        <w:rPr>
          <w:szCs w:val="22"/>
        </w:rPr>
        <w:t>jej</w:t>
      </w:r>
      <w:r>
        <w:rPr>
          <w:szCs w:val="22"/>
        </w:rPr>
        <w:t>ich</w:t>
      </w:r>
      <w:r w:rsidRPr="00707F6C">
        <w:rPr>
          <w:szCs w:val="22"/>
        </w:rPr>
        <w:t xml:space="preserve"> obsahu vyplývající. </w:t>
      </w:r>
      <w:r>
        <w:rPr>
          <w:szCs w:val="22"/>
        </w:rPr>
        <w:t>Dodavatelem</w:t>
      </w:r>
      <w:r w:rsidRPr="00707F6C">
        <w:rPr>
          <w:szCs w:val="22"/>
        </w:rPr>
        <w:t xml:space="preserve"> </w:t>
      </w:r>
      <w:r w:rsidR="002444CB">
        <w:rPr>
          <w:szCs w:val="22"/>
        </w:rPr>
        <w:t>provedené</w:t>
      </w:r>
      <w:r w:rsidRPr="00707F6C">
        <w:rPr>
          <w:szCs w:val="22"/>
        </w:rPr>
        <w:t xml:space="preserve"> plnění musí odpovídat t</w:t>
      </w:r>
      <w:r>
        <w:rPr>
          <w:szCs w:val="22"/>
        </w:rPr>
        <w:t>aké</w:t>
      </w:r>
      <w:r w:rsidRPr="00707F6C">
        <w:rPr>
          <w:szCs w:val="22"/>
        </w:rPr>
        <w:t xml:space="preserve"> všem návrhům řešení specifikovaným v nabídce </w:t>
      </w:r>
      <w:r>
        <w:rPr>
          <w:szCs w:val="22"/>
        </w:rPr>
        <w:t>Dodavatele</w:t>
      </w:r>
      <w:r w:rsidRPr="00707F6C">
        <w:rPr>
          <w:szCs w:val="22"/>
        </w:rPr>
        <w:t xml:space="preserve"> podané na Veřejnou zakázku</w:t>
      </w:r>
      <w:r>
        <w:rPr>
          <w:szCs w:val="22"/>
        </w:rPr>
        <w:t>, pokud takové návrhy řešení byly</w:t>
      </w:r>
      <w:r w:rsidRPr="00690C55">
        <w:rPr>
          <w:szCs w:val="22"/>
        </w:rPr>
        <w:t xml:space="preserve"> </w:t>
      </w:r>
      <w:r w:rsidRPr="00707F6C">
        <w:rPr>
          <w:szCs w:val="22"/>
        </w:rPr>
        <w:t xml:space="preserve">v nabídce </w:t>
      </w:r>
      <w:r>
        <w:rPr>
          <w:szCs w:val="22"/>
        </w:rPr>
        <w:t>Dodavatele</w:t>
      </w:r>
      <w:r w:rsidRPr="00707F6C">
        <w:rPr>
          <w:szCs w:val="22"/>
        </w:rPr>
        <w:t xml:space="preserve"> podané na Veřejnou zakázku</w:t>
      </w:r>
      <w:r>
        <w:rPr>
          <w:szCs w:val="22"/>
        </w:rPr>
        <w:t xml:space="preserve"> předloženy.</w:t>
      </w:r>
    </w:p>
    <w:p w14:paraId="6F10E812" w14:textId="77777777" w:rsidR="00F875A6" w:rsidRDefault="00F875A6" w:rsidP="00F875A6">
      <w:pPr>
        <w:jc w:val="both"/>
        <w:rPr>
          <w:szCs w:val="22"/>
        </w:rPr>
      </w:pPr>
    </w:p>
    <w:p w14:paraId="7EAE1A66" w14:textId="78555535" w:rsidR="003C4489" w:rsidRDefault="003C4489" w:rsidP="003C4489">
      <w:pPr>
        <w:numPr>
          <w:ilvl w:val="0"/>
          <w:numId w:val="1"/>
        </w:numPr>
        <w:jc w:val="both"/>
        <w:rPr>
          <w:szCs w:val="22"/>
        </w:rPr>
      </w:pPr>
      <w:r>
        <w:rPr>
          <w:szCs w:val="22"/>
        </w:rPr>
        <w:t>Dodavatel</w:t>
      </w:r>
      <w:r w:rsidRPr="00707F6C">
        <w:rPr>
          <w:szCs w:val="22"/>
        </w:rPr>
        <w:t xml:space="preserve"> je povinen </w:t>
      </w:r>
      <w:r>
        <w:rPr>
          <w:szCs w:val="22"/>
        </w:rPr>
        <w:t xml:space="preserve">při </w:t>
      </w:r>
      <w:r w:rsidR="002444CB">
        <w:rPr>
          <w:szCs w:val="22"/>
        </w:rPr>
        <w:t>provádění</w:t>
      </w:r>
      <w:r w:rsidRPr="00707F6C">
        <w:rPr>
          <w:szCs w:val="22"/>
        </w:rPr>
        <w:t xml:space="preserve"> plnění dle </w:t>
      </w:r>
      <w:r>
        <w:rPr>
          <w:szCs w:val="22"/>
        </w:rPr>
        <w:t>této Smlouvy</w:t>
      </w:r>
      <w:r w:rsidRPr="00707F6C">
        <w:rPr>
          <w:szCs w:val="22"/>
        </w:rPr>
        <w:t xml:space="preserve"> provést, dodat a poskytnout veškeré práce, </w:t>
      </w:r>
      <w:r>
        <w:rPr>
          <w:szCs w:val="22"/>
        </w:rPr>
        <w:t>dodávky a </w:t>
      </w:r>
      <w:r w:rsidRPr="00707F6C">
        <w:rPr>
          <w:szCs w:val="22"/>
        </w:rPr>
        <w:t>služby, kterých j</w:t>
      </w:r>
      <w:r>
        <w:rPr>
          <w:szCs w:val="22"/>
        </w:rPr>
        <w:t>sou</w:t>
      </w:r>
      <w:r w:rsidRPr="00707F6C">
        <w:rPr>
          <w:szCs w:val="22"/>
        </w:rPr>
        <w:t xml:space="preserve"> </w:t>
      </w:r>
      <w:r>
        <w:rPr>
          <w:szCs w:val="22"/>
        </w:rPr>
        <w:t>po</w:t>
      </w:r>
      <w:r w:rsidRPr="00707F6C">
        <w:rPr>
          <w:szCs w:val="22"/>
        </w:rPr>
        <w:t xml:space="preserve">třeba trvale nebo dočasně k zahájení, </w:t>
      </w:r>
      <w:r>
        <w:rPr>
          <w:szCs w:val="22"/>
        </w:rPr>
        <w:t xml:space="preserve">dodání, </w:t>
      </w:r>
      <w:r w:rsidR="0000113E">
        <w:rPr>
          <w:szCs w:val="22"/>
        </w:rPr>
        <w:t xml:space="preserve">předání, </w:t>
      </w:r>
      <w:r w:rsidRPr="00707F6C">
        <w:rPr>
          <w:szCs w:val="22"/>
        </w:rPr>
        <w:t>provádění</w:t>
      </w:r>
      <w:r w:rsidR="0000113E">
        <w:rPr>
          <w:szCs w:val="22"/>
        </w:rPr>
        <w:t xml:space="preserve"> a</w:t>
      </w:r>
      <w:r>
        <w:rPr>
          <w:szCs w:val="22"/>
        </w:rPr>
        <w:t xml:space="preserve"> </w:t>
      </w:r>
      <w:r w:rsidRPr="00707F6C">
        <w:rPr>
          <w:szCs w:val="22"/>
        </w:rPr>
        <w:t xml:space="preserve">dokončení </w:t>
      </w:r>
      <w:r>
        <w:rPr>
          <w:szCs w:val="22"/>
        </w:rPr>
        <w:t xml:space="preserve">plnění </w:t>
      </w:r>
      <w:r w:rsidRPr="00707F6C">
        <w:rPr>
          <w:szCs w:val="22"/>
        </w:rPr>
        <w:t xml:space="preserve">dle </w:t>
      </w:r>
      <w:r>
        <w:rPr>
          <w:szCs w:val="22"/>
        </w:rPr>
        <w:t>této Smlouvy.</w:t>
      </w:r>
    </w:p>
    <w:p w14:paraId="0591AEF1" w14:textId="77777777" w:rsidR="003C4489" w:rsidRPr="003C4489" w:rsidRDefault="003C4489" w:rsidP="003C4489">
      <w:pPr>
        <w:jc w:val="both"/>
        <w:rPr>
          <w:szCs w:val="22"/>
        </w:rPr>
      </w:pPr>
    </w:p>
    <w:p w14:paraId="2AD7A7AA" w14:textId="0BFC0B7E" w:rsidR="004B5842" w:rsidRPr="004B5842" w:rsidRDefault="004B5842" w:rsidP="001B5F8B">
      <w:pPr>
        <w:numPr>
          <w:ilvl w:val="0"/>
          <w:numId w:val="1"/>
        </w:numPr>
        <w:jc w:val="both"/>
        <w:rPr>
          <w:szCs w:val="22"/>
        </w:rPr>
      </w:pPr>
      <w:r>
        <w:rPr>
          <w:szCs w:val="22"/>
        </w:rPr>
        <w:t>Dodavatel</w:t>
      </w:r>
      <w:r w:rsidRPr="00BA7C6D">
        <w:rPr>
          <w:szCs w:val="22"/>
        </w:rPr>
        <w:t xml:space="preserve"> se dále zavazuje zajistit </w:t>
      </w:r>
      <w:r w:rsidR="00EE77DC">
        <w:rPr>
          <w:szCs w:val="22"/>
        </w:rPr>
        <w:t xml:space="preserve">poskytování </w:t>
      </w:r>
      <w:r w:rsidR="007F7E09">
        <w:rPr>
          <w:szCs w:val="22"/>
        </w:rPr>
        <w:t>nebo poskytovat Objednateli</w:t>
      </w:r>
      <w:r w:rsidRPr="003313AB">
        <w:rPr>
          <w:szCs w:val="22"/>
        </w:rPr>
        <w:t xml:space="preserve"> </w:t>
      </w:r>
      <w:r w:rsidRPr="003313AB">
        <w:t>záruční servis</w:t>
      </w:r>
      <w:r w:rsidR="002E6693">
        <w:t xml:space="preserve"> k</w:t>
      </w:r>
      <w:r w:rsidR="00F341D2">
        <w:t> Předmětu plnění</w:t>
      </w:r>
      <w:r w:rsidR="002E6693">
        <w:t>.</w:t>
      </w:r>
    </w:p>
    <w:p w14:paraId="5EF98D48" w14:textId="77777777" w:rsidR="004B5842" w:rsidRPr="004B5842" w:rsidRDefault="004B5842" w:rsidP="004B5842">
      <w:pPr>
        <w:ind w:left="567"/>
        <w:jc w:val="both"/>
        <w:rPr>
          <w:szCs w:val="22"/>
        </w:rPr>
      </w:pPr>
    </w:p>
    <w:p w14:paraId="4898BB08" w14:textId="2205E051" w:rsidR="00A753FF" w:rsidRDefault="0021170F" w:rsidP="001B5F8B">
      <w:pPr>
        <w:numPr>
          <w:ilvl w:val="0"/>
          <w:numId w:val="1"/>
        </w:numPr>
        <w:jc w:val="both"/>
        <w:rPr>
          <w:szCs w:val="22"/>
        </w:rPr>
      </w:pPr>
      <w:r w:rsidRPr="0021170F">
        <w:rPr>
          <w:color w:val="000000"/>
          <w:szCs w:val="22"/>
        </w:rPr>
        <w:t>Dodavatel</w:t>
      </w:r>
      <w:r w:rsidR="00A753FF" w:rsidRPr="00044FCE">
        <w:rPr>
          <w:szCs w:val="22"/>
        </w:rPr>
        <w:t xml:space="preserve"> je povinen plnit povinnosti z</w:t>
      </w:r>
      <w:r w:rsidR="002E6693">
        <w:rPr>
          <w:szCs w:val="22"/>
        </w:rPr>
        <w:t> této</w:t>
      </w:r>
      <w:r w:rsidR="002E507B">
        <w:rPr>
          <w:szCs w:val="22"/>
        </w:rPr>
        <w:t xml:space="preserve"> S</w:t>
      </w:r>
      <w:r w:rsidR="00A753FF" w:rsidRPr="00044FCE">
        <w:rPr>
          <w:szCs w:val="22"/>
        </w:rPr>
        <w:t>mlouvy na svůj náklad</w:t>
      </w:r>
      <w:r w:rsidR="002E6693">
        <w:rPr>
          <w:szCs w:val="22"/>
        </w:rPr>
        <w:t xml:space="preserve">, </w:t>
      </w:r>
      <w:r w:rsidR="00A753FF" w:rsidRPr="00044FCE">
        <w:rPr>
          <w:szCs w:val="22"/>
        </w:rPr>
        <w:t>nebezpečí</w:t>
      </w:r>
      <w:r w:rsidR="002E6693">
        <w:rPr>
          <w:szCs w:val="22"/>
        </w:rPr>
        <w:t xml:space="preserve">, </w:t>
      </w:r>
      <w:r w:rsidR="00A753FF" w:rsidRPr="00044FCE">
        <w:rPr>
          <w:szCs w:val="22"/>
        </w:rPr>
        <w:t>řádně a včas.</w:t>
      </w:r>
    </w:p>
    <w:p w14:paraId="734D0B39" w14:textId="77777777" w:rsidR="00B06494" w:rsidRPr="00405A7F" w:rsidRDefault="00B06494" w:rsidP="00405A7F">
      <w:pPr>
        <w:rPr>
          <w:szCs w:val="22"/>
        </w:rPr>
      </w:pPr>
    </w:p>
    <w:p w14:paraId="73D79C05" w14:textId="68160991" w:rsidR="007B660D" w:rsidRPr="00C7009C" w:rsidRDefault="00B06494" w:rsidP="00C7009C">
      <w:pPr>
        <w:numPr>
          <w:ilvl w:val="0"/>
          <w:numId w:val="1"/>
        </w:numPr>
        <w:jc w:val="both"/>
        <w:rPr>
          <w:szCs w:val="22"/>
        </w:rPr>
      </w:pPr>
      <w:r>
        <w:rPr>
          <w:szCs w:val="22"/>
        </w:rPr>
        <w:t xml:space="preserve">Dodavatel je povinen předložit Objednateli </w:t>
      </w:r>
      <w:r w:rsidR="00B85B07">
        <w:rPr>
          <w:szCs w:val="22"/>
        </w:rPr>
        <w:t xml:space="preserve">bez zbytečného odkladu </w:t>
      </w:r>
      <w:r>
        <w:rPr>
          <w:szCs w:val="22"/>
        </w:rPr>
        <w:t xml:space="preserve">po nabytí účinnosti </w:t>
      </w:r>
      <w:r w:rsidR="002E6693">
        <w:rPr>
          <w:szCs w:val="22"/>
        </w:rPr>
        <w:t xml:space="preserve">této </w:t>
      </w:r>
      <w:r>
        <w:rPr>
          <w:szCs w:val="22"/>
        </w:rPr>
        <w:t xml:space="preserve">Smlouvy předpokládaný harmonogram plnění </w:t>
      </w:r>
      <w:r w:rsidR="00B85B07">
        <w:rPr>
          <w:szCs w:val="22"/>
        </w:rPr>
        <w:t xml:space="preserve">této </w:t>
      </w:r>
      <w:r>
        <w:rPr>
          <w:szCs w:val="22"/>
        </w:rPr>
        <w:t xml:space="preserve">Smlouvy zohledňující </w:t>
      </w:r>
      <w:r w:rsidR="00405A7F">
        <w:rPr>
          <w:szCs w:val="22"/>
        </w:rPr>
        <w:t xml:space="preserve">etapizaci a termíny </w:t>
      </w:r>
      <w:r w:rsidR="00405A7F" w:rsidRPr="00405A7F">
        <w:rPr>
          <w:color w:val="000000" w:themeColor="text1"/>
          <w:szCs w:val="22"/>
        </w:rPr>
        <w:t xml:space="preserve">plnění </w:t>
      </w:r>
      <w:r w:rsidR="0013623F">
        <w:rPr>
          <w:color w:val="000000" w:themeColor="text1"/>
          <w:szCs w:val="22"/>
        </w:rPr>
        <w:t xml:space="preserve">této Smlouvy </w:t>
      </w:r>
      <w:r w:rsidRPr="00405A7F">
        <w:rPr>
          <w:color w:val="000000" w:themeColor="text1"/>
          <w:szCs w:val="22"/>
        </w:rPr>
        <w:t xml:space="preserve">dle </w:t>
      </w:r>
      <w:r w:rsidR="00405A7F" w:rsidRPr="00405A7F">
        <w:rPr>
          <w:color w:val="000000" w:themeColor="text1"/>
          <w:szCs w:val="22"/>
        </w:rPr>
        <w:t>čl</w:t>
      </w:r>
      <w:r w:rsidRPr="00405A7F">
        <w:rPr>
          <w:color w:val="000000" w:themeColor="text1"/>
          <w:szCs w:val="22"/>
        </w:rPr>
        <w:t>.</w:t>
      </w:r>
      <w:r w:rsidR="00405A7F" w:rsidRPr="00405A7F">
        <w:rPr>
          <w:color w:val="000000" w:themeColor="text1"/>
          <w:szCs w:val="22"/>
        </w:rPr>
        <w:t xml:space="preserve"> </w:t>
      </w:r>
      <w:r w:rsidR="00405A7F" w:rsidRPr="00405A7F">
        <w:rPr>
          <w:color w:val="000000" w:themeColor="text1"/>
          <w:szCs w:val="22"/>
        </w:rPr>
        <w:fldChar w:fldCharType="begin"/>
      </w:r>
      <w:r w:rsidR="00405A7F" w:rsidRPr="00405A7F">
        <w:rPr>
          <w:color w:val="000000" w:themeColor="text1"/>
          <w:szCs w:val="22"/>
        </w:rPr>
        <w:instrText xml:space="preserve"> REF _Ref114586132 \r \h </w:instrText>
      </w:r>
      <w:r w:rsidR="00405A7F" w:rsidRPr="00405A7F">
        <w:rPr>
          <w:color w:val="000000" w:themeColor="text1"/>
          <w:szCs w:val="22"/>
        </w:rPr>
      </w:r>
      <w:r w:rsidR="00405A7F" w:rsidRPr="00405A7F">
        <w:rPr>
          <w:color w:val="000000" w:themeColor="text1"/>
          <w:szCs w:val="22"/>
        </w:rPr>
        <w:fldChar w:fldCharType="separate"/>
      </w:r>
      <w:r w:rsidR="00F06272">
        <w:rPr>
          <w:color w:val="000000" w:themeColor="text1"/>
          <w:szCs w:val="22"/>
        </w:rPr>
        <w:t>V</w:t>
      </w:r>
      <w:r w:rsidR="00405A7F" w:rsidRPr="00405A7F">
        <w:rPr>
          <w:color w:val="000000" w:themeColor="text1"/>
          <w:szCs w:val="22"/>
        </w:rPr>
        <w:fldChar w:fldCharType="end"/>
      </w:r>
      <w:r w:rsidR="00405A7F" w:rsidRPr="00405A7F">
        <w:rPr>
          <w:color w:val="000000" w:themeColor="text1"/>
          <w:szCs w:val="22"/>
        </w:rPr>
        <w:t xml:space="preserve"> </w:t>
      </w:r>
      <w:r w:rsidRPr="00405A7F">
        <w:rPr>
          <w:color w:val="000000" w:themeColor="text1"/>
          <w:szCs w:val="22"/>
        </w:rPr>
        <w:t xml:space="preserve">Smlouvy. </w:t>
      </w:r>
      <w:r>
        <w:rPr>
          <w:szCs w:val="22"/>
        </w:rPr>
        <w:t>Objednatel je oprávněn</w:t>
      </w:r>
      <w:r w:rsidR="00D62B0C">
        <w:rPr>
          <w:szCs w:val="22"/>
        </w:rPr>
        <w:t xml:space="preserve"> předložit Dodavateli</w:t>
      </w:r>
      <w:r>
        <w:rPr>
          <w:szCs w:val="22"/>
        </w:rPr>
        <w:t xml:space="preserve"> </w:t>
      </w:r>
      <w:r w:rsidR="00D62B0C">
        <w:rPr>
          <w:szCs w:val="22"/>
        </w:rPr>
        <w:t>k</w:t>
      </w:r>
      <w:r>
        <w:rPr>
          <w:szCs w:val="22"/>
        </w:rPr>
        <w:t xml:space="preserve"> předpokládan</w:t>
      </w:r>
      <w:r w:rsidR="00D62B0C">
        <w:rPr>
          <w:szCs w:val="22"/>
        </w:rPr>
        <w:t>ému</w:t>
      </w:r>
      <w:r>
        <w:rPr>
          <w:szCs w:val="22"/>
        </w:rPr>
        <w:t xml:space="preserve"> harmonogram</w:t>
      </w:r>
      <w:r w:rsidR="00D62B0C">
        <w:rPr>
          <w:szCs w:val="22"/>
        </w:rPr>
        <w:t>u</w:t>
      </w:r>
      <w:r>
        <w:rPr>
          <w:szCs w:val="22"/>
        </w:rPr>
        <w:t xml:space="preserve"> plnění </w:t>
      </w:r>
      <w:r w:rsidR="002E6693">
        <w:rPr>
          <w:szCs w:val="22"/>
        </w:rPr>
        <w:t xml:space="preserve">této </w:t>
      </w:r>
      <w:r>
        <w:rPr>
          <w:szCs w:val="22"/>
        </w:rPr>
        <w:t xml:space="preserve">Smlouvy </w:t>
      </w:r>
      <w:r w:rsidR="00D62B0C">
        <w:rPr>
          <w:szCs w:val="22"/>
        </w:rPr>
        <w:t xml:space="preserve">své připomínky či výhrady vycházející zejména z provozních možností a potřeb Objednatele a </w:t>
      </w:r>
      <w:r w:rsidR="005545F0">
        <w:rPr>
          <w:szCs w:val="22"/>
        </w:rPr>
        <w:t xml:space="preserve">ze </w:t>
      </w:r>
      <w:r w:rsidR="00D62B0C">
        <w:rPr>
          <w:szCs w:val="22"/>
        </w:rPr>
        <w:t xml:space="preserve">skutečnosti, že </w:t>
      </w:r>
      <w:r w:rsidR="002E6693">
        <w:rPr>
          <w:szCs w:val="22"/>
        </w:rPr>
        <w:t>plnění Dodavatele dle této Smlouvy souvisí</w:t>
      </w:r>
      <w:r w:rsidR="00B85B07">
        <w:rPr>
          <w:szCs w:val="22"/>
        </w:rPr>
        <w:t xml:space="preserve"> </w:t>
      </w:r>
      <w:r w:rsidR="00405A7F">
        <w:rPr>
          <w:szCs w:val="22"/>
        </w:rPr>
        <w:t xml:space="preserve">s fungováním IS SZIF a </w:t>
      </w:r>
      <w:r w:rsidR="002E6693">
        <w:rPr>
          <w:szCs w:val="22"/>
        </w:rPr>
        <w:t xml:space="preserve">s plněním jiných dodavatelů </w:t>
      </w:r>
      <w:r w:rsidR="00D62B0C">
        <w:rPr>
          <w:szCs w:val="22"/>
        </w:rPr>
        <w:t>Objednatel</w:t>
      </w:r>
      <w:r w:rsidR="002E6693">
        <w:rPr>
          <w:szCs w:val="22"/>
        </w:rPr>
        <w:t xml:space="preserve">e, zejména provozovatelů informačních systémů </w:t>
      </w:r>
      <w:r w:rsidR="00405A7F">
        <w:rPr>
          <w:szCs w:val="22"/>
        </w:rPr>
        <w:t>užívaných Objednatelem</w:t>
      </w:r>
      <w:r w:rsidR="002E6693">
        <w:rPr>
          <w:szCs w:val="22"/>
        </w:rPr>
        <w:t>.</w:t>
      </w:r>
      <w:r w:rsidR="00405A7F">
        <w:rPr>
          <w:szCs w:val="22"/>
        </w:rPr>
        <w:t xml:space="preserve"> </w:t>
      </w:r>
      <w:r w:rsidR="00D62B0C" w:rsidRPr="00CD09EE">
        <w:t xml:space="preserve">Případné </w:t>
      </w:r>
      <w:r w:rsidR="00D62B0C">
        <w:t xml:space="preserve">připomínky či </w:t>
      </w:r>
      <w:r w:rsidR="00D62B0C" w:rsidRPr="00CD09EE">
        <w:t xml:space="preserve">výhrady Objednatele </w:t>
      </w:r>
      <w:r w:rsidR="00D62B0C">
        <w:rPr>
          <w:szCs w:val="22"/>
        </w:rPr>
        <w:t>k</w:t>
      </w:r>
      <w:r w:rsidR="00C62510">
        <w:rPr>
          <w:szCs w:val="22"/>
        </w:rPr>
        <w:t> </w:t>
      </w:r>
      <w:r w:rsidR="00D62B0C">
        <w:rPr>
          <w:szCs w:val="22"/>
        </w:rPr>
        <w:t xml:space="preserve">předpokládanému harmonogramu plnění </w:t>
      </w:r>
      <w:r w:rsidR="00405A7F">
        <w:rPr>
          <w:szCs w:val="22"/>
        </w:rPr>
        <w:t xml:space="preserve">této </w:t>
      </w:r>
      <w:r w:rsidR="00D62B0C">
        <w:rPr>
          <w:szCs w:val="22"/>
        </w:rPr>
        <w:t xml:space="preserve">Smlouvy </w:t>
      </w:r>
      <w:r w:rsidR="00D62B0C" w:rsidRPr="00CD09EE">
        <w:t>budou řešeny vzájemnou dohodou Smluvních stran</w:t>
      </w:r>
      <w:r w:rsidR="00D62B0C">
        <w:t xml:space="preserve">, tak aby byl </w:t>
      </w:r>
      <w:r w:rsidR="00EE02B4">
        <w:t xml:space="preserve">náležitě </w:t>
      </w:r>
      <w:r w:rsidR="00D62B0C">
        <w:t xml:space="preserve">zohledněn účel </w:t>
      </w:r>
      <w:r w:rsidR="00405A7F">
        <w:t xml:space="preserve">této </w:t>
      </w:r>
      <w:r w:rsidR="00D62B0C">
        <w:t xml:space="preserve">Smlouvy a povinnosti Smluvních stran dle </w:t>
      </w:r>
      <w:r w:rsidR="00405A7F">
        <w:t xml:space="preserve">této </w:t>
      </w:r>
      <w:r w:rsidR="00D62B0C">
        <w:t>Smlouvy.</w:t>
      </w:r>
      <w:r w:rsidR="00EE02B4">
        <w:t xml:space="preserve"> Objednatel bude usilovat o koordinaci a spolupráci </w:t>
      </w:r>
      <w:r w:rsidR="00405A7F">
        <w:t xml:space="preserve">Dodavatele, </w:t>
      </w:r>
      <w:r w:rsidR="005545F0">
        <w:t>Objednatele</w:t>
      </w:r>
      <w:r w:rsidR="00405A7F">
        <w:t xml:space="preserve"> a jiných dodavatelů Objednatele,</w:t>
      </w:r>
      <w:r w:rsidR="00EE02B4">
        <w:t xml:space="preserve"> přičemž Dodavatel se zavazuje Objednateli v maximální možné míře vyhovět.</w:t>
      </w:r>
      <w:bookmarkStart w:id="190" w:name="_Toc383117513"/>
    </w:p>
    <w:p w14:paraId="2DD6DC61" w14:textId="5AA86982" w:rsidR="00405A7F" w:rsidRPr="002941B5" w:rsidRDefault="00405A7F" w:rsidP="00405A7F">
      <w:pPr>
        <w:pStyle w:val="Nadpis1"/>
      </w:pPr>
      <w:bookmarkStart w:id="191" w:name="_Ref114586132"/>
      <w:bookmarkStart w:id="192" w:name="_Toc163729885"/>
      <w:bookmarkStart w:id="193" w:name="_Ref177242811"/>
      <w:bookmarkStart w:id="194" w:name="_Ref177537775"/>
      <w:bookmarkStart w:id="195" w:name="_Toc177717646"/>
      <w:bookmarkStart w:id="196" w:name="_Toc185618489"/>
      <w:r w:rsidRPr="002941B5">
        <w:lastRenderedPageBreak/>
        <w:t xml:space="preserve">ETAPIZACE </w:t>
      </w:r>
      <w:bookmarkEnd w:id="191"/>
      <w:bookmarkEnd w:id="192"/>
      <w:r w:rsidRPr="002941B5">
        <w:t>PLNĚNÍ</w:t>
      </w:r>
      <w:bookmarkEnd w:id="193"/>
      <w:r w:rsidR="0013623F" w:rsidRPr="002941B5">
        <w:t xml:space="preserve"> SMLOUVY</w:t>
      </w:r>
      <w:bookmarkEnd w:id="194"/>
      <w:bookmarkEnd w:id="195"/>
      <w:bookmarkEnd w:id="196"/>
    </w:p>
    <w:p w14:paraId="26D1469D" w14:textId="29BCEBEC" w:rsidR="00405A7F" w:rsidRPr="002A33E9" w:rsidRDefault="00343C98" w:rsidP="00405A7F">
      <w:pPr>
        <w:numPr>
          <w:ilvl w:val="0"/>
          <w:numId w:val="1"/>
        </w:numPr>
        <w:jc w:val="both"/>
        <w:rPr>
          <w:szCs w:val="22"/>
        </w:rPr>
      </w:pPr>
      <w:r>
        <w:rPr>
          <w:szCs w:val="22"/>
        </w:rPr>
        <w:t>P</w:t>
      </w:r>
      <w:r w:rsidR="002A33E9">
        <w:rPr>
          <w:szCs w:val="22"/>
        </w:rPr>
        <w:t>lnění této Smlouvy bude prováděn</w:t>
      </w:r>
      <w:r>
        <w:rPr>
          <w:szCs w:val="22"/>
        </w:rPr>
        <w:t>o</w:t>
      </w:r>
      <w:r w:rsidR="00405A7F" w:rsidRPr="002A33E9">
        <w:rPr>
          <w:szCs w:val="22"/>
        </w:rPr>
        <w:t xml:space="preserve"> postupně v rámci jednotlivých etap, které na sebe svým průběhem vzájemně navazují nebo probíhají souběžně vedle sebe, přičemž podrobnosti jsou k tomuto stanoveny v dalších ustanoveních tohoto článku této Smlouvy, a kterými jsou:</w:t>
      </w:r>
    </w:p>
    <w:p w14:paraId="458EB28D" w14:textId="0363C16D" w:rsidR="00405A7F" w:rsidRPr="002A33E9" w:rsidRDefault="00405A7F" w:rsidP="00405A7F">
      <w:pPr>
        <w:numPr>
          <w:ilvl w:val="1"/>
          <w:numId w:val="1"/>
        </w:numPr>
        <w:ind w:left="1276" w:hanging="709"/>
        <w:jc w:val="both"/>
        <w:rPr>
          <w:szCs w:val="22"/>
        </w:rPr>
      </w:pPr>
      <w:bookmarkStart w:id="197" w:name="_Ref158279434"/>
      <w:r w:rsidRPr="002A33E9">
        <w:rPr>
          <w:szCs w:val="22"/>
        </w:rPr>
        <w:t xml:space="preserve">Etapa č. 1 – </w:t>
      </w:r>
      <w:r w:rsidR="002444CB" w:rsidRPr="002A33E9">
        <w:rPr>
          <w:szCs w:val="22"/>
        </w:rPr>
        <w:t xml:space="preserve">Dodání </w:t>
      </w:r>
      <w:r w:rsidR="003048F8">
        <w:t>Nové i</w:t>
      </w:r>
      <w:r w:rsidR="003048F8" w:rsidRPr="00D91088">
        <w:t>nfrastruktur</w:t>
      </w:r>
      <w:r w:rsidR="003048F8">
        <w:t>y</w:t>
      </w:r>
      <w:r w:rsidRPr="002A33E9">
        <w:rPr>
          <w:szCs w:val="22"/>
        </w:rPr>
        <w:t>;</w:t>
      </w:r>
      <w:bookmarkEnd w:id="197"/>
    </w:p>
    <w:p w14:paraId="0E64A9EF" w14:textId="5B10BC45" w:rsidR="00405A7F" w:rsidRPr="002A33E9" w:rsidRDefault="00405A7F" w:rsidP="00405A7F">
      <w:pPr>
        <w:numPr>
          <w:ilvl w:val="1"/>
          <w:numId w:val="1"/>
        </w:numPr>
        <w:ind w:left="1276" w:hanging="709"/>
        <w:jc w:val="both"/>
        <w:rPr>
          <w:szCs w:val="22"/>
        </w:rPr>
      </w:pPr>
      <w:r w:rsidRPr="002A33E9">
        <w:rPr>
          <w:szCs w:val="22"/>
        </w:rPr>
        <w:t xml:space="preserve">Etapa č. 2 – </w:t>
      </w:r>
      <w:r w:rsidR="002444CB" w:rsidRPr="002A33E9">
        <w:rPr>
          <w:szCs w:val="22"/>
        </w:rPr>
        <w:t>Předimplementační analýza</w:t>
      </w:r>
      <w:r w:rsidRPr="002A33E9">
        <w:rPr>
          <w:szCs w:val="22"/>
        </w:rPr>
        <w:t>;</w:t>
      </w:r>
    </w:p>
    <w:p w14:paraId="46D80014" w14:textId="56E8AA16" w:rsidR="00405A7F" w:rsidRPr="002A33E9" w:rsidRDefault="00405A7F" w:rsidP="00405A7F">
      <w:pPr>
        <w:numPr>
          <w:ilvl w:val="1"/>
          <w:numId w:val="1"/>
        </w:numPr>
        <w:ind w:left="1276" w:hanging="709"/>
        <w:jc w:val="both"/>
        <w:rPr>
          <w:szCs w:val="22"/>
        </w:rPr>
      </w:pPr>
      <w:r w:rsidRPr="002A33E9">
        <w:rPr>
          <w:szCs w:val="22"/>
        </w:rPr>
        <w:t xml:space="preserve">Etapa č. 3 – </w:t>
      </w:r>
      <w:r w:rsidR="002444CB" w:rsidRPr="002A33E9">
        <w:rPr>
          <w:szCs w:val="22"/>
        </w:rPr>
        <w:t>Implementace a konfigurace</w:t>
      </w:r>
      <w:r w:rsidRPr="002A33E9">
        <w:rPr>
          <w:szCs w:val="22"/>
        </w:rPr>
        <w:t>;</w:t>
      </w:r>
    </w:p>
    <w:p w14:paraId="6787D954" w14:textId="6CDB0938" w:rsidR="00405A7F" w:rsidRPr="002A33E9" w:rsidRDefault="00405A7F" w:rsidP="00405A7F">
      <w:pPr>
        <w:numPr>
          <w:ilvl w:val="1"/>
          <w:numId w:val="1"/>
        </w:numPr>
        <w:ind w:left="1276" w:hanging="709"/>
        <w:jc w:val="both"/>
        <w:rPr>
          <w:szCs w:val="22"/>
        </w:rPr>
      </w:pPr>
      <w:r w:rsidRPr="002A33E9">
        <w:rPr>
          <w:szCs w:val="22"/>
        </w:rPr>
        <w:t xml:space="preserve">Etapa č. 4 – </w:t>
      </w:r>
      <w:r w:rsidR="002444CB" w:rsidRPr="002A33E9">
        <w:rPr>
          <w:szCs w:val="22"/>
        </w:rPr>
        <w:t>Migrace</w:t>
      </w:r>
      <w:r w:rsidR="00CE5312" w:rsidRPr="002A33E9">
        <w:rPr>
          <w:szCs w:val="22"/>
        </w:rPr>
        <w:t xml:space="preserve"> a Pilotní provoz</w:t>
      </w:r>
      <w:r w:rsidRPr="002A33E9">
        <w:rPr>
          <w:szCs w:val="22"/>
        </w:rPr>
        <w:t>;</w:t>
      </w:r>
    </w:p>
    <w:p w14:paraId="37BF2FBF" w14:textId="0A3458C4" w:rsidR="00405A7F" w:rsidRPr="002A33E9" w:rsidRDefault="00405A7F" w:rsidP="00405A7F">
      <w:pPr>
        <w:numPr>
          <w:ilvl w:val="1"/>
          <w:numId w:val="1"/>
        </w:numPr>
        <w:ind w:left="1276" w:hanging="709"/>
        <w:jc w:val="both"/>
        <w:rPr>
          <w:szCs w:val="22"/>
        </w:rPr>
      </w:pPr>
      <w:r w:rsidRPr="002A33E9">
        <w:rPr>
          <w:szCs w:val="22"/>
        </w:rPr>
        <w:t xml:space="preserve">Etapa č. </w:t>
      </w:r>
      <w:r w:rsidR="00542B58">
        <w:rPr>
          <w:szCs w:val="22"/>
        </w:rPr>
        <w:t>5</w:t>
      </w:r>
      <w:r w:rsidRPr="002A33E9">
        <w:rPr>
          <w:szCs w:val="22"/>
        </w:rPr>
        <w:t xml:space="preserve"> – </w:t>
      </w:r>
      <w:r w:rsidR="002444CB" w:rsidRPr="002A33E9">
        <w:rPr>
          <w:szCs w:val="22"/>
        </w:rPr>
        <w:t>Produkční</w:t>
      </w:r>
      <w:r w:rsidRPr="002A33E9">
        <w:rPr>
          <w:szCs w:val="22"/>
        </w:rPr>
        <w:t xml:space="preserve"> provoz.</w:t>
      </w:r>
    </w:p>
    <w:p w14:paraId="3C9781BC" w14:textId="77777777" w:rsidR="00405A7F" w:rsidRPr="002A33E9" w:rsidRDefault="00405A7F" w:rsidP="00405A7F">
      <w:pPr>
        <w:ind w:left="1134"/>
        <w:jc w:val="both"/>
        <w:rPr>
          <w:szCs w:val="22"/>
        </w:rPr>
      </w:pPr>
    </w:p>
    <w:p w14:paraId="1B58F0DA" w14:textId="4FB389C3" w:rsidR="00405A7F" w:rsidRPr="002A33E9" w:rsidRDefault="00DE0FD0" w:rsidP="00405A7F">
      <w:pPr>
        <w:numPr>
          <w:ilvl w:val="0"/>
          <w:numId w:val="1"/>
        </w:numPr>
        <w:jc w:val="both"/>
        <w:rPr>
          <w:szCs w:val="22"/>
        </w:rPr>
      </w:pPr>
      <w:r>
        <w:rPr>
          <w:szCs w:val="22"/>
        </w:rPr>
        <w:t>Provádění</w:t>
      </w:r>
      <w:r w:rsidR="00343C98">
        <w:rPr>
          <w:szCs w:val="22"/>
        </w:rPr>
        <w:t xml:space="preserve"> </w:t>
      </w:r>
      <w:r>
        <w:rPr>
          <w:szCs w:val="22"/>
        </w:rPr>
        <w:t xml:space="preserve">plnění </w:t>
      </w:r>
      <w:r w:rsidR="002A33E9">
        <w:rPr>
          <w:szCs w:val="22"/>
        </w:rPr>
        <w:t>této Smlouvy</w:t>
      </w:r>
      <w:r w:rsidR="00405A7F" w:rsidRPr="002A33E9">
        <w:rPr>
          <w:szCs w:val="22"/>
        </w:rPr>
        <w:t xml:space="preserve"> bude zahájeno dnem nabytí účinnosti této Smlouvy. Den nabytí účinnosti této Smlouvy je dále v této Smlouvě označován jako den „</w:t>
      </w:r>
      <w:r w:rsidR="00405A7F" w:rsidRPr="002A33E9">
        <w:rPr>
          <w:b/>
          <w:bCs/>
          <w:i/>
          <w:iCs/>
          <w:szCs w:val="22"/>
        </w:rPr>
        <w:t>D1</w:t>
      </w:r>
      <w:r w:rsidR="00405A7F" w:rsidRPr="002A33E9">
        <w:rPr>
          <w:szCs w:val="22"/>
        </w:rPr>
        <w:t>“.</w:t>
      </w:r>
    </w:p>
    <w:p w14:paraId="3E1C8FB8" w14:textId="77777777" w:rsidR="00405A7F" w:rsidRPr="00405A7F" w:rsidRDefault="00405A7F" w:rsidP="00405A7F">
      <w:pPr>
        <w:jc w:val="both"/>
        <w:rPr>
          <w:szCs w:val="22"/>
          <w:highlight w:val="yellow"/>
        </w:rPr>
      </w:pPr>
    </w:p>
    <w:p w14:paraId="68C26C58" w14:textId="4017D2A1" w:rsidR="00405A7F" w:rsidRPr="002A33E9" w:rsidRDefault="00405A7F" w:rsidP="00405A7F">
      <w:pPr>
        <w:numPr>
          <w:ilvl w:val="0"/>
          <w:numId w:val="1"/>
        </w:numPr>
        <w:jc w:val="both"/>
        <w:rPr>
          <w:b/>
          <w:bCs/>
          <w:szCs w:val="22"/>
        </w:rPr>
      </w:pPr>
      <w:bookmarkStart w:id="198" w:name="_Ref158671874"/>
      <w:r w:rsidRPr="002A33E9">
        <w:rPr>
          <w:b/>
          <w:bCs/>
          <w:szCs w:val="22"/>
        </w:rPr>
        <w:t xml:space="preserve">Pro Etapu č. 1 – </w:t>
      </w:r>
      <w:r w:rsidR="002A33E9" w:rsidRPr="002A33E9">
        <w:rPr>
          <w:b/>
          <w:bCs/>
          <w:szCs w:val="22"/>
        </w:rPr>
        <w:t xml:space="preserve">Dodání </w:t>
      </w:r>
      <w:r w:rsidR="003048F8" w:rsidRPr="003048F8">
        <w:rPr>
          <w:b/>
          <w:bCs/>
          <w:szCs w:val="22"/>
        </w:rPr>
        <w:t>Nové infrastruktury</w:t>
      </w:r>
      <w:r w:rsidR="002A33E9" w:rsidRPr="002A33E9">
        <w:rPr>
          <w:b/>
          <w:bCs/>
          <w:szCs w:val="22"/>
        </w:rPr>
        <w:t xml:space="preserve"> </w:t>
      </w:r>
      <w:r w:rsidRPr="002A33E9">
        <w:rPr>
          <w:b/>
          <w:bCs/>
          <w:szCs w:val="22"/>
        </w:rPr>
        <w:t>platí následující:</w:t>
      </w:r>
      <w:bookmarkEnd w:id="198"/>
    </w:p>
    <w:p w14:paraId="05C35865" w14:textId="691FA413" w:rsidR="00405A7F" w:rsidRPr="002A33E9" w:rsidRDefault="00405A7F" w:rsidP="00405A7F">
      <w:pPr>
        <w:numPr>
          <w:ilvl w:val="1"/>
          <w:numId w:val="1"/>
        </w:numPr>
        <w:ind w:left="1276" w:hanging="709"/>
        <w:jc w:val="both"/>
        <w:rPr>
          <w:szCs w:val="22"/>
        </w:rPr>
      </w:pPr>
      <w:r w:rsidRPr="002A33E9">
        <w:rPr>
          <w:szCs w:val="22"/>
        </w:rPr>
        <w:t>Tato etapa je zahájena</w:t>
      </w:r>
      <w:r w:rsidR="002A33E9">
        <w:rPr>
          <w:szCs w:val="22"/>
        </w:rPr>
        <w:t xml:space="preserve"> </w:t>
      </w:r>
      <w:r w:rsidRPr="002A33E9">
        <w:rPr>
          <w:szCs w:val="22"/>
        </w:rPr>
        <w:t>dnem nabytí účinnosti této Smlouvy, tzn. dnem</w:t>
      </w:r>
      <w:r w:rsidRPr="002A33E9">
        <w:rPr>
          <w:b/>
          <w:bCs/>
          <w:szCs w:val="22"/>
        </w:rPr>
        <w:t xml:space="preserve"> D1</w:t>
      </w:r>
      <w:r w:rsidR="002A33E9">
        <w:rPr>
          <w:szCs w:val="22"/>
        </w:rPr>
        <w:t>,</w:t>
      </w:r>
      <w:r w:rsidR="002A33E9" w:rsidRPr="002A33E9">
        <w:rPr>
          <w:szCs w:val="22"/>
        </w:rPr>
        <w:t xml:space="preserve"> </w:t>
      </w:r>
      <w:r w:rsidRPr="002A33E9">
        <w:rPr>
          <w:szCs w:val="22"/>
        </w:rPr>
        <w:t xml:space="preserve">a musí být dokončena nejpozději v termínu </w:t>
      </w:r>
      <w:r w:rsidR="002A33E9">
        <w:rPr>
          <w:szCs w:val="22"/>
        </w:rPr>
        <w:t xml:space="preserve">pro dokončení </w:t>
      </w:r>
      <w:bookmarkStart w:id="199" w:name="_Hlk177127429"/>
      <w:r w:rsidR="002A33E9">
        <w:rPr>
          <w:szCs w:val="22"/>
        </w:rPr>
        <w:t>Etapy č. 3 Implementace a konfigurace</w:t>
      </w:r>
      <w:bookmarkEnd w:id="199"/>
      <w:r w:rsidR="002A33E9">
        <w:rPr>
          <w:szCs w:val="22"/>
        </w:rPr>
        <w:t xml:space="preserve"> </w:t>
      </w:r>
      <w:r w:rsidR="002A33E9" w:rsidRPr="002A33E9">
        <w:rPr>
          <w:szCs w:val="22"/>
        </w:rPr>
        <w:t>stanoveném v odst.</w:t>
      </w:r>
      <w:r w:rsidR="002A33E9">
        <w:rPr>
          <w:b/>
          <w:bCs/>
          <w:szCs w:val="22"/>
        </w:rPr>
        <w:t xml:space="preserve"> </w:t>
      </w:r>
      <w:r w:rsidR="00F8400D" w:rsidRPr="00F8400D">
        <w:rPr>
          <w:color w:val="FF0000"/>
          <w:szCs w:val="22"/>
        </w:rPr>
        <w:fldChar w:fldCharType="begin"/>
      </w:r>
      <w:r w:rsidR="00F8400D" w:rsidRPr="00F8400D">
        <w:rPr>
          <w:szCs w:val="22"/>
        </w:rPr>
        <w:instrText xml:space="preserve"> REF _Ref114737725 \r \h </w:instrText>
      </w:r>
      <w:r w:rsidR="00F8400D" w:rsidRPr="00F8400D">
        <w:rPr>
          <w:color w:val="FF0000"/>
          <w:szCs w:val="22"/>
        </w:rPr>
        <w:instrText xml:space="preserve"> \* MERGEFORMAT </w:instrText>
      </w:r>
      <w:r w:rsidR="00F8400D" w:rsidRPr="00F8400D">
        <w:rPr>
          <w:color w:val="FF0000"/>
          <w:szCs w:val="22"/>
        </w:rPr>
      </w:r>
      <w:r w:rsidR="00F8400D" w:rsidRPr="00F8400D">
        <w:rPr>
          <w:color w:val="FF0000"/>
          <w:szCs w:val="22"/>
        </w:rPr>
        <w:fldChar w:fldCharType="separate"/>
      </w:r>
      <w:r w:rsidR="0046236C">
        <w:rPr>
          <w:szCs w:val="22"/>
        </w:rPr>
        <w:t>25</w:t>
      </w:r>
      <w:r w:rsidR="00F8400D" w:rsidRPr="00F8400D">
        <w:rPr>
          <w:color w:val="FF0000"/>
          <w:szCs w:val="22"/>
        </w:rPr>
        <w:fldChar w:fldCharType="end"/>
      </w:r>
      <w:r w:rsidR="002A33E9" w:rsidRPr="00F8400D">
        <w:rPr>
          <w:b/>
          <w:bCs/>
          <w:color w:val="FF0000"/>
          <w:szCs w:val="22"/>
        </w:rPr>
        <w:t xml:space="preserve"> </w:t>
      </w:r>
      <w:r w:rsidR="002A33E9" w:rsidRPr="002A33E9">
        <w:rPr>
          <w:szCs w:val="22"/>
        </w:rPr>
        <w:t>Smlouvy.</w:t>
      </w:r>
      <w:r w:rsidR="002A33E9">
        <w:rPr>
          <w:szCs w:val="22"/>
        </w:rPr>
        <w:t xml:space="preserve"> Tato etapa je zahájena ve stejném dni jako </w:t>
      </w:r>
      <w:r w:rsidR="002A33E9" w:rsidRPr="002A33E9">
        <w:rPr>
          <w:szCs w:val="22"/>
        </w:rPr>
        <w:t>Etapa č. 2 – Předimplementační analýza</w:t>
      </w:r>
      <w:r w:rsidR="002A33E9">
        <w:rPr>
          <w:szCs w:val="22"/>
        </w:rPr>
        <w:t>.</w:t>
      </w:r>
    </w:p>
    <w:p w14:paraId="56014E65" w14:textId="08C9DA39" w:rsidR="006D34E6" w:rsidRDefault="002A33E9" w:rsidP="006D34E6">
      <w:pPr>
        <w:numPr>
          <w:ilvl w:val="1"/>
          <w:numId w:val="1"/>
        </w:numPr>
        <w:ind w:left="1276" w:hanging="709"/>
        <w:jc w:val="both"/>
        <w:rPr>
          <w:szCs w:val="22"/>
        </w:rPr>
      </w:pPr>
      <w:r w:rsidRPr="006D34E6">
        <w:rPr>
          <w:szCs w:val="22"/>
        </w:rPr>
        <w:t>Dodavatel</w:t>
      </w:r>
      <w:r w:rsidR="00405A7F" w:rsidRPr="006D34E6">
        <w:rPr>
          <w:szCs w:val="22"/>
        </w:rPr>
        <w:t xml:space="preserve"> je v rámci této etapy povinen</w:t>
      </w:r>
      <w:r w:rsidR="00405A7F" w:rsidRPr="006D34E6">
        <w:rPr>
          <w:rFonts w:asciiTheme="minorHAnsi" w:hAnsiTheme="minorHAnsi" w:cstheme="minorHAnsi"/>
        </w:rPr>
        <w:t xml:space="preserve"> </w:t>
      </w:r>
      <w:r w:rsidR="00AC2B40">
        <w:rPr>
          <w:rFonts w:asciiTheme="minorHAnsi" w:hAnsiTheme="minorHAnsi" w:cstheme="minorHAnsi"/>
        </w:rPr>
        <w:t>dod</w:t>
      </w:r>
      <w:r w:rsidR="007430C8">
        <w:rPr>
          <w:rFonts w:asciiTheme="minorHAnsi" w:hAnsiTheme="minorHAnsi" w:cstheme="minorHAnsi"/>
        </w:rPr>
        <w:t xml:space="preserve">at </w:t>
      </w:r>
      <w:del w:id="200" w:author="Word Document Comparison" w:date="2024-12-20T20:22:00Z" w16du:dateUtc="2024-12-20T19:22:00Z">
        <w:r w:rsidR="007430C8">
          <w:rPr>
            <w:rFonts w:asciiTheme="minorHAnsi" w:hAnsiTheme="minorHAnsi" w:cstheme="minorHAnsi"/>
          </w:rPr>
          <w:delText xml:space="preserve">a odevzdat </w:delText>
        </w:r>
      </w:del>
      <w:r w:rsidR="003048F8">
        <w:t>Novou i</w:t>
      </w:r>
      <w:r w:rsidR="003048F8" w:rsidRPr="00D91088">
        <w:t>nfrastruktur</w:t>
      </w:r>
      <w:r w:rsidR="003048F8">
        <w:t>u</w:t>
      </w:r>
      <w:r w:rsidRPr="006D34E6">
        <w:rPr>
          <w:rFonts w:asciiTheme="minorHAnsi" w:hAnsiTheme="minorHAnsi" w:cstheme="minorHAnsi"/>
        </w:rPr>
        <w:t xml:space="preserve"> </w:t>
      </w:r>
      <w:r w:rsidR="00AC2B40">
        <w:rPr>
          <w:rFonts w:asciiTheme="minorHAnsi" w:hAnsiTheme="minorHAnsi" w:cstheme="minorHAnsi"/>
        </w:rPr>
        <w:t xml:space="preserve">Objednateli </w:t>
      </w:r>
      <w:r w:rsidR="007430C8">
        <w:rPr>
          <w:rFonts w:asciiTheme="minorHAnsi" w:hAnsiTheme="minorHAnsi" w:cstheme="minorHAnsi"/>
        </w:rPr>
        <w:t>v</w:t>
      </w:r>
      <w:r w:rsidR="00DE0FD0" w:rsidRPr="006D34E6">
        <w:rPr>
          <w:szCs w:val="22"/>
        </w:rPr>
        <w:t xml:space="preserve"> míst</w:t>
      </w:r>
      <w:r w:rsidR="007430C8">
        <w:rPr>
          <w:szCs w:val="22"/>
        </w:rPr>
        <w:t>ě</w:t>
      </w:r>
      <w:r w:rsidR="00DE0FD0" w:rsidRPr="006D34E6">
        <w:rPr>
          <w:szCs w:val="22"/>
        </w:rPr>
        <w:t xml:space="preserve"> plnění dle odst. </w:t>
      </w:r>
      <w:r w:rsidR="00015C6A">
        <w:fldChar w:fldCharType="begin"/>
      </w:r>
      <w:r w:rsidR="00015C6A">
        <w:rPr>
          <w:szCs w:val="22"/>
        </w:rPr>
        <w:instrText xml:space="preserve"> REF _Ref177245812 \r \h </w:instrText>
      </w:r>
      <w:r w:rsidR="00015C6A">
        <w:fldChar w:fldCharType="separate"/>
      </w:r>
      <w:ins w:id="201" w:author="Word Document Comparison" w:date="2024-12-20T20:22:00Z" w16du:dateUtc="2024-12-20T19:22:00Z">
        <w:r w:rsidR="003560CA">
          <w:rPr>
            <w:szCs w:val="22"/>
          </w:rPr>
          <w:t>84</w:t>
        </w:r>
      </w:ins>
      <w:del w:id="202" w:author="Word Document Comparison" w:date="2024-12-20T20:22:00Z" w16du:dateUtc="2024-12-20T19:22:00Z">
        <w:r w:rsidR="0046236C">
          <w:rPr>
            <w:szCs w:val="22"/>
          </w:rPr>
          <w:delText>73</w:delText>
        </w:r>
      </w:del>
      <w:r w:rsidR="00015C6A">
        <w:fldChar w:fldCharType="end"/>
      </w:r>
      <w:r w:rsidR="00DE0FD0" w:rsidRPr="006D34E6">
        <w:rPr>
          <w:szCs w:val="22"/>
        </w:rPr>
        <w:t xml:space="preserve"> Smlouvy</w:t>
      </w:r>
      <w:r w:rsidR="00F8400D">
        <w:rPr>
          <w:szCs w:val="22"/>
        </w:rPr>
        <w:t xml:space="preserve">. </w:t>
      </w:r>
      <w:r w:rsidR="007430C8">
        <w:rPr>
          <w:szCs w:val="22"/>
        </w:rPr>
        <w:t xml:space="preserve">Dodavatel </w:t>
      </w:r>
      <w:r w:rsidR="00F8400D">
        <w:rPr>
          <w:szCs w:val="22"/>
        </w:rPr>
        <w:t xml:space="preserve">je zejména </w:t>
      </w:r>
      <w:r w:rsidR="007430C8">
        <w:rPr>
          <w:szCs w:val="22"/>
        </w:rPr>
        <w:t>povinen</w:t>
      </w:r>
      <w:r w:rsidR="00DE0FD0" w:rsidRPr="006D34E6">
        <w:rPr>
          <w:szCs w:val="22"/>
        </w:rPr>
        <w:t xml:space="preserve"> provést či poskytnout plnění dle odst.</w:t>
      </w:r>
      <w:r w:rsidR="006D34E6" w:rsidRPr="006D34E6">
        <w:rPr>
          <w:szCs w:val="22"/>
        </w:rPr>
        <w:t xml:space="preserve"> </w:t>
      </w:r>
      <w:r w:rsidR="006D34E6" w:rsidRPr="006D34E6">
        <w:rPr>
          <w:szCs w:val="22"/>
        </w:rPr>
        <w:fldChar w:fldCharType="begin"/>
      </w:r>
      <w:r w:rsidR="006D34E6" w:rsidRPr="006D34E6">
        <w:rPr>
          <w:szCs w:val="22"/>
        </w:rPr>
        <w:instrText xml:space="preserve"> REF _Ref177127011 \r \h </w:instrText>
      </w:r>
      <w:r w:rsidR="006D34E6">
        <w:rPr>
          <w:szCs w:val="22"/>
        </w:rPr>
        <w:instrText xml:space="preserve"> \* MERGEFORMAT </w:instrText>
      </w:r>
      <w:r w:rsidR="006D34E6" w:rsidRPr="006D34E6">
        <w:rPr>
          <w:szCs w:val="22"/>
        </w:rPr>
      </w:r>
      <w:r w:rsidR="006D34E6" w:rsidRPr="006D34E6">
        <w:rPr>
          <w:szCs w:val="22"/>
        </w:rPr>
        <w:fldChar w:fldCharType="separate"/>
      </w:r>
      <w:r w:rsidR="0046236C">
        <w:rPr>
          <w:szCs w:val="22"/>
        </w:rPr>
        <w:t>13.1</w:t>
      </w:r>
      <w:r w:rsidR="006D34E6" w:rsidRPr="006D34E6">
        <w:rPr>
          <w:szCs w:val="22"/>
        </w:rPr>
        <w:fldChar w:fldCharType="end"/>
      </w:r>
      <w:r w:rsidR="006D34E6" w:rsidRPr="006D34E6">
        <w:rPr>
          <w:szCs w:val="22"/>
        </w:rPr>
        <w:t xml:space="preserve"> až </w:t>
      </w:r>
      <w:r w:rsidR="0000113E">
        <w:rPr>
          <w:szCs w:val="22"/>
        </w:rPr>
        <w:fldChar w:fldCharType="begin"/>
      </w:r>
      <w:r w:rsidR="0000113E">
        <w:rPr>
          <w:szCs w:val="22"/>
        </w:rPr>
        <w:instrText xml:space="preserve"> REF _Ref177532853 \r \h </w:instrText>
      </w:r>
      <w:r w:rsidR="0000113E">
        <w:rPr>
          <w:szCs w:val="22"/>
        </w:rPr>
      </w:r>
      <w:r w:rsidR="0000113E">
        <w:rPr>
          <w:szCs w:val="22"/>
        </w:rPr>
        <w:fldChar w:fldCharType="separate"/>
      </w:r>
      <w:r w:rsidR="0046236C">
        <w:rPr>
          <w:szCs w:val="22"/>
        </w:rPr>
        <w:t>13.3</w:t>
      </w:r>
      <w:r w:rsidR="0000113E">
        <w:rPr>
          <w:szCs w:val="22"/>
        </w:rPr>
        <w:fldChar w:fldCharType="end"/>
      </w:r>
      <w:r w:rsidR="006D34E6" w:rsidRPr="006D34E6">
        <w:rPr>
          <w:szCs w:val="22"/>
        </w:rPr>
        <w:t xml:space="preserve"> Smlouvy.</w:t>
      </w:r>
    </w:p>
    <w:p w14:paraId="49781A73" w14:textId="77777777" w:rsidR="006D34E6" w:rsidRDefault="00405A7F" w:rsidP="006D34E6">
      <w:pPr>
        <w:numPr>
          <w:ilvl w:val="1"/>
          <w:numId w:val="1"/>
        </w:numPr>
        <w:ind w:left="1276" w:hanging="709"/>
        <w:jc w:val="both"/>
        <w:rPr>
          <w:szCs w:val="22"/>
        </w:rPr>
      </w:pPr>
      <w:r w:rsidRPr="006D34E6">
        <w:rPr>
          <w:szCs w:val="22"/>
        </w:rPr>
        <w:t xml:space="preserve">Bližší </w:t>
      </w:r>
      <w:r w:rsidR="006D34E6" w:rsidRPr="006D34E6">
        <w:rPr>
          <w:szCs w:val="22"/>
        </w:rPr>
        <w:t>požadavky a podmínky jsou stanoveny v Technické specifikaci.</w:t>
      </w:r>
      <w:bookmarkStart w:id="203" w:name="_Ref153780872"/>
    </w:p>
    <w:p w14:paraId="5B073934" w14:textId="16934C95" w:rsidR="00405A7F" w:rsidRPr="006D34E6" w:rsidRDefault="00405A7F" w:rsidP="006D34E6">
      <w:pPr>
        <w:numPr>
          <w:ilvl w:val="1"/>
          <w:numId w:val="1"/>
        </w:numPr>
        <w:ind w:left="1276" w:hanging="709"/>
        <w:jc w:val="both"/>
        <w:rPr>
          <w:szCs w:val="22"/>
        </w:rPr>
      </w:pPr>
      <w:bookmarkStart w:id="204" w:name="_Ref177132836"/>
      <w:r w:rsidRPr="006D34E6">
        <w:rPr>
          <w:szCs w:val="22"/>
        </w:rPr>
        <w:t>Předání</w:t>
      </w:r>
      <w:r w:rsidR="006D34E6" w:rsidRPr="006D34E6">
        <w:rPr>
          <w:szCs w:val="22"/>
        </w:rPr>
        <w:t xml:space="preserve"> a </w:t>
      </w:r>
      <w:r w:rsidRPr="006D34E6">
        <w:rPr>
          <w:szCs w:val="22"/>
        </w:rPr>
        <w:t>akceptace</w:t>
      </w:r>
      <w:r w:rsidR="006D34E6" w:rsidRPr="006D34E6">
        <w:rPr>
          <w:szCs w:val="22"/>
        </w:rPr>
        <w:t xml:space="preserve"> </w:t>
      </w:r>
      <w:r w:rsidRPr="006D34E6">
        <w:rPr>
          <w:szCs w:val="22"/>
        </w:rPr>
        <w:t xml:space="preserve">výsledku plnění </w:t>
      </w:r>
      <w:r w:rsidR="006D34E6" w:rsidRPr="006D34E6">
        <w:rPr>
          <w:szCs w:val="22"/>
        </w:rPr>
        <w:t>provedeného</w:t>
      </w:r>
      <w:r w:rsidRPr="006D34E6">
        <w:rPr>
          <w:szCs w:val="22"/>
        </w:rPr>
        <w:t xml:space="preserve"> </w:t>
      </w:r>
      <w:r w:rsidR="006D34E6" w:rsidRPr="006D34E6">
        <w:rPr>
          <w:szCs w:val="22"/>
        </w:rPr>
        <w:t>Dodavatelem</w:t>
      </w:r>
      <w:r w:rsidRPr="006D34E6">
        <w:rPr>
          <w:szCs w:val="22"/>
        </w:rPr>
        <w:t xml:space="preserve"> v rámci této etapy bud</w:t>
      </w:r>
      <w:r w:rsidR="006D34E6" w:rsidRPr="006D34E6">
        <w:rPr>
          <w:szCs w:val="22"/>
        </w:rPr>
        <w:t>ou</w:t>
      </w:r>
      <w:r w:rsidRPr="006D34E6">
        <w:rPr>
          <w:szCs w:val="22"/>
        </w:rPr>
        <w:t xml:space="preserve"> proveden</w:t>
      </w:r>
      <w:r w:rsidR="006D34E6" w:rsidRPr="006D34E6">
        <w:rPr>
          <w:szCs w:val="22"/>
        </w:rPr>
        <w:t>y</w:t>
      </w:r>
      <w:r w:rsidRPr="006D34E6">
        <w:rPr>
          <w:szCs w:val="22"/>
        </w:rPr>
        <w:t xml:space="preserve"> </w:t>
      </w:r>
      <w:r w:rsidR="006D34E6" w:rsidRPr="006D34E6">
        <w:rPr>
          <w:szCs w:val="22"/>
        </w:rPr>
        <w:t>společně s předáním a akceptací výsledku plnění provedeného Dodavatelem v rámci Etapy č. 3 Implementace a konfigurace</w:t>
      </w:r>
      <w:bookmarkEnd w:id="203"/>
      <w:r w:rsidR="00512AA5">
        <w:rPr>
          <w:szCs w:val="22"/>
        </w:rPr>
        <w:t>, a to v rámci</w:t>
      </w:r>
      <w:r w:rsidR="00512AA5" w:rsidRPr="00A01873">
        <w:rPr>
          <w:szCs w:val="22"/>
        </w:rPr>
        <w:t xml:space="preserve"> akceptačního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05" w:author="Word Document Comparison" w:date="2024-12-20T20:22:00Z" w16du:dateUtc="2024-12-20T19:22:00Z">
        <w:r w:rsidR="003560CA">
          <w:rPr>
            <w:szCs w:val="22"/>
          </w:rPr>
          <w:t>XI</w:t>
        </w:r>
      </w:ins>
      <w:del w:id="206" w:author="Word Document Comparison" w:date="2024-12-20T20:22:00Z" w16du:dateUtc="2024-12-20T19:22:00Z">
        <w:r w:rsidR="0046236C">
          <w:rPr>
            <w:szCs w:val="22"/>
          </w:rPr>
          <w:delText>X</w:delText>
        </w:r>
      </w:del>
      <w:r w:rsidR="005E56DE">
        <w:rPr>
          <w:color w:val="FF0000"/>
          <w:szCs w:val="22"/>
        </w:rPr>
        <w:fldChar w:fldCharType="end"/>
      </w:r>
      <w:r w:rsidR="00512AA5" w:rsidRPr="00A01873">
        <w:rPr>
          <w:color w:val="FF0000"/>
          <w:szCs w:val="22"/>
        </w:rPr>
        <w:t xml:space="preserve"> </w:t>
      </w:r>
      <w:r w:rsidR="00512AA5" w:rsidRPr="00A01873">
        <w:rPr>
          <w:szCs w:val="22"/>
        </w:rPr>
        <w:t>Smlouvy.</w:t>
      </w:r>
      <w:r w:rsidR="006D34E6">
        <w:rPr>
          <w:szCs w:val="22"/>
        </w:rPr>
        <w:t xml:space="preserve"> Pro vyloučení pochybností se uvádí, že k výsledku plnění provedeného </w:t>
      </w:r>
      <w:r w:rsidR="006D34E6" w:rsidRPr="006D34E6">
        <w:rPr>
          <w:szCs w:val="22"/>
        </w:rPr>
        <w:t>Dodavatelem v rámci této etapy</w:t>
      </w:r>
      <w:r w:rsidR="006D34E6">
        <w:rPr>
          <w:szCs w:val="22"/>
        </w:rPr>
        <w:t xml:space="preserve"> a </w:t>
      </w:r>
      <w:r w:rsidR="006D34E6" w:rsidRPr="006D34E6">
        <w:rPr>
          <w:szCs w:val="22"/>
        </w:rPr>
        <w:t>v rámci Etapy č. 3 Implementace a konfigurace</w:t>
      </w:r>
      <w:r w:rsidR="006D34E6">
        <w:rPr>
          <w:szCs w:val="22"/>
        </w:rPr>
        <w:t xml:space="preserve"> bude provedeno </w:t>
      </w:r>
      <w:r w:rsidR="0000113E">
        <w:rPr>
          <w:szCs w:val="22"/>
        </w:rPr>
        <w:t xml:space="preserve">jedno </w:t>
      </w:r>
      <w:r w:rsidR="006D34E6">
        <w:rPr>
          <w:szCs w:val="22"/>
        </w:rPr>
        <w:t xml:space="preserve">společné akceptační řízení </w:t>
      </w:r>
      <w:r w:rsidR="006D34E6" w:rsidRPr="006D34E6">
        <w:rPr>
          <w:szCs w:val="22"/>
        </w:rPr>
        <w:t xml:space="preserve">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07" w:author="Word Document Comparison" w:date="2024-12-20T20:22:00Z" w16du:dateUtc="2024-12-20T19:22:00Z">
        <w:r w:rsidR="003560CA">
          <w:rPr>
            <w:szCs w:val="22"/>
          </w:rPr>
          <w:t>XI</w:t>
        </w:r>
      </w:ins>
      <w:del w:id="208" w:author="Word Document Comparison" w:date="2024-12-20T20:22:00Z" w16du:dateUtc="2024-12-20T19:22:00Z">
        <w:r w:rsidR="0046236C">
          <w:rPr>
            <w:szCs w:val="22"/>
          </w:rPr>
          <w:delText>X</w:delText>
        </w:r>
      </w:del>
      <w:r w:rsidR="005E56DE">
        <w:rPr>
          <w:color w:val="FF0000"/>
          <w:szCs w:val="22"/>
        </w:rPr>
        <w:fldChar w:fldCharType="end"/>
      </w:r>
      <w:r w:rsidR="006D34E6" w:rsidRPr="006D34E6">
        <w:rPr>
          <w:color w:val="FF0000"/>
          <w:szCs w:val="22"/>
        </w:rPr>
        <w:t xml:space="preserve"> </w:t>
      </w:r>
      <w:r w:rsidR="006D34E6" w:rsidRPr="006D34E6">
        <w:rPr>
          <w:szCs w:val="22"/>
        </w:rPr>
        <w:t>Smlouvy</w:t>
      </w:r>
      <w:r w:rsidR="00AC2B40">
        <w:rPr>
          <w:szCs w:val="22"/>
        </w:rPr>
        <w:t xml:space="preserve"> a bude vyhotoven</w:t>
      </w:r>
      <w:r w:rsidR="0000113E">
        <w:rPr>
          <w:szCs w:val="22"/>
        </w:rPr>
        <w:t xml:space="preserve"> jeden</w:t>
      </w:r>
      <w:r w:rsidR="00AC2B40">
        <w:rPr>
          <w:szCs w:val="22"/>
        </w:rPr>
        <w:t xml:space="preserve"> společný </w:t>
      </w:r>
      <w:r w:rsidR="00AC2B40" w:rsidRPr="00AC2B40">
        <w:rPr>
          <w:szCs w:val="22"/>
        </w:rPr>
        <w:t>Protokol o akceptačním řízení</w:t>
      </w:r>
      <w:r w:rsidR="00AC2B40">
        <w:rPr>
          <w:szCs w:val="22"/>
        </w:rPr>
        <w:t xml:space="preserve"> </w:t>
      </w:r>
      <w:r w:rsidR="00AC2B40" w:rsidRPr="00AC2B40">
        <w:rPr>
          <w:szCs w:val="22"/>
        </w:rPr>
        <w:t xml:space="preserve">ve smyslu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09" w:author="Word Document Comparison" w:date="2024-12-20T20:22:00Z" w16du:dateUtc="2024-12-20T19:22:00Z">
        <w:r w:rsidR="003560CA">
          <w:rPr>
            <w:szCs w:val="22"/>
          </w:rPr>
          <w:t>XI</w:t>
        </w:r>
      </w:ins>
      <w:del w:id="210" w:author="Word Document Comparison" w:date="2024-12-20T20:22:00Z" w16du:dateUtc="2024-12-20T19:22:00Z">
        <w:r w:rsidR="0046236C">
          <w:rPr>
            <w:szCs w:val="22"/>
          </w:rPr>
          <w:delText>X</w:delText>
        </w:r>
      </w:del>
      <w:r w:rsidR="005E56DE">
        <w:rPr>
          <w:color w:val="FF0000"/>
          <w:szCs w:val="22"/>
        </w:rPr>
        <w:fldChar w:fldCharType="end"/>
      </w:r>
      <w:r w:rsidR="005E56DE">
        <w:rPr>
          <w:color w:val="FF0000"/>
          <w:szCs w:val="22"/>
        </w:rPr>
        <w:t xml:space="preserve"> </w:t>
      </w:r>
      <w:r w:rsidR="00AC2B40" w:rsidRPr="00AC2B40">
        <w:rPr>
          <w:szCs w:val="22"/>
        </w:rPr>
        <w:t>Smlouvy</w:t>
      </w:r>
      <w:r w:rsidR="00AC2B40">
        <w:rPr>
          <w:szCs w:val="22"/>
        </w:rPr>
        <w:t>.</w:t>
      </w:r>
      <w:bookmarkEnd w:id="204"/>
    </w:p>
    <w:p w14:paraId="51A17A33" w14:textId="2BEDBDAE" w:rsidR="00AC2B40" w:rsidRPr="00AC2B40" w:rsidRDefault="00AC2B40" w:rsidP="00AC2B40">
      <w:pPr>
        <w:numPr>
          <w:ilvl w:val="1"/>
          <w:numId w:val="1"/>
        </w:numPr>
        <w:ind w:left="1276" w:hanging="709"/>
        <w:jc w:val="both"/>
        <w:rPr>
          <w:szCs w:val="22"/>
        </w:rPr>
      </w:pPr>
      <w:bookmarkStart w:id="211" w:name="_Ref177244233"/>
      <w:r w:rsidRPr="00AC2B40">
        <w:rPr>
          <w:szCs w:val="22"/>
        </w:rPr>
        <w:t xml:space="preserve">Dnem podpisu příslušného Protokolu o akceptačním řízení </w:t>
      </w:r>
      <w:r w:rsidRPr="00AC2B40">
        <w:t xml:space="preserve">s výsledkem „Akceptováno bez výhrad“ nebo „Akceptováno s výhradami“ </w:t>
      </w:r>
      <w:r w:rsidRPr="00AC2B40">
        <w:rPr>
          <w:szCs w:val="22"/>
        </w:rPr>
        <w:t xml:space="preserve">ve smyslu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12" w:author="Word Document Comparison" w:date="2024-12-20T20:22:00Z" w16du:dateUtc="2024-12-20T19:22:00Z">
        <w:r w:rsidR="003560CA">
          <w:rPr>
            <w:szCs w:val="22"/>
          </w:rPr>
          <w:t>XI</w:t>
        </w:r>
      </w:ins>
      <w:del w:id="213" w:author="Word Document Comparison" w:date="2024-12-20T20:22:00Z" w16du:dateUtc="2024-12-20T19:22:00Z">
        <w:r w:rsidR="00F06272">
          <w:rPr>
            <w:szCs w:val="22"/>
          </w:rPr>
          <w:delText>X</w:delText>
        </w:r>
      </w:del>
      <w:r w:rsidR="005E56DE">
        <w:rPr>
          <w:color w:val="FF0000"/>
          <w:szCs w:val="22"/>
        </w:rPr>
        <w:fldChar w:fldCharType="end"/>
      </w:r>
      <w:r w:rsidRPr="00AC2B40">
        <w:rPr>
          <w:szCs w:val="22"/>
        </w:rPr>
        <w:t xml:space="preserve"> Smlouvy ze strany Smluvních stran byl</w:t>
      </w:r>
      <w:r w:rsidR="00D91088">
        <w:rPr>
          <w:szCs w:val="22"/>
        </w:rPr>
        <w:t>a</w:t>
      </w:r>
      <w:r w:rsidR="006C052B">
        <w:rPr>
          <w:szCs w:val="22"/>
        </w:rPr>
        <w:t xml:space="preserve"> </w:t>
      </w:r>
      <w:r w:rsidR="003048F8">
        <w:t>Nová i</w:t>
      </w:r>
      <w:r w:rsidR="003048F8" w:rsidRPr="00D91088">
        <w:t>nfrastruktur</w:t>
      </w:r>
      <w:r w:rsidR="003048F8">
        <w:t>a</w:t>
      </w:r>
      <w:r w:rsidR="003279DD">
        <w:rPr>
          <w:szCs w:val="22"/>
        </w:rPr>
        <w:t xml:space="preserve"> Dodavatelem</w:t>
      </w:r>
      <w:r w:rsidR="003279DD" w:rsidRPr="00AC2B40">
        <w:rPr>
          <w:szCs w:val="22"/>
        </w:rPr>
        <w:t xml:space="preserve"> </w:t>
      </w:r>
      <w:r w:rsidR="006C052B">
        <w:rPr>
          <w:szCs w:val="22"/>
        </w:rPr>
        <w:t>dodán</w:t>
      </w:r>
      <w:r w:rsidR="00D91088">
        <w:rPr>
          <w:szCs w:val="22"/>
        </w:rPr>
        <w:t>a</w:t>
      </w:r>
      <w:del w:id="214" w:author="Word Document Comparison" w:date="2024-12-20T20:22:00Z" w16du:dateUtc="2024-12-20T19:22:00Z">
        <w:r w:rsidR="006C052B">
          <w:rPr>
            <w:szCs w:val="22"/>
          </w:rPr>
          <w:delText xml:space="preserve"> a odevzdán</w:delText>
        </w:r>
        <w:r w:rsidR="00D91088">
          <w:rPr>
            <w:szCs w:val="22"/>
          </w:rPr>
          <w:delText>a</w:delText>
        </w:r>
      </w:del>
      <w:r w:rsidRPr="00AC2B40">
        <w:rPr>
          <w:szCs w:val="22"/>
        </w:rPr>
        <w:t xml:space="preserve"> </w:t>
      </w:r>
      <w:r w:rsidR="006C5FF4">
        <w:rPr>
          <w:szCs w:val="22"/>
        </w:rPr>
        <w:t>Objednateli</w:t>
      </w:r>
      <w:r w:rsidRPr="00AC2B40">
        <w:rPr>
          <w:szCs w:val="22"/>
        </w:rPr>
        <w:t xml:space="preserve"> a tato etapa byla dokončena.</w:t>
      </w:r>
      <w:bookmarkEnd w:id="211"/>
    </w:p>
    <w:p w14:paraId="4245053B" w14:textId="77777777" w:rsidR="002A33E9" w:rsidRDefault="002A33E9" w:rsidP="002A33E9">
      <w:pPr>
        <w:ind w:left="1276"/>
        <w:jc w:val="both"/>
        <w:rPr>
          <w:szCs w:val="22"/>
          <w:highlight w:val="yellow"/>
        </w:rPr>
      </w:pPr>
    </w:p>
    <w:p w14:paraId="2CA88E55" w14:textId="6CC44497" w:rsidR="002A33E9" w:rsidRPr="002A33E9" w:rsidRDefault="002A33E9" w:rsidP="002A33E9">
      <w:pPr>
        <w:numPr>
          <w:ilvl w:val="0"/>
          <w:numId w:val="1"/>
        </w:numPr>
        <w:jc w:val="both"/>
        <w:rPr>
          <w:b/>
          <w:bCs/>
          <w:szCs w:val="22"/>
        </w:rPr>
      </w:pPr>
      <w:r w:rsidRPr="002A33E9">
        <w:rPr>
          <w:b/>
          <w:bCs/>
          <w:szCs w:val="22"/>
        </w:rPr>
        <w:t xml:space="preserve">Pro Etapu č. </w:t>
      </w:r>
      <w:r w:rsidR="00AC2B40">
        <w:rPr>
          <w:b/>
          <w:bCs/>
          <w:szCs w:val="22"/>
        </w:rPr>
        <w:t>2</w:t>
      </w:r>
      <w:r w:rsidRPr="002A33E9">
        <w:rPr>
          <w:b/>
          <w:bCs/>
          <w:szCs w:val="22"/>
        </w:rPr>
        <w:t xml:space="preserve"> – </w:t>
      </w:r>
      <w:r w:rsidR="00AC2B40" w:rsidRPr="00AC2B40">
        <w:rPr>
          <w:b/>
          <w:bCs/>
          <w:szCs w:val="22"/>
        </w:rPr>
        <w:t>Předimplementační analýza</w:t>
      </w:r>
      <w:r w:rsidRPr="002A33E9">
        <w:rPr>
          <w:b/>
          <w:bCs/>
          <w:szCs w:val="22"/>
        </w:rPr>
        <w:t xml:space="preserve"> platí následující:</w:t>
      </w:r>
    </w:p>
    <w:p w14:paraId="59692CF1" w14:textId="34435AD3" w:rsidR="002A33E9" w:rsidRPr="006C052B" w:rsidRDefault="002A33E9" w:rsidP="002A33E9">
      <w:pPr>
        <w:numPr>
          <w:ilvl w:val="1"/>
          <w:numId w:val="1"/>
        </w:numPr>
        <w:ind w:left="1276" w:hanging="709"/>
        <w:jc w:val="both"/>
        <w:rPr>
          <w:szCs w:val="22"/>
        </w:rPr>
      </w:pPr>
      <w:r w:rsidRPr="002A33E9">
        <w:rPr>
          <w:szCs w:val="22"/>
        </w:rPr>
        <w:t>Tato etapa je zahájena</w:t>
      </w:r>
      <w:r>
        <w:rPr>
          <w:szCs w:val="22"/>
        </w:rPr>
        <w:t xml:space="preserve"> </w:t>
      </w:r>
      <w:r w:rsidRPr="002A33E9">
        <w:rPr>
          <w:szCs w:val="22"/>
        </w:rPr>
        <w:t>dnem nabytí účinnosti této Smlouvy, tzn. dnem</w:t>
      </w:r>
      <w:r w:rsidRPr="002A33E9">
        <w:rPr>
          <w:b/>
          <w:bCs/>
          <w:szCs w:val="22"/>
        </w:rPr>
        <w:t xml:space="preserve"> D1</w:t>
      </w:r>
      <w:r>
        <w:rPr>
          <w:szCs w:val="22"/>
        </w:rPr>
        <w:t>,</w:t>
      </w:r>
      <w:r w:rsidRPr="002A33E9">
        <w:rPr>
          <w:szCs w:val="22"/>
        </w:rPr>
        <w:t xml:space="preserve"> </w:t>
      </w:r>
      <w:r w:rsidR="00AC2B40" w:rsidRPr="00AC2B40">
        <w:rPr>
          <w:szCs w:val="22"/>
        </w:rPr>
        <w:t xml:space="preserve">a musí být dokončena nejpozději v termínu </w:t>
      </w:r>
      <w:r w:rsidR="00AC2B40" w:rsidRPr="00AC2B40">
        <w:rPr>
          <w:b/>
          <w:bCs/>
          <w:szCs w:val="22"/>
        </w:rPr>
        <w:t>D</w:t>
      </w:r>
      <w:r w:rsidR="00AC2B40">
        <w:rPr>
          <w:b/>
          <w:bCs/>
          <w:szCs w:val="22"/>
        </w:rPr>
        <w:t>1</w:t>
      </w:r>
      <w:r w:rsidR="00AC2B40" w:rsidRPr="00AC2B40">
        <w:rPr>
          <w:b/>
          <w:bCs/>
          <w:szCs w:val="22"/>
        </w:rPr>
        <w:t xml:space="preserve"> + 60 dní</w:t>
      </w:r>
      <w:r w:rsidRPr="002A33E9">
        <w:rPr>
          <w:szCs w:val="22"/>
        </w:rPr>
        <w:t>.</w:t>
      </w:r>
      <w:r>
        <w:rPr>
          <w:szCs w:val="22"/>
        </w:rPr>
        <w:t xml:space="preserve"> </w:t>
      </w:r>
      <w:r w:rsidR="00AC2B40">
        <w:rPr>
          <w:szCs w:val="22"/>
        </w:rPr>
        <w:t xml:space="preserve">Tato etapa je zahájena ve stejném dni jako </w:t>
      </w:r>
      <w:r w:rsidR="00AC2B40" w:rsidRPr="006C052B">
        <w:rPr>
          <w:szCs w:val="22"/>
        </w:rPr>
        <w:t xml:space="preserve">Etapa č. 1 – Dodání </w:t>
      </w:r>
      <w:r w:rsidR="003048F8">
        <w:t>Nové i</w:t>
      </w:r>
      <w:r w:rsidR="003048F8" w:rsidRPr="00D91088">
        <w:t>nfrastruktur</w:t>
      </w:r>
      <w:r w:rsidR="003048F8">
        <w:t>y</w:t>
      </w:r>
      <w:r w:rsidR="00AC2B40" w:rsidRPr="006C052B">
        <w:rPr>
          <w:szCs w:val="22"/>
        </w:rPr>
        <w:t>.</w:t>
      </w:r>
    </w:p>
    <w:p w14:paraId="32EE0021" w14:textId="3BDFD733" w:rsidR="002A33E9" w:rsidRPr="00A01873" w:rsidRDefault="002A33E9" w:rsidP="00A01873">
      <w:pPr>
        <w:numPr>
          <w:ilvl w:val="1"/>
          <w:numId w:val="1"/>
        </w:numPr>
        <w:ind w:left="1276" w:hanging="709"/>
        <w:jc w:val="both"/>
        <w:rPr>
          <w:szCs w:val="22"/>
        </w:rPr>
      </w:pPr>
      <w:r w:rsidRPr="006C052B">
        <w:rPr>
          <w:szCs w:val="22"/>
        </w:rPr>
        <w:t>Dodavatel je v rámci této etapy povinen</w:t>
      </w:r>
      <w:r w:rsidRPr="006C052B">
        <w:rPr>
          <w:rFonts w:asciiTheme="minorHAnsi" w:hAnsiTheme="minorHAnsi" w:cstheme="minorHAnsi"/>
        </w:rPr>
        <w:t xml:space="preserve"> </w:t>
      </w:r>
      <w:r w:rsidR="00DB2E47">
        <w:rPr>
          <w:rFonts w:asciiTheme="minorHAnsi" w:hAnsiTheme="minorHAnsi" w:cstheme="minorHAnsi"/>
        </w:rPr>
        <w:t xml:space="preserve">provést analýzu prostředí Objednatele a </w:t>
      </w:r>
      <w:r w:rsidR="006C052B" w:rsidRPr="006C052B">
        <w:t xml:space="preserve">zpracovat, dodat a odevzdat </w:t>
      </w:r>
      <w:r w:rsidR="005B02D6">
        <w:t>Objednateli</w:t>
      </w:r>
      <w:r w:rsidR="005B02D6" w:rsidRPr="006C052B">
        <w:t xml:space="preserve"> </w:t>
      </w:r>
      <w:r w:rsidR="006C052B" w:rsidRPr="006C052B">
        <w:t>Předimplementační analýzu</w:t>
      </w:r>
      <w:r w:rsidR="00F8400D">
        <w:rPr>
          <w:szCs w:val="22"/>
        </w:rPr>
        <w:t xml:space="preserve">. </w:t>
      </w:r>
      <w:r w:rsidR="00A01873">
        <w:rPr>
          <w:szCs w:val="22"/>
        </w:rPr>
        <w:t xml:space="preserve">Dodavatel </w:t>
      </w:r>
      <w:r w:rsidR="00F8400D">
        <w:rPr>
          <w:szCs w:val="22"/>
        </w:rPr>
        <w:t xml:space="preserve">je zejména </w:t>
      </w:r>
      <w:r w:rsidR="00A01873">
        <w:rPr>
          <w:szCs w:val="22"/>
        </w:rPr>
        <w:t>povinen</w:t>
      </w:r>
      <w:r w:rsidR="00A01873" w:rsidRPr="006D34E6">
        <w:rPr>
          <w:szCs w:val="22"/>
        </w:rPr>
        <w:t xml:space="preserve"> provést či poskytnout plnění </w:t>
      </w:r>
      <w:r w:rsidR="00F41ABA" w:rsidRPr="00A01873">
        <w:rPr>
          <w:rFonts w:asciiTheme="minorHAnsi" w:hAnsiTheme="minorHAnsi" w:cstheme="minorHAnsi"/>
        </w:rPr>
        <w:t xml:space="preserve">dle odst. </w:t>
      </w:r>
      <w:r w:rsidR="00F41ABA" w:rsidRPr="00A01873">
        <w:rPr>
          <w:rFonts w:asciiTheme="minorHAnsi" w:hAnsiTheme="minorHAnsi" w:cstheme="minorHAnsi"/>
        </w:rPr>
        <w:fldChar w:fldCharType="begin"/>
      </w:r>
      <w:r w:rsidR="00F41ABA" w:rsidRPr="00A01873">
        <w:rPr>
          <w:rFonts w:asciiTheme="minorHAnsi" w:hAnsiTheme="minorHAnsi" w:cstheme="minorHAnsi"/>
        </w:rPr>
        <w:instrText xml:space="preserve"> REF _Ref177130928 \r \h </w:instrText>
      </w:r>
      <w:r w:rsidR="00F41ABA" w:rsidRPr="00A01873">
        <w:rPr>
          <w:rFonts w:asciiTheme="minorHAnsi" w:hAnsiTheme="minorHAnsi" w:cstheme="minorHAnsi"/>
        </w:rPr>
      </w:r>
      <w:r w:rsidR="00F41ABA" w:rsidRPr="00A01873">
        <w:rPr>
          <w:rFonts w:asciiTheme="minorHAnsi" w:hAnsiTheme="minorHAnsi" w:cstheme="minorHAnsi"/>
        </w:rPr>
        <w:fldChar w:fldCharType="separate"/>
      </w:r>
      <w:r w:rsidR="0046236C">
        <w:rPr>
          <w:rFonts w:asciiTheme="minorHAnsi" w:hAnsiTheme="minorHAnsi" w:cstheme="minorHAnsi"/>
        </w:rPr>
        <w:t>13.4</w:t>
      </w:r>
      <w:r w:rsidR="00F41ABA" w:rsidRPr="00A01873">
        <w:rPr>
          <w:rFonts w:asciiTheme="minorHAnsi" w:hAnsiTheme="minorHAnsi" w:cstheme="minorHAnsi"/>
        </w:rPr>
        <w:fldChar w:fldCharType="end"/>
      </w:r>
      <w:r w:rsidR="00F41ABA" w:rsidRPr="00A01873">
        <w:rPr>
          <w:rFonts w:asciiTheme="minorHAnsi" w:hAnsiTheme="minorHAnsi" w:cstheme="minorHAnsi"/>
        </w:rPr>
        <w:t xml:space="preserve"> Smlouvy.</w:t>
      </w:r>
    </w:p>
    <w:p w14:paraId="6F87BF03" w14:textId="5D7B330F" w:rsidR="002A33E9" w:rsidRPr="006C052B" w:rsidRDefault="006C052B" w:rsidP="002A33E9">
      <w:pPr>
        <w:numPr>
          <w:ilvl w:val="1"/>
          <w:numId w:val="1"/>
        </w:numPr>
        <w:ind w:left="1276" w:hanging="709"/>
        <w:jc w:val="both"/>
        <w:rPr>
          <w:szCs w:val="22"/>
        </w:rPr>
      </w:pPr>
      <w:r w:rsidRPr="006C052B">
        <w:rPr>
          <w:szCs w:val="22"/>
        </w:rPr>
        <w:t>Bližší požadavky a podmínky jsou stanoveny v Technické specifikaci a v Požadavcích na zpracování Předimplementační analýzy.</w:t>
      </w:r>
    </w:p>
    <w:p w14:paraId="37125F19" w14:textId="5A9295F9" w:rsidR="002A33E9" w:rsidRPr="006C052B" w:rsidRDefault="002A33E9" w:rsidP="002A33E9">
      <w:pPr>
        <w:numPr>
          <w:ilvl w:val="1"/>
          <w:numId w:val="1"/>
        </w:numPr>
        <w:ind w:left="1276" w:hanging="709"/>
        <w:jc w:val="both"/>
        <w:rPr>
          <w:szCs w:val="22"/>
        </w:rPr>
      </w:pPr>
      <w:r w:rsidRPr="006C052B">
        <w:rPr>
          <w:szCs w:val="22"/>
        </w:rPr>
        <w:t xml:space="preserve">Předání a akceptace výsledku plnění </w:t>
      </w:r>
      <w:r w:rsidR="006C052B" w:rsidRPr="006C052B">
        <w:rPr>
          <w:szCs w:val="22"/>
        </w:rPr>
        <w:t>provedeného Dodavatelem v rámci této etapy budou</w:t>
      </w:r>
      <w:r w:rsidRPr="006C052B">
        <w:rPr>
          <w:szCs w:val="22"/>
        </w:rPr>
        <w:t xml:space="preserve"> proveden</w:t>
      </w:r>
      <w:r w:rsidR="006C052B" w:rsidRPr="006C052B">
        <w:rPr>
          <w:szCs w:val="22"/>
        </w:rPr>
        <w:t>y</w:t>
      </w:r>
      <w:r w:rsidRPr="006C052B">
        <w:rPr>
          <w:szCs w:val="22"/>
        </w:rPr>
        <w:t xml:space="preserve"> dle</w:t>
      </w:r>
      <w:r w:rsidR="006C052B" w:rsidRPr="006C052B">
        <w:rPr>
          <w:szCs w:val="22"/>
        </w:rPr>
        <w:t xml:space="preserve"> </w:t>
      </w:r>
      <w:r w:rsidRPr="006C052B">
        <w:rPr>
          <w:szCs w:val="22"/>
        </w:rPr>
        <w:t xml:space="preserve">odst. </w:t>
      </w:r>
      <w:r w:rsidR="006C052B">
        <w:rPr>
          <w:color w:val="FF0000"/>
          <w:szCs w:val="22"/>
        </w:rPr>
        <w:fldChar w:fldCharType="begin"/>
      </w:r>
      <w:r w:rsidR="006C052B">
        <w:rPr>
          <w:szCs w:val="22"/>
        </w:rPr>
        <w:instrText xml:space="preserve"> REF _Ref177129088 \r \h </w:instrText>
      </w:r>
      <w:r w:rsidR="006C052B">
        <w:rPr>
          <w:color w:val="FF0000"/>
          <w:szCs w:val="22"/>
        </w:rPr>
      </w:r>
      <w:r w:rsidR="006C052B">
        <w:rPr>
          <w:color w:val="FF0000"/>
          <w:szCs w:val="22"/>
        </w:rPr>
        <w:fldChar w:fldCharType="separate"/>
      </w:r>
      <w:r w:rsidR="0046236C">
        <w:rPr>
          <w:szCs w:val="22"/>
        </w:rPr>
        <w:t>24.5</w:t>
      </w:r>
      <w:r w:rsidR="006C052B">
        <w:rPr>
          <w:color w:val="FF0000"/>
          <w:szCs w:val="22"/>
        </w:rPr>
        <w:fldChar w:fldCharType="end"/>
      </w:r>
      <w:r w:rsidR="006C052B" w:rsidRPr="006C052B">
        <w:rPr>
          <w:szCs w:val="22"/>
        </w:rPr>
        <w:t xml:space="preserve"> </w:t>
      </w:r>
      <w:r w:rsidRPr="006C052B">
        <w:rPr>
          <w:szCs w:val="22"/>
        </w:rPr>
        <w:t xml:space="preserve">až </w:t>
      </w:r>
      <w:r w:rsidR="006C052B">
        <w:rPr>
          <w:color w:val="FF0000"/>
          <w:szCs w:val="22"/>
        </w:rPr>
        <w:fldChar w:fldCharType="begin"/>
      </w:r>
      <w:r w:rsidR="006C052B">
        <w:rPr>
          <w:szCs w:val="22"/>
        </w:rPr>
        <w:instrText xml:space="preserve"> REF _Ref177129114 \r \h </w:instrText>
      </w:r>
      <w:r w:rsidR="006C052B">
        <w:rPr>
          <w:color w:val="FF0000"/>
          <w:szCs w:val="22"/>
        </w:rPr>
      </w:r>
      <w:r w:rsidR="006C052B">
        <w:rPr>
          <w:color w:val="FF0000"/>
          <w:szCs w:val="22"/>
        </w:rPr>
        <w:fldChar w:fldCharType="separate"/>
      </w:r>
      <w:r w:rsidR="0046236C">
        <w:rPr>
          <w:szCs w:val="22"/>
        </w:rPr>
        <w:t>24.9</w:t>
      </w:r>
      <w:r w:rsidR="006C052B">
        <w:rPr>
          <w:color w:val="FF0000"/>
          <w:szCs w:val="22"/>
        </w:rPr>
        <w:fldChar w:fldCharType="end"/>
      </w:r>
      <w:r w:rsidRPr="006C052B">
        <w:rPr>
          <w:szCs w:val="22"/>
        </w:rPr>
        <w:t xml:space="preserve"> Smlouvy, přičemž akceptační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15" w:author="Word Document Comparison" w:date="2024-12-20T20:22:00Z" w16du:dateUtc="2024-12-20T19:22:00Z">
        <w:r w:rsidR="003560CA">
          <w:rPr>
            <w:szCs w:val="22"/>
          </w:rPr>
          <w:t>XI</w:t>
        </w:r>
      </w:ins>
      <w:del w:id="216" w:author="Word Document Comparison" w:date="2024-12-20T20:22:00Z" w16du:dateUtc="2024-12-20T19:22:00Z">
        <w:r w:rsidR="0046236C">
          <w:rPr>
            <w:szCs w:val="22"/>
          </w:rPr>
          <w:delText>X</w:delText>
        </w:r>
      </w:del>
      <w:r w:rsidR="005E56DE">
        <w:rPr>
          <w:color w:val="FF0000"/>
          <w:szCs w:val="22"/>
        </w:rPr>
        <w:fldChar w:fldCharType="end"/>
      </w:r>
      <w:r w:rsidRPr="006C052B">
        <w:rPr>
          <w:color w:val="FF0000"/>
          <w:szCs w:val="22"/>
        </w:rPr>
        <w:t xml:space="preserve"> </w:t>
      </w:r>
      <w:r w:rsidRPr="006C052B">
        <w:rPr>
          <w:szCs w:val="22"/>
        </w:rPr>
        <w:t>Smlouvy se v tomto případě nepoužije.</w:t>
      </w:r>
    </w:p>
    <w:p w14:paraId="56D723F0" w14:textId="239B365C" w:rsidR="002A33E9" w:rsidRPr="00966748" w:rsidRDefault="006C052B" w:rsidP="002A33E9">
      <w:pPr>
        <w:numPr>
          <w:ilvl w:val="1"/>
          <w:numId w:val="1"/>
        </w:numPr>
        <w:ind w:left="1276" w:hanging="709"/>
        <w:jc w:val="both"/>
        <w:rPr>
          <w:szCs w:val="22"/>
        </w:rPr>
      </w:pPr>
      <w:bookmarkStart w:id="217" w:name="_Ref177129088"/>
      <w:bookmarkStart w:id="218" w:name="_Ref177472914"/>
      <w:r w:rsidRPr="00966748">
        <w:rPr>
          <w:szCs w:val="22"/>
        </w:rPr>
        <w:t>Dodavatel</w:t>
      </w:r>
      <w:r w:rsidR="002A33E9" w:rsidRPr="00966748">
        <w:rPr>
          <w:szCs w:val="22"/>
        </w:rPr>
        <w:t xml:space="preserve"> je povinen předat Objednateli </w:t>
      </w:r>
      <w:r w:rsidR="00F8400D">
        <w:rPr>
          <w:szCs w:val="22"/>
        </w:rPr>
        <w:t>první verzi písemného</w:t>
      </w:r>
      <w:r w:rsidR="00F8400D" w:rsidRPr="00966748">
        <w:rPr>
          <w:szCs w:val="22"/>
        </w:rPr>
        <w:t xml:space="preserve"> </w:t>
      </w:r>
      <w:r w:rsidR="002A33E9" w:rsidRPr="00966748">
        <w:rPr>
          <w:szCs w:val="22"/>
        </w:rPr>
        <w:t>návrh</w:t>
      </w:r>
      <w:r w:rsidR="00F8400D">
        <w:rPr>
          <w:szCs w:val="22"/>
        </w:rPr>
        <w:t>u</w:t>
      </w:r>
      <w:r w:rsidR="002A33E9" w:rsidRPr="00966748">
        <w:rPr>
          <w:szCs w:val="22"/>
        </w:rPr>
        <w:t xml:space="preserve"> </w:t>
      </w:r>
      <w:r w:rsidRPr="00966748">
        <w:rPr>
          <w:szCs w:val="22"/>
        </w:rPr>
        <w:t>Předimplementační analýzy</w:t>
      </w:r>
      <w:r w:rsidR="002A33E9" w:rsidRPr="00966748">
        <w:rPr>
          <w:szCs w:val="22"/>
        </w:rPr>
        <w:t xml:space="preserve"> nejpozději v termínu </w:t>
      </w:r>
      <w:r w:rsidR="002A33E9" w:rsidRPr="00CB0C59">
        <w:rPr>
          <w:color w:val="000000" w:themeColor="text1"/>
          <w:szCs w:val="22"/>
        </w:rPr>
        <w:t xml:space="preserve">D1 + </w:t>
      </w:r>
      <w:r w:rsidR="005B02D6" w:rsidRPr="00CB0C59">
        <w:rPr>
          <w:color w:val="000000" w:themeColor="text1"/>
        </w:rPr>
        <w:t>30</w:t>
      </w:r>
      <w:r w:rsidR="002A33E9" w:rsidRPr="00CB0C59">
        <w:rPr>
          <w:color w:val="000000" w:themeColor="text1"/>
          <w:szCs w:val="22"/>
        </w:rPr>
        <w:t xml:space="preserve"> dní. </w:t>
      </w:r>
      <w:r w:rsidR="002A33E9" w:rsidRPr="00966748">
        <w:rPr>
          <w:szCs w:val="22"/>
        </w:rPr>
        <w:t xml:space="preserve">Objednatel je povinen </w:t>
      </w:r>
      <w:r w:rsidR="00F8400D">
        <w:rPr>
          <w:szCs w:val="22"/>
        </w:rPr>
        <w:t xml:space="preserve">první verzi </w:t>
      </w:r>
      <w:r w:rsidR="002A33E9" w:rsidRPr="00966748">
        <w:rPr>
          <w:szCs w:val="22"/>
        </w:rPr>
        <w:t>návrh</w:t>
      </w:r>
      <w:r w:rsidR="00F8400D">
        <w:rPr>
          <w:szCs w:val="22"/>
        </w:rPr>
        <w:t>u</w:t>
      </w:r>
      <w:r w:rsidR="002A33E9" w:rsidRPr="00966748">
        <w:rPr>
          <w:szCs w:val="22"/>
        </w:rPr>
        <w:t xml:space="preserve"> </w:t>
      </w:r>
      <w:r w:rsidRPr="00966748">
        <w:rPr>
          <w:szCs w:val="22"/>
        </w:rPr>
        <w:t xml:space="preserve">Předimplementační analýzy </w:t>
      </w:r>
      <w:r w:rsidR="006C5FF4" w:rsidRPr="00966748">
        <w:rPr>
          <w:szCs w:val="22"/>
        </w:rPr>
        <w:t xml:space="preserve">posoudit a následně </w:t>
      </w:r>
      <w:r w:rsidR="002A33E9" w:rsidRPr="00966748">
        <w:rPr>
          <w:szCs w:val="22"/>
        </w:rPr>
        <w:t>akceptovat, nebo k </w:t>
      </w:r>
      <w:r w:rsidR="00F8400D">
        <w:rPr>
          <w:szCs w:val="22"/>
        </w:rPr>
        <w:t>ní</w:t>
      </w:r>
      <w:r w:rsidR="002A33E9" w:rsidRPr="00966748">
        <w:rPr>
          <w:szCs w:val="22"/>
        </w:rPr>
        <w:t xml:space="preserve"> </w:t>
      </w:r>
      <w:r w:rsidRPr="00966748">
        <w:rPr>
          <w:szCs w:val="22"/>
        </w:rPr>
        <w:t>Dodavateli</w:t>
      </w:r>
      <w:r w:rsidR="002A33E9" w:rsidRPr="00966748">
        <w:rPr>
          <w:szCs w:val="22"/>
        </w:rPr>
        <w:t xml:space="preserve"> předat své písemné první výhrady či připomínky, a to do </w:t>
      </w:r>
      <w:r w:rsidR="005B02D6" w:rsidRPr="00B25499">
        <w:rPr>
          <w:color w:val="000000" w:themeColor="text1"/>
          <w:szCs w:val="22"/>
        </w:rPr>
        <w:t>5</w:t>
      </w:r>
      <w:r w:rsidR="002A33E9" w:rsidRPr="00B25499">
        <w:rPr>
          <w:color w:val="000000" w:themeColor="text1"/>
          <w:szCs w:val="22"/>
        </w:rPr>
        <w:t xml:space="preserve"> d</w:t>
      </w:r>
      <w:r w:rsidR="006C5FF4" w:rsidRPr="00B25499">
        <w:rPr>
          <w:color w:val="000000" w:themeColor="text1"/>
          <w:szCs w:val="22"/>
        </w:rPr>
        <w:t>ní</w:t>
      </w:r>
      <w:r w:rsidR="002A33E9" w:rsidRPr="00966748">
        <w:rPr>
          <w:color w:val="FF0000"/>
          <w:szCs w:val="22"/>
        </w:rPr>
        <w:t xml:space="preserve"> </w:t>
      </w:r>
      <w:r w:rsidR="002A33E9" w:rsidRPr="00966748">
        <w:rPr>
          <w:szCs w:val="22"/>
        </w:rPr>
        <w:t xml:space="preserve">ode dne předání </w:t>
      </w:r>
      <w:r w:rsidR="00F8400D">
        <w:rPr>
          <w:szCs w:val="22"/>
        </w:rPr>
        <w:t xml:space="preserve">první verze </w:t>
      </w:r>
      <w:r w:rsidRPr="00966748">
        <w:rPr>
          <w:szCs w:val="22"/>
        </w:rPr>
        <w:t>návrhu Předimplementační analýzy</w:t>
      </w:r>
      <w:r w:rsidR="002A33E9" w:rsidRPr="00966748">
        <w:rPr>
          <w:szCs w:val="22"/>
        </w:rPr>
        <w:t xml:space="preserve"> Objednateli. </w:t>
      </w:r>
      <w:r w:rsidRPr="00966748">
        <w:rPr>
          <w:szCs w:val="22"/>
        </w:rPr>
        <w:t>Dodavatel</w:t>
      </w:r>
      <w:r w:rsidR="002A33E9" w:rsidRPr="00966748">
        <w:rPr>
          <w:szCs w:val="22"/>
        </w:rPr>
        <w:t xml:space="preserve"> je </w:t>
      </w:r>
      <w:r w:rsidR="002A33E9" w:rsidRPr="00966748">
        <w:rPr>
          <w:szCs w:val="22"/>
        </w:rPr>
        <w:lastRenderedPageBreak/>
        <w:t xml:space="preserve">povinen zapracovat první výhrady či připomínky Objednatele do </w:t>
      </w:r>
      <w:r w:rsidR="00F8400D">
        <w:rPr>
          <w:szCs w:val="22"/>
        </w:rPr>
        <w:t xml:space="preserve">první verze </w:t>
      </w:r>
      <w:r w:rsidR="002A33E9" w:rsidRPr="00966748">
        <w:rPr>
          <w:szCs w:val="22"/>
        </w:rPr>
        <w:t xml:space="preserve">návrhu </w:t>
      </w:r>
      <w:r w:rsidRPr="00966748">
        <w:rPr>
          <w:szCs w:val="22"/>
        </w:rPr>
        <w:t>Předimplementační analýzy</w:t>
      </w:r>
      <w:r w:rsidR="002A33E9" w:rsidRPr="00966748">
        <w:rPr>
          <w:szCs w:val="22"/>
        </w:rPr>
        <w:t xml:space="preserve"> a předat Objednateli druhou verzi písemného návrhu </w:t>
      </w:r>
      <w:r w:rsidRPr="00966748">
        <w:rPr>
          <w:szCs w:val="22"/>
        </w:rPr>
        <w:t>Předimplementační analýzy</w:t>
      </w:r>
      <w:r w:rsidR="002A33E9" w:rsidRPr="00966748">
        <w:rPr>
          <w:szCs w:val="22"/>
        </w:rPr>
        <w:t xml:space="preserve">, a to do </w:t>
      </w:r>
      <w:r w:rsidR="002A33E9" w:rsidRPr="00B25499">
        <w:rPr>
          <w:color w:val="000000" w:themeColor="text1"/>
          <w:szCs w:val="22"/>
        </w:rPr>
        <w:t>1</w:t>
      </w:r>
      <w:r w:rsidR="00966748" w:rsidRPr="00B25499">
        <w:rPr>
          <w:color w:val="000000" w:themeColor="text1"/>
          <w:szCs w:val="22"/>
        </w:rPr>
        <w:t>0</w:t>
      </w:r>
      <w:r w:rsidR="002A33E9" w:rsidRPr="00B25499">
        <w:rPr>
          <w:color w:val="000000" w:themeColor="text1"/>
          <w:szCs w:val="22"/>
        </w:rPr>
        <w:t xml:space="preserve"> dnů </w:t>
      </w:r>
      <w:r w:rsidR="002A33E9" w:rsidRPr="00966748">
        <w:rPr>
          <w:szCs w:val="22"/>
        </w:rPr>
        <w:t xml:space="preserve">ode dne předání prvních výhrad či připomínek </w:t>
      </w:r>
      <w:r w:rsidRPr="00966748">
        <w:rPr>
          <w:szCs w:val="22"/>
        </w:rPr>
        <w:t>Dodavateli</w:t>
      </w:r>
      <w:r w:rsidR="002A33E9" w:rsidRPr="00966748">
        <w:rPr>
          <w:szCs w:val="22"/>
        </w:rPr>
        <w:t xml:space="preserve">. Objednatel je povinen druhou verzi návrhu </w:t>
      </w:r>
      <w:r w:rsidRPr="00966748">
        <w:rPr>
          <w:szCs w:val="22"/>
        </w:rPr>
        <w:t>Předimplementační analýzy</w:t>
      </w:r>
      <w:r w:rsidR="002A33E9" w:rsidRPr="00966748">
        <w:rPr>
          <w:szCs w:val="22"/>
        </w:rPr>
        <w:t xml:space="preserve"> </w:t>
      </w:r>
      <w:r w:rsidR="006C5FF4" w:rsidRPr="00966748">
        <w:rPr>
          <w:szCs w:val="22"/>
        </w:rPr>
        <w:t xml:space="preserve">posoudit a následně </w:t>
      </w:r>
      <w:r w:rsidR="002A33E9" w:rsidRPr="00966748">
        <w:rPr>
          <w:szCs w:val="22"/>
        </w:rPr>
        <w:t>akceptovat, nebo k n</w:t>
      </w:r>
      <w:r w:rsidR="00F8400D">
        <w:rPr>
          <w:szCs w:val="22"/>
        </w:rPr>
        <w:t>í</w:t>
      </w:r>
      <w:r w:rsidR="002A33E9" w:rsidRPr="00966748">
        <w:rPr>
          <w:szCs w:val="22"/>
        </w:rPr>
        <w:t xml:space="preserve"> </w:t>
      </w:r>
      <w:r w:rsidRPr="00966748">
        <w:rPr>
          <w:szCs w:val="22"/>
        </w:rPr>
        <w:t>Dodavateli</w:t>
      </w:r>
      <w:r w:rsidR="002A33E9" w:rsidRPr="00966748">
        <w:rPr>
          <w:szCs w:val="22"/>
        </w:rPr>
        <w:t xml:space="preserve"> předat své písemné druhé výhrady či připomínky, a to do </w:t>
      </w:r>
      <w:r w:rsidR="002A33E9" w:rsidRPr="00B25499">
        <w:rPr>
          <w:color w:val="000000" w:themeColor="text1"/>
          <w:szCs w:val="22"/>
        </w:rPr>
        <w:t xml:space="preserve">5 dnů </w:t>
      </w:r>
      <w:r w:rsidR="002A33E9" w:rsidRPr="00966748">
        <w:rPr>
          <w:szCs w:val="22"/>
        </w:rPr>
        <w:t xml:space="preserve">ode dne předání druhé verze návrhu </w:t>
      </w:r>
      <w:r w:rsidRPr="00966748">
        <w:rPr>
          <w:szCs w:val="22"/>
        </w:rPr>
        <w:t>Předimplementační analýzy</w:t>
      </w:r>
      <w:r w:rsidR="002A33E9" w:rsidRPr="00966748">
        <w:rPr>
          <w:szCs w:val="22"/>
        </w:rPr>
        <w:t xml:space="preserve"> Objednateli. </w:t>
      </w:r>
      <w:r w:rsidRPr="00966748">
        <w:rPr>
          <w:szCs w:val="22"/>
        </w:rPr>
        <w:t>Dodavatel</w:t>
      </w:r>
      <w:r w:rsidR="002A33E9" w:rsidRPr="00966748">
        <w:rPr>
          <w:szCs w:val="22"/>
        </w:rPr>
        <w:t xml:space="preserve"> je povinen zapracovat druhé výhrady či připomínky Objednatele do druhé verze návrhu </w:t>
      </w:r>
      <w:r w:rsidRPr="00966748">
        <w:rPr>
          <w:szCs w:val="22"/>
        </w:rPr>
        <w:t xml:space="preserve">Předimplementační analýzy </w:t>
      </w:r>
      <w:r w:rsidR="002A33E9" w:rsidRPr="00966748">
        <w:rPr>
          <w:szCs w:val="22"/>
        </w:rPr>
        <w:t xml:space="preserve">a předat Objednateli finální verzi </w:t>
      </w:r>
      <w:r w:rsidRPr="00966748">
        <w:rPr>
          <w:szCs w:val="22"/>
        </w:rPr>
        <w:t>Předimplementační analýzy</w:t>
      </w:r>
      <w:r w:rsidR="002A33E9" w:rsidRPr="00966748">
        <w:rPr>
          <w:szCs w:val="22"/>
        </w:rPr>
        <w:t xml:space="preserve">, a to do </w:t>
      </w:r>
      <w:r w:rsidR="002A33E9" w:rsidRPr="00B25499">
        <w:rPr>
          <w:color w:val="000000" w:themeColor="text1"/>
          <w:szCs w:val="22"/>
        </w:rPr>
        <w:t xml:space="preserve">10 dnů </w:t>
      </w:r>
      <w:r w:rsidR="002A33E9" w:rsidRPr="00966748">
        <w:rPr>
          <w:szCs w:val="22"/>
        </w:rPr>
        <w:t xml:space="preserve">ode dne předání druhých výhrad či připomínek </w:t>
      </w:r>
      <w:r w:rsidRPr="00966748">
        <w:rPr>
          <w:szCs w:val="22"/>
        </w:rPr>
        <w:t>Dodavateli</w:t>
      </w:r>
      <w:r w:rsidR="002A33E9" w:rsidRPr="00966748">
        <w:rPr>
          <w:szCs w:val="22"/>
        </w:rPr>
        <w:t xml:space="preserve">. </w:t>
      </w:r>
      <w:r w:rsidRPr="00966748">
        <w:rPr>
          <w:szCs w:val="22"/>
        </w:rPr>
        <w:t>Dodavatel</w:t>
      </w:r>
      <w:r w:rsidR="002A33E9" w:rsidRPr="00966748">
        <w:rPr>
          <w:szCs w:val="22"/>
        </w:rPr>
        <w:t xml:space="preserve"> je tak povinen předat Objednateli finální verzi </w:t>
      </w:r>
      <w:r w:rsidRPr="00966748">
        <w:rPr>
          <w:szCs w:val="22"/>
        </w:rPr>
        <w:t>Předimplementační analýzy</w:t>
      </w:r>
      <w:r w:rsidR="002A33E9" w:rsidRPr="00966748">
        <w:rPr>
          <w:szCs w:val="22"/>
        </w:rPr>
        <w:t xml:space="preserve"> nejpozději v termínu </w:t>
      </w:r>
      <w:r w:rsidR="002A33E9" w:rsidRPr="00B25499">
        <w:rPr>
          <w:b/>
          <w:bCs/>
          <w:color w:val="000000" w:themeColor="text1"/>
          <w:szCs w:val="22"/>
        </w:rPr>
        <w:t xml:space="preserve">D1 + </w:t>
      </w:r>
      <w:r w:rsidRPr="00B25499">
        <w:rPr>
          <w:b/>
          <w:bCs/>
          <w:color w:val="000000" w:themeColor="text1"/>
        </w:rPr>
        <w:t>60</w:t>
      </w:r>
      <w:r w:rsidR="002A33E9" w:rsidRPr="00B25499">
        <w:rPr>
          <w:b/>
          <w:bCs/>
          <w:color w:val="000000" w:themeColor="text1"/>
          <w:szCs w:val="22"/>
        </w:rPr>
        <w:t xml:space="preserve"> dní</w:t>
      </w:r>
      <w:r w:rsidR="002A33E9" w:rsidRPr="00966748">
        <w:rPr>
          <w:szCs w:val="22"/>
        </w:rPr>
        <w:t>.</w:t>
      </w:r>
      <w:bookmarkEnd w:id="217"/>
      <w:r w:rsidR="006C5FF4" w:rsidRPr="00966748">
        <w:rPr>
          <w:szCs w:val="22"/>
        </w:rPr>
        <w:t xml:space="preserve"> </w:t>
      </w:r>
      <w:r w:rsidR="006C5FF4" w:rsidRPr="00A662AE">
        <w:rPr>
          <w:color w:val="000000" w:themeColor="text1"/>
          <w:szCs w:val="22"/>
        </w:rPr>
        <w:t>Objednatel je povinen finální verzi Předimplementační analýzy posoudit a následně akceptovat,</w:t>
      </w:r>
      <w:r w:rsidR="00966748" w:rsidRPr="00A662AE">
        <w:rPr>
          <w:color w:val="000000" w:themeColor="text1"/>
          <w:szCs w:val="22"/>
        </w:rPr>
        <w:t xml:space="preserve"> a to do </w:t>
      </w:r>
      <w:r w:rsidR="00F41ABA" w:rsidRPr="00A662AE">
        <w:rPr>
          <w:color w:val="000000" w:themeColor="text1"/>
          <w:szCs w:val="22"/>
        </w:rPr>
        <w:t>5</w:t>
      </w:r>
      <w:r w:rsidR="00966748" w:rsidRPr="00A662AE">
        <w:rPr>
          <w:color w:val="000000" w:themeColor="text1"/>
          <w:szCs w:val="22"/>
        </w:rPr>
        <w:t xml:space="preserve"> dnů ode dne předání finální verze Předimplementační analýzy, </w:t>
      </w:r>
      <w:r w:rsidR="006C5FF4" w:rsidRPr="00A662AE">
        <w:rPr>
          <w:color w:val="000000" w:themeColor="text1"/>
          <w:szCs w:val="22"/>
        </w:rPr>
        <w:t xml:space="preserve">nebo </w:t>
      </w:r>
      <w:r w:rsidR="00966748" w:rsidRPr="00A662AE">
        <w:rPr>
          <w:color w:val="000000" w:themeColor="text1"/>
          <w:szCs w:val="22"/>
        </w:rPr>
        <w:t xml:space="preserve">uplatnit postup dle odst. </w:t>
      </w:r>
      <w:r w:rsidR="00966748" w:rsidRPr="00A662AE">
        <w:rPr>
          <w:color w:val="000000" w:themeColor="text1"/>
          <w:szCs w:val="22"/>
        </w:rPr>
        <w:fldChar w:fldCharType="begin"/>
      </w:r>
      <w:r w:rsidR="00966748" w:rsidRPr="00A662AE">
        <w:rPr>
          <w:color w:val="000000" w:themeColor="text1"/>
          <w:szCs w:val="22"/>
        </w:rPr>
        <w:instrText xml:space="preserve"> REF _Ref177129423 \r \h  \* MERGEFORMAT </w:instrText>
      </w:r>
      <w:r w:rsidR="00966748" w:rsidRPr="00A662AE">
        <w:rPr>
          <w:color w:val="000000" w:themeColor="text1"/>
          <w:szCs w:val="22"/>
        </w:rPr>
      </w:r>
      <w:r w:rsidR="00966748" w:rsidRPr="00A662AE">
        <w:rPr>
          <w:color w:val="000000" w:themeColor="text1"/>
          <w:szCs w:val="22"/>
        </w:rPr>
        <w:fldChar w:fldCharType="separate"/>
      </w:r>
      <w:r w:rsidR="0046236C">
        <w:rPr>
          <w:color w:val="000000" w:themeColor="text1"/>
          <w:szCs w:val="22"/>
        </w:rPr>
        <w:t>24.7</w:t>
      </w:r>
      <w:r w:rsidR="00966748" w:rsidRPr="00A662AE">
        <w:rPr>
          <w:color w:val="000000" w:themeColor="text1"/>
          <w:szCs w:val="22"/>
        </w:rPr>
        <w:fldChar w:fldCharType="end"/>
      </w:r>
      <w:r w:rsidR="00966748" w:rsidRPr="00A662AE">
        <w:rPr>
          <w:color w:val="000000" w:themeColor="text1"/>
          <w:szCs w:val="22"/>
        </w:rPr>
        <w:t xml:space="preserve"> Smlouvy.</w:t>
      </w:r>
      <w:bookmarkEnd w:id="218"/>
    </w:p>
    <w:p w14:paraId="168A9092" w14:textId="0DBD7157" w:rsidR="002A33E9" w:rsidRPr="006C5FF4" w:rsidRDefault="002A33E9" w:rsidP="002A33E9">
      <w:pPr>
        <w:numPr>
          <w:ilvl w:val="1"/>
          <w:numId w:val="1"/>
        </w:numPr>
        <w:ind w:left="1276" w:hanging="709"/>
        <w:jc w:val="both"/>
        <w:rPr>
          <w:szCs w:val="22"/>
        </w:rPr>
      </w:pPr>
      <w:r w:rsidRPr="006C5FF4">
        <w:rPr>
          <w:szCs w:val="22"/>
        </w:rPr>
        <w:t xml:space="preserve">Pokud Objednatel nesplní svou povinnost dle odst.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w:t>
      </w:r>
      <w:r w:rsidRPr="006C5FF4">
        <w:rPr>
          <w:szCs w:val="22"/>
        </w:rPr>
        <w:t xml:space="preserve">Smlouvy ve stanovené lhůtě, je v prodlení. </w:t>
      </w:r>
      <w:r w:rsidR="006C052B" w:rsidRPr="006C5FF4">
        <w:rPr>
          <w:szCs w:val="22"/>
        </w:rPr>
        <w:t>Dodavatel</w:t>
      </w:r>
      <w:r w:rsidRPr="006C5FF4">
        <w:rPr>
          <w:szCs w:val="22"/>
        </w:rPr>
        <w:t xml:space="preserve"> není v prodlení s plněním termínů dle této Smlouvy po dobu, ve které je Objednatel v prodlení s plněním své povinnosti dle odst.</w:t>
      </w:r>
      <w:r w:rsidR="006C052B" w:rsidRPr="006C5FF4">
        <w:rPr>
          <w:szCs w:val="22"/>
        </w:rPr>
        <w:t xml:space="preserve">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Smlouvy.</w:t>
      </w:r>
      <w:r w:rsidRPr="006C5FF4">
        <w:rPr>
          <w:szCs w:val="22"/>
        </w:rPr>
        <w:t xml:space="preserve"> Termíny dle této Smlouvy se o tuto dobu prodlení Objednatele prodlužují.</w:t>
      </w:r>
    </w:p>
    <w:p w14:paraId="5CD8F778" w14:textId="3183E657" w:rsidR="002A33E9" w:rsidRPr="006C5FF4" w:rsidRDefault="002A33E9" w:rsidP="002A33E9">
      <w:pPr>
        <w:numPr>
          <w:ilvl w:val="1"/>
          <w:numId w:val="1"/>
        </w:numPr>
        <w:ind w:left="1276" w:hanging="709"/>
        <w:jc w:val="both"/>
        <w:rPr>
          <w:szCs w:val="22"/>
        </w:rPr>
      </w:pPr>
      <w:bookmarkStart w:id="219" w:name="_Ref177129423"/>
      <w:r w:rsidRPr="006C5FF4">
        <w:rPr>
          <w:szCs w:val="22"/>
        </w:rPr>
        <w:t xml:space="preserve">Nebudou-li ve finální verzi </w:t>
      </w:r>
      <w:r w:rsidR="006C052B" w:rsidRPr="006C5FF4">
        <w:rPr>
          <w:szCs w:val="22"/>
        </w:rPr>
        <w:t>Předimplementační analýzy</w:t>
      </w:r>
      <w:r w:rsidRPr="006C5FF4">
        <w:rPr>
          <w:szCs w:val="22"/>
        </w:rPr>
        <w:t xml:space="preserve"> </w:t>
      </w:r>
      <w:r w:rsidR="006C052B" w:rsidRPr="006C5FF4">
        <w:rPr>
          <w:szCs w:val="22"/>
        </w:rPr>
        <w:t>Dodavatelem</w:t>
      </w:r>
      <w:r w:rsidRPr="006C5FF4">
        <w:rPr>
          <w:szCs w:val="22"/>
        </w:rPr>
        <w:t xml:space="preserve"> zapracovány všechny druhé výhrady či připomínky Objednatele, nebo bude-li mít Objednatel na základě zapracování druhých výhrad či připomínek Objednatele další výhrady či připomínky, opakuje se postup dle odst.</w:t>
      </w:r>
      <w:r w:rsidR="006C052B" w:rsidRPr="006C5FF4">
        <w:rPr>
          <w:szCs w:val="22"/>
        </w:rPr>
        <w:t xml:space="preserve">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Smlouvy</w:t>
      </w:r>
      <w:r w:rsidRPr="006C5FF4">
        <w:rPr>
          <w:szCs w:val="22"/>
        </w:rPr>
        <w:t xml:space="preserve"> tak, jako by se v případě této finální verze </w:t>
      </w:r>
      <w:r w:rsidR="006C052B" w:rsidRPr="006C5FF4">
        <w:rPr>
          <w:szCs w:val="22"/>
        </w:rPr>
        <w:t>Předimplementační analýzy</w:t>
      </w:r>
      <w:r w:rsidRPr="006C5FF4">
        <w:rPr>
          <w:szCs w:val="22"/>
        </w:rPr>
        <w:t xml:space="preserve"> jednalo o druhou verzi návrhu </w:t>
      </w:r>
      <w:r w:rsidR="006C052B" w:rsidRPr="006C5FF4">
        <w:rPr>
          <w:szCs w:val="22"/>
        </w:rPr>
        <w:t xml:space="preserve">Předimplementační analýzy dle odst.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Smlouvy</w:t>
      </w:r>
      <w:r w:rsidRPr="006C5FF4">
        <w:rPr>
          <w:szCs w:val="22"/>
        </w:rPr>
        <w:t xml:space="preserve">. Tímto postupem nejsou dotčeny další odpovědnosti a povinnosti </w:t>
      </w:r>
      <w:r w:rsidR="006C052B" w:rsidRPr="006C5FF4">
        <w:rPr>
          <w:szCs w:val="22"/>
        </w:rPr>
        <w:t>Dodavatele</w:t>
      </w:r>
      <w:r w:rsidRPr="006C5FF4">
        <w:rPr>
          <w:szCs w:val="22"/>
        </w:rPr>
        <w:t xml:space="preserve">, zejména související s případným prodlením </w:t>
      </w:r>
      <w:r w:rsidR="006C052B" w:rsidRPr="006C5FF4">
        <w:rPr>
          <w:szCs w:val="22"/>
        </w:rPr>
        <w:t>Dodavatele</w:t>
      </w:r>
      <w:r w:rsidRPr="006C5FF4">
        <w:rPr>
          <w:szCs w:val="22"/>
        </w:rPr>
        <w:t>.</w:t>
      </w:r>
      <w:bookmarkEnd w:id="219"/>
    </w:p>
    <w:p w14:paraId="0A9AACE9" w14:textId="3C09A923" w:rsidR="002A33E9" w:rsidRPr="006C5FF4" w:rsidRDefault="002A33E9" w:rsidP="002A33E9">
      <w:pPr>
        <w:numPr>
          <w:ilvl w:val="1"/>
          <w:numId w:val="1"/>
        </w:numPr>
        <w:ind w:left="1276" w:hanging="709"/>
        <w:jc w:val="both"/>
        <w:rPr>
          <w:szCs w:val="22"/>
        </w:rPr>
      </w:pPr>
      <w:r w:rsidRPr="006C5FF4">
        <w:rPr>
          <w:szCs w:val="22"/>
        </w:rPr>
        <w:t xml:space="preserve">O předání finální verze </w:t>
      </w:r>
      <w:r w:rsidR="006C052B" w:rsidRPr="006C5FF4">
        <w:rPr>
          <w:szCs w:val="22"/>
        </w:rPr>
        <w:t>Předimplementační analýzy</w:t>
      </w:r>
      <w:r w:rsidRPr="006C5FF4">
        <w:rPr>
          <w:szCs w:val="22"/>
        </w:rPr>
        <w:t>, u níž se nepostupovalo dle odst.</w:t>
      </w:r>
      <w:r w:rsidR="006C052B" w:rsidRPr="006C5FF4">
        <w:rPr>
          <w:szCs w:val="22"/>
        </w:rPr>
        <w:t xml:space="preserve"> </w:t>
      </w:r>
      <w:r w:rsidR="006C052B" w:rsidRPr="006C5FF4">
        <w:rPr>
          <w:szCs w:val="22"/>
        </w:rPr>
        <w:fldChar w:fldCharType="begin"/>
      </w:r>
      <w:r w:rsidR="006C052B" w:rsidRPr="006C5FF4">
        <w:rPr>
          <w:szCs w:val="22"/>
        </w:rPr>
        <w:instrText xml:space="preserve"> REF _Ref177129423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24.7</w:t>
      </w:r>
      <w:r w:rsidR="006C052B" w:rsidRPr="006C5FF4">
        <w:rPr>
          <w:szCs w:val="22"/>
        </w:rPr>
        <w:fldChar w:fldCharType="end"/>
      </w:r>
      <w:r w:rsidR="006C052B" w:rsidRPr="006C5FF4">
        <w:rPr>
          <w:szCs w:val="22"/>
        </w:rPr>
        <w:t xml:space="preserve"> </w:t>
      </w:r>
      <w:r w:rsidRPr="006C5FF4">
        <w:rPr>
          <w:szCs w:val="22"/>
        </w:rPr>
        <w:t xml:space="preserve">Smlouvy, bude mezi Smluvními stranami sepsán písemný protokol, který bude obsahovat potvrzení, že </w:t>
      </w:r>
      <w:r w:rsidR="006C5FF4" w:rsidRPr="006C5FF4">
        <w:rPr>
          <w:szCs w:val="22"/>
        </w:rPr>
        <w:t>Dodavatel</w:t>
      </w:r>
      <w:r w:rsidRPr="006C5FF4">
        <w:rPr>
          <w:szCs w:val="22"/>
        </w:rPr>
        <w:t xml:space="preserve"> </w:t>
      </w:r>
      <w:r w:rsidR="006C5FF4" w:rsidRPr="006C5FF4">
        <w:rPr>
          <w:szCs w:val="22"/>
        </w:rPr>
        <w:t xml:space="preserve">zpracoval, dodal a odevzdal </w:t>
      </w:r>
      <w:r w:rsidRPr="006C5FF4">
        <w:rPr>
          <w:szCs w:val="22"/>
        </w:rPr>
        <w:t xml:space="preserve">Objednateli </w:t>
      </w:r>
      <w:r w:rsidR="006C5FF4" w:rsidRPr="006C5FF4">
        <w:rPr>
          <w:szCs w:val="22"/>
        </w:rPr>
        <w:t>Předimplementační analýzu</w:t>
      </w:r>
      <w:r w:rsidRPr="006C5FF4">
        <w:rPr>
          <w:szCs w:val="22"/>
        </w:rPr>
        <w:t xml:space="preserve"> v souladu s touto Smlouvou (dále jen „</w:t>
      </w:r>
      <w:r w:rsidRPr="006C5FF4">
        <w:rPr>
          <w:b/>
          <w:bCs/>
          <w:i/>
          <w:iCs/>
          <w:szCs w:val="22"/>
        </w:rPr>
        <w:t xml:space="preserve">Protokol o </w:t>
      </w:r>
      <w:r w:rsidR="006C5FF4" w:rsidRPr="006C5FF4">
        <w:rPr>
          <w:b/>
          <w:bCs/>
          <w:i/>
          <w:iCs/>
          <w:szCs w:val="22"/>
        </w:rPr>
        <w:t>dodání a odevzdání Předimplementační analýzy</w:t>
      </w:r>
      <w:r w:rsidRPr="006C5FF4">
        <w:rPr>
          <w:szCs w:val="22"/>
        </w:rPr>
        <w:t>“).</w:t>
      </w:r>
    </w:p>
    <w:p w14:paraId="23EBEB24" w14:textId="0C151FEC" w:rsidR="002A33E9" w:rsidRPr="006C5FF4" w:rsidRDefault="002A33E9" w:rsidP="002A33E9">
      <w:pPr>
        <w:numPr>
          <w:ilvl w:val="1"/>
          <w:numId w:val="1"/>
        </w:numPr>
        <w:ind w:left="1276" w:hanging="709"/>
        <w:jc w:val="both"/>
        <w:rPr>
          <w:szCs w:val="22"/>
        </w:rPr>
      </w:pPr>
      <w:bookmarkStart w:id="220" w:name="_Ref177129114"/>
      <w:r w:rsidRPr="006C5FF4">
        <w:rPr>
          <w:szCs w:val="22"/>
        </w:rPr>
        <w:t xml:space="preserve">Dnem podpisu </w:t>
      </w:r>
      <w:r w:rsidR="006C5FF4" w:rsidRPr="006C5FF4">
        <w:rPr>
          <w:szCs w:val="22"/>
        </w:rPr>
        <w:t>Protokolu o dodání a odevzdání Předimplementační analýzy</w:t>
      </w:r>
      <w:r w:rsidRPr="006C5FF4">
        <w:rPr>
          <w:szCs w:val="22"/>
        </w:rPr>
        <w:t xml:space="preserve"> ze strany Smluvních stran byl</w:t>
      </w:r>
      <w:r w:rsidR="006C5FF4" w:rsidRPr="006C5FF4">
        <w:rPr>
          <w:szCs w:val="22"/>
        </w:rPr>
        <w:t>a</w:t>
      </w:r>
      <w:r w:rsidR="00DB2E47">
        <w:rPr>
          <w:szCs w:val="22"/>
        </w:rPr>
        <w:t xml:space="preserve"> Dodavatelem</w:t>
      </w:r>
      <w:r w:rsidRPr="006C5FF4">
        <w:rPr>
          <w:szCs w:val="22"/>
        </w:rPr>
        <w:t xml:space="preserve"> </w:t>
      </w:r>
      <w:r w:rsidR="00DB2E47">
        <w:rPr>
          <w:szCs w:val="22"/>
        </w:rPr>
        <w:t xml:space="preserve">provedena analýza prostředí Objednatele a </w:t>
      </w:r>
      <w:r w:rsidRPr="006C5FF4">
        <w:rPr>
          <w:szCs w:val="22"/>
        </w:rPr>
        <w:t>zpracován</w:t>
      </w:r>
      <w:r w:rsidR="006C5FF4" w:rsidRPr="006C5FF4">
        <w:rPr>
          <w:szCs w:val="22"/>
        </w:rPr>
        <w:t>a, dodána a odevzdána</w:t>
      </w:r>
      <w:r w:rsidR="003279DD">
        <w:rPr>
          <w:szCs w:val="22"/>
        </w:rPr>
        <w:t xml:space="preserve"> </w:t>
      </w:r>
      <w:r w:rsidR="005B02D6" w:rsidRPr="006C5FF4">
        <w:rPr>
          <w:szCs w:val="22"/>
        </w:rPr>
        <w:t xml:space="preserve">Objednateli </w:t>
      </w:r>
      <w:r w:rsidR="00DB2E47" w:rsidRPr="006C5FF4">
        <w:rPr>
          <w:szCs w:val="22"/>
        </w:rPr>
        <w:t>Předimplementační analýza</w:t>
      </w:r>
      <w:r w:rsidR="005B02D6">
        <w:rPr>
          <w:szCs w:val="22"/>
        </w:rPr>
        <w:t xml:space="preserve"> </w:t>
      </w:r>
      <w:r w:rsidRPr="006C5FF4">
        <w:rPr>
          <w:szCs w:val="22"/>
        </w:rPr>
        <w:t>a tato etapa byla dokončena, přičemž tento den je dále v této Smlouvě označován jako den „</w:t>
      </w:r>
      <w:r w:rsidRPr="006C5FF4">
        <w:rPr>
          <w:b/>
          <w:bCs/>
          <w:i/>
          <w:iCs/>
          <w:szCs w:val="22"/>
        </w:rPr>
        <w:t>D2</w:t>
      </w:r>
      <w:r w:rsidRPr="006C5FF4">
        <w:rPr>
          <w:szCs w:val="22"/>
        </w:rPr>
        <w:t>“.</w:t>
      </w:r>
      <w:bookmarkEnd w:id="220"/>
    </w:p>
    <w:p w14:paraId="2637D514" w14:textId="77777777" w:rsidR="00405A7F" w:rsidRPr="00F41ABA" w:rsidRDefault="00405A7F" w:rsidP="00966748">
      <w:pPr>
        <w:jc w:val="both"/>
        <w:rPr>
          <w:szCs w:val="22"/>
        </w:rPr>
      </w:pPr>
    </w:p>
    <w:p w14:paraId="46F62546" w14:textId="29CB8EC5" w:rsidR="00405A7F" w:rsidRPr="00F41ABA" w:rsidRDefault="00405A7F" w:rsidP="00405A7F">
      <w:pPr>
        <w:numPr>
          <w:ilvl w:val="0"/>
          <w:numId w:val="1"/>
        </w:numPr>
        <w:jc w:val="both"/>
        <w:rPr>
          <w:szCs w:val="22"/>
        </w:rPr>
      </w:pPr>
      <w:bookmarkStart w:id="221" w:name="_Ref114737725"/>
      <w:r w:rsidRPr="00F41ABA">
        <w:rPr>
          <w:b/>
          <w:bCs/>
          <w:szCs w:val="22"/>
        </w:rPr>
        <w:t xml:space="preserve">Pro Etapu č. 3 – </w:t>
      </w:r>
      <w:r w:rsidR="00F41ABA" w:rsidRPr="00F41ABA">
        <w:rPr>
          <w:b/>
          <w:bCs/>
          <w:szCs w:val="22"/>
        </w:rPr>
        <w:t xml:space="preserve">Implementace a konfigurace </w:t>
      </w:r>
      <w:r w:rsidRPr="00F41ABA">
        <w:rPr>
          <w:b/>
          <w:bCs/>
          <w:szCs w:val="22"/>
        </w:rPr>
        <w:t>platí následující:</w:t>
      </w:r>
      <w:bookmarkEnd w:id="221"/>
    </w:p>
    <w:p w14:paraId="6C00D36E" w14:textId="365FC7E3" w:rsidR="00405A7F" w:rsidRPr="00F41ABA" w:rsidRDefault="00405A7F" w:rsidP="00405A7F">
      <w:pPr>
        <w:numPr>
          <w:ilvl w:val="1"/>
          <w:numId w:val="1"/>
        </w:numPr>
        <w:ind w:left="1276" w:hanging="709"/>
        <w:jc w:val="both"/>
        <w:rPr>
          <w:szCs w:val="22"/>
        </w:rPr>
      </w:pPr>
      <w:r w:rsidRPr="00F41ABA">
        <w:rPr>
          <w:szCs w:val="22"/>
        </w:rPr>
        <w:t xml:space="preserve">Tato etapa je zahájena dnem </w:t>
      </w:r>
      <w:r w:rsidRPr="00F41ABA">
        <w:rPr>
          <w:b/>
          <w:bCs/>
          <w:szCs w:val="22"/>
        </w:rPr>
        <w:t>D2</w:t>
      </w:r>
      <w:r w:rsidR="00F41ABA" w:rsidRPr="00F41ABA">
        <w:rPr>
          <w:szCs w:val="22"/>
        </w:rPr>
        <w:t xml:space="preserve"> </w:t>
      </w:r>
      <w:r w:rsidRPr="00F41ABA">
        <w:rPr>
          <w:szCs w:val="22"/>
        </w:rPr>
        <w:t xml:space="preserve">a musí být dokončena nejpozději v termínu </w:t>
      </w:r>
      <w:r w:rsidRPr="00F41ABA">
        <w:rPr>
          <w:b/>
          <w:bCs/>
          <w:szCs w:val="22"/>
        </w:rPr>
        <w:t xml:space="preserve">D2 + </w:t>
      </w:r>
      <w:r w:rsidR="00F41ABA" w:rsidRPr="00F41ABA">
        <w:rPr>
          <w:b/>
          <w:bCs/>
        </w:rPr>
        <w:t>45</w:t>
      </w:r>
      <w:r w:rsidRPr="00F41ABA">
        <w:rPr>
          <w:b/>
          <w:bCs/>
          <w:szCs w:val="22"/>
        </w:rPr>
        <w:t xml:space="preserve"> dní</w:t>
      </w:r>
      <w:r w:rsidRPr="00F41ABA">
        <w:rPr>
          <w:szCs w:val="22"/>
        </w:rPr>
        <w:t>.</w:t>
      </w:r>
    </w:p>
    <w:p w14:paraId="76BC1D77" w14:textId="44906286" w:rsidR="00405A7F" w:rsidRPr="00A01873" w:rsidRDefault="00F41ABA" w:rsidP="00405A7F">
      <w:pPr>
        <w:numPr>
          <w:ilvl w:val="1"/>
          <w:numId w:val="1"/>
        </w:numPr>
        <w:ind w:left="1276" w:hanging="709"/>
        <w:jc w:val="both"/>
        <w:rPr>
          <w:szCs w:val="22"/>
        </w:rPr>
      </w:pPr>
      <w:r w:rsidRPr="00A01873">
        <w:rPr>
          <w:szCs w:val="22"/>
        </w:rPr>
        <w:t>Dodavatel</w:t>
      </w:r>
      <w:r w:rsidR="00405A7F" w:rsidRPr="00A01873">
        <w:rPr>
          <w:szCs w:val="22"/>
        </w:rPr>
        <w:t xml:space="preserve"> je v rámci této etapy povinen </w:t>
      </w:r>
      <w:r w:rsidR="00FE1ADC" w:rsidRPr="00A01873">
        <w:rPr>
          <w:szCs w:val="22"/>
        </w:rPr>
        <w:t>implementovat</w:t>
      </w:r>
      <w:r w:rsidR="003279DD">
        <w:rPr>
          <w:szCs w:val="22"/>
        </w:rPr>
        <w:t xml:space="preserve"> a</w:t>
      </w:r>
      <w:r w:rsidR="00FE1ADC" w:rsidRPr="00A01873">
        <w:rPr>
          <w:szCs w:val="22"/>
        </w:rPr>
        <w:t xml:space="preserve"> konfigurovat</w:t>
      </w:r>
      <w:r w:rsidR="003279DD">
        <w:rPr>
          <w:szCs w:val="22"/>
        </w:rPr>
        <w:t xml:space="preserve"> </w:t>
      </w:r>
      <w:r w:rsidR="003048F8">
        <w:t>Novou i</w:t>
      </w:r>
      <w:r w:rsidR="003048F8" w:rsidRPr="00D91088">
        <w:t>nfrastruktur</w:t>
      </w:r>
      <w:r w:rsidR="003048F8">
        <w:t>u</w:t>
      </w:r>
      <w:r w:rsidR="00FE1ADC" w:rsidRPr="00A01873">
        <w:rPr>
          <w:szCs w:val="22"/>
        </w:rPr>
        <w:t xml:space="preserve"> v místě plnění dle odst. </w:t>
      </w:r>
      <w:r w:rsidR="00015C6A">
        <w:fldChar w:fldCharType="begin"/>
      </w:r>
      <w:r w:rsidR="00015C6A">
        <w:rPr>
          <w:szCs w:val="22"/>
        </w:rPr>
        <w:instrText xml:space="preserve"> REF _Ref177245812 \r \h </w:instrText>
      </w:r>
      <w:r w:rsidR="00015C6A">
        <w:fldChar w:fldCharType="separate"/>
      </w:r>
      <w:ins w:id="222" w:author="Word Document Comparison" w:date="2024-12-20T20:22:00Z" w16du:dateUtc="2024-12-20T19:22:00Z">
        <w:r w:rsidR="003560CA">
          <w:rPr>
            <w:szCs w:val="22"/>
          </w:rPr>
          <w:t>84</w:t>
        </w:r>
      </w:ins>
      <w:del w:id="223" w:author="Word Document Comparison" w:date="2024-12-20T20:22:00Z" w16du:dateUtc="2024-12-20T19:22:00Z">
        <w:r w:rsidR="0046236C">
          <w:rPr>
            <w:szCs w:val="22"/>
          </w:rPr>
          <w:delText>73</w:delText>
        </w:r>
      </w:del>
      <w:r w:rsidR="00015C6A">
        <w:fldChar w:fldCharType="end"/>
      </w:r>
      <w:r w:rsidR="00FE1ADC" w:rsidRPr="00A01873">
        <w:rPr>
          <w:szCs w:val="22"/>
        </w:rPr>
        <w:t xml:space="preserve"> Smlouvy</w:t>
      </w:r>
      <w:r w:rsidR="00F8400D">
        <w:rPr>
          <w:szCs w:val="22"/>
        </w:rPr>
        <w:t xml:space="preserve">. </w:t>
      </w:r>
      <w:r w:rsidR="00A01873" w:rsidRPr="00A01873">
        <w:rPr>
          <w:szCs w:val="22"/>
        </w:rPr>
        <w:t xml:space="preserve">Dodavatel </w:t>
      </w:r>
      <w:r w:rsidR="00F8400D">
        <w:rPr>
          <w:szCs w:val="22"/>
        </w:rPr>
        <w:t xml:space="preserve">je zejména </w:t>
      </w:r>
      <w:r w:rsidR="00A01873" w:rsidRPr="00A01873">
        <w:rPr>
          <w:szCs w:val="22"/>
        </w:rPr>
        <w:t xml:space="preserve">povinen provést či poskytnout plnění </w:t>
      </w:r>
      <w:r w:rsidR="00A01873" w:rsidRPr="00A01873">
        <w:rPr>
          <w:rFonts w:asciiTheme="minorHAnsi" w:hAnsiTheme="minorHAnsi" w:cstheme="minorHAnsi"/>
        </w:rPr>
        <w:t xml:space="preserve">dle odst. </w:t>
      </w:r>
      <w:r w:rsidR="00A01873" w:rsidRPr="00A01873">
        <w:rPr>
          <w:rFonts w:asciiTheme="minorHAnsi" w:hAnsiTheme="minorHAnsi" w:cstheme="minorHAnsi"/>
        </w:rPr>
        <w:fldChar w:fldCharType="begin"/>
      </w:r>
      <w:r w:rsidR="00A01873" w:rsidRPr="00A01873">
        <w:rPr>
          <w:rFonts w:asciiTheme="minorHAnsi" w:hAnsiTheme="minorHAnsi" w:cstheme="minorHAnsi"/>
        </w:rPr>
        <w:instrText xml:space="preserve"> REF _Ref177132223 \r \h </w:instrText>
      </w:r>
      <w:r w:rsidR="00A01873">
        <w:rPr>
          <w:rFonts w:asciiTheme="minorHAnsi" w:hAnsiTheme="minorHAnsi" w:cstheme="minorHAnsi"/>
        </w:rPr>
        <w:instrText xml:space="preserve"> \* MERGEFORMAT </w:instrText>
      </w:r>
      <w:r w:rsidR="00A01873" w:rsidRPr="00A01873">
        <w:rPr>
          <w:rFonts w:asciiTheme="minorHAnsi" w:hAnsiTheme="minorHAnsi" w:cstheme="minorHAnsi"/>
        </w:rPr>
      </w:r>
      <w:r w:rsidR="00A01873" w:rsidRPr="00A01873">
        <w:rPr>
          <w:rFonts w:asciiTheme="minorHAnsi" w:hAnsiTheme="minorHAnsi" w:cstheme="minorHAnsi"/>
        </w:rPr>
        <w:fldChar w:fldCharType="separate"/>
      </w:r>
      <w:r w:rsidR="0046236C">
        <w:rPr>
          <w:rFonts w:asciiTheme="minorHAnsi" w:hAnsiTheme="minorHAnsi" w:cstheme="minorHAnsi"/>
        </w:rPr>
        <w:t>13.5</w:t>
      </w:r>
      <w:r w:rsidR="00A01873" w:rsidRPr="00A01873">
        <w:rPr>
          <w:rFonts w:asciiTheme="minorHAnsi" w:hAnsiTheme="minorHAnsi" w:cstheme="minorHAnsi"/>
        </w:rPr>
        <w:fldChar w:fldCharType="end"/>
      </w:r>
      <w:r w:rsidR="005B02D6">
        <w:rPr>
          <w:rFonts w:asciiTheme="minorHAnsi" w:hAnsiTheme="minorHAnsi" w:cstheme="minorHAnsi"/>
        </w:rPr>
        <w:t xml:space="preserve"> </w:t>
      </w:r>
      <w:r w:rsidR="00A01873" w:rsidRPr="00A01873">
        <w:rPr>
          <w:rFonts w:asciiTheme="minorHAnsi" w:hAnsiTheme="minorHAnsi" w:cstheme="minorHAnsi"/>
        </w:rPr>
        <w:t>Smlouvy.</w:t>
      </w:r>
    </w:p>
    <w:p w14:paraId="29C35DD6" w14:textId="39099CFF" w:rsidR="00405A7F" w:rsidRPr="00A01873" w:rsidRDefault="00A01873" w:rsidP="00405A7F">
      <w:pPr>
        <w:numPr>
          <w:ilvl w:val="1"/>
          <w:numId w:val="1"/>
        </w:numPr>
        <w:ind w:left="1276" w:hanging="709"/>
        <w:jc w:val="both"/>
        <w:rPr>
          <w:szCs w:val="22"/>
        </w:rPr>
      </w:pPr>
      <w:r w:rsidRPr="00A01873">
        <w:rPr>
          <w:szCs w:val="22"/>
        </w:rPr>
        <w:t xml:space="preserve">Bližší požadavky a podmínky jsou stanoveny v Technické specifikaci a </w:t>
      </w:r>
      <w:r>
        <w:rPr>
          <w:szCs w:val="22"/>
        </w:rPr>
        <w:t>budou</w:t>
      </w:r>
      <w:r w:rsidRPr="00A01873">
        <w:rPr>
          <w:szCs w:val="22"/>
        </w:rPr>
        <w:t xml:space="preserve"> stanoveny v Předimplementační analýze.</w:t>
      </w:r>
    </w:p>
    <w:p w14:paraId="0F78A593" w14:textId="72208C30" w:rsidR="00405A7F" w:rsidRDefault="00A01873" w:rsidP="00405A7F">
      <w:pPr>
        <w:numPr>
          <w:ilvl w:val="1"/>
          <w:numId w:val="1"/>
        </w:numPr>
        <w:ind w:left="1276" w:hanging="709"/>
        <w:jc w:val="both"/>
        <w:rPr>
          <w:szCs w:val="22"/>
        </w:rPr>
      </w:pPr>
      <w:r w:rsidRPr="00A01873">
        <w:rPr>
          <w:szCs w:val="22"/>
        </w:rPr>
        <w:t xml:space="preserve">Předání a akceptace výsledku plnění provedeného Dodavatelem v rámci této etapy budou provedeny </w:t>
      </w:r>
      <w:r w:rsidR="00405A7F" w:rsidRPr="00A01873">
        <w:rPr>
          <w:szCs w:val="22"/>
        </w:rPr>
        <w:t>v rámci akceptačního řízení dle čl.</w:t>
      </w:r>
      <w:r w:rsidRPr="00A01873">
        <w:rPr>
          <w:szCs w:val="22"/>
        </w:rPr>
        <w:t xml:space="preserve">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24" w:author="Word Document Comparison" w:date="2024-12-20T20:22:00Z" w16du:dateUtc="2024-12-20T19:22:00Z">
        <w:r w:rsidR="003560CA">
          <w:rPr>
            <w:szCs w:val="22"/>
          </w:rPr>
          <w:t>XI</w:t>
        </w:r>
      </w:ins>
      <w:del w:id="225" w:author="Word Document Comparison" w:date="2024-12-20T20:22:00Z" w16du:dateUtc="2024-12-20T19:22:00Z">
        <w:r w:rsidR="0046236C">
          <w:rPr>
            <w:szCs w:val="22"/>
          </w:rPr>
          <w:delText>X</w:delText>
        </w:r>
      </w:del>
      <w:r w:rsidR="005E56DE">
        <w:rPr>
          <w:color w:val="FF0000"/>
          <w:szCs w:val="22"/>
        </w:rPr>
        <w:fldChar w:fldCharType="end"/>
      </w:r>
      <w:r w:rsidRPr="00A01873">
        <w:rPr>
          <w:color w:val="FF0000"/>
          <w:szCs w:val="22"/>
        </w:rPr>
        <w:t xml:space="preserve"> </w:t>
      </w:r>
      <w:r w:rsidR="00405A7F" w:rsidRPr="00A01873">
        <w:rPr>
          <w:szCs w:val="22"/>
        </w:rPr>
        <w:t>Smlouvy</w:t>
      </w:r>
      <w:r w:rsidR="00512AA5">
        <w:rPr>
          <w:szCs w:val="22"/>
        </w:rPr>
        <w:t>, a to s</w:t>
      </w:r>
      <w:r w:rsidR="002C530F">
        <w:rPr>
          <w:szCs w:val="22"/>
        </w:rPr>
        <w:t xml:space="preserve">e současným </w:t>
      </w:r>
      <w:r w:rsidR="00512AA5">
        <w:rPr>
          <w:szCs w:val="22"/>
        </w:rPr>
        <w:t xml:space="preserve">dodržením ustanovení dle odst. </w:t>
      </w:r>
      <w:r w:rsidR="00512AA5">
        <w:rPr>
          <w:szCs w:val="22"/>
        </w:rPr>
        <w:fldChar w:fldCharType="begin"/>
      </w:r>
      <w:r w:rsidR="00512AA5">
        <w:rPr>
          <w:szCs w:val="22"/>
        </w:rPr>
        <w:instrText xml:space="preserve"> REF _Ref177132836 \r \h </w:instrText>
      </w:r>
      <w:r w:rsidR="00512AA5">
        <w:rPr>
          <w:szCs w:val="22"/>
        </w:rPr>
      </w:r>
      <w:r w:rsidR="00512AA5">
        <w:rPr>
          <w:szCs w:val="22"/>
        </w:rPr>
        <w:fldChar w:fldCharType="separate"/>
      </w:r>
      <w:r w:rsidR="0046236C">
        <w:rPr>
          <w:szCs w:val="22"/>
        </w:rPr>
        <w:t>23.4</w:t>
      </w:r>
      <w:r w:rsidR="00512AA5">
        <w:rPr>
          <w:szCs w:val="22"/>
        </w:rPr>
        <w:fldChar w:fldCharType="end"/>
      </w:r>
      <w:r w:rsidR="00512AA5">
        <w:rPr>
          <w:szCs w:val="22"/>
        </w:rPr>
        <w:t xml:space="preserve"> Smlouvy.</w:t>
      </w:r>
    </w:p>
    <w:p w14:paraId="24A26687" w14:textId="65AF01A6" w:rsidR="00512AA5" w:rsidRPr="003279DD" w:rsidRDefault="00512AA5" w:rsidP="00512AA5">
      <w:pPr>
        <w:numPr>
          <w:ilvl w:val="1"/>
          <w:numId w:val="1"/>
        </w:numPr>
        <w:ind w:left="1276" w:hanging="709"/>
        <w:jc w:val="both"/>
        <w:rPr>
          <w:szCs w:val="22"/>
        </w:rPr>
      </w:pPr>
      <w:bookmarkStart w:id="226" w:name="_Ref177240938"/>
      <w:bookmarkStart w:id="227" w:name="_Ref158298368"/>
      <w:r w:rsidRPr="003279DD">
        <w:rPr>
          <w:szCs w:val="22"/>
        </w:rPr>
        <w:t xml:space="preserve">Dnem podpisu příslušného Protokolu o akceptačním řízení </w:t>
      </w:r>
      <w:r w:rsidRPr="003279DD">
        <w:t xml:space="preserve">s výsledkem „Akceptováno bez výhrad“ nebo „Akceptováno s výhradami“ </w:t>
      </w:r>
      <w:r w:rsidRPr="003279DD">
        <w:rPr>
          <w:szCs w:val="22"/>
        </w:rPr>
        <w:t xml:space="preserve">ve smyslu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28" w:author="Word Document Comparison" w:date="2024-12-20T20:22:00Z" w16du:dateUtc="2024-12-20T19:22:00Z">
        <w:r w:rsidR="003560CA">
          <w:rPr>
            <w:szCs w:val="22"/>
          </w:rPr>
          <w:t>XI</w:t>
        </w:r>
      </w:ins>
      <w:del w:id="229" w:author="Word Document Comparison" w:date="2024-12-20T20:22:00Z" w16du:dateUtc="2024-12-20T19:22:00Z">
        <w:r w:rsidR="0046236C">
          <w:rPr>
            <w:szCs w:val="22"/>
          </w:rPr>
          <w:delText>X</w:delText>
        </w:r>
      </w:del>
      <w:r w:rsidR="005E56DE">
        <w:rPr>
          <w:color w:val="FF0000"/>
          <w:szCs w:val="22"/>
        </w:rPr>
        <w:fldChar w:fldCharType="end"/>
      </w:r>
      <w:r w:rsidRPr="003279DD">
        <w:rPr>
          <w:szCs w:val="22"/>
        </w:rPr>
        <w:t xml:space="preserve"> Smlouvy ze strany Smluvních stran byl</w:t>
      </w:r>
      <w:r w:rsidR="00D91088">
        <w:rPr>
          <w:szCs w:val="22"/>
        </w:rPr>
        <w:t>a</w:t>
      </w:r>
      <w:r w:rsidRPr="003279DD">
        <w:rPr>
          <w:szCs w:val="22"/>
        </w:rPr>
        <w:t xml:space="preserve"> </w:t>
      </w:r>
      <w:r w:rsidR="003048F8">
        <w:t>Nová i</w:t>
      </w:r>
      <w:r w:rsidR="003048F8" w:rsidRPr="00D91088">
        <w:t>nfrastruktur</w:t>
      </w:r>
      <w:r w:rsidR="003048F8">
        <w:t>a</w:t>
      </w:r>
      <w:r w:rsidRPr="003279DD">
        <w:rPr>
          <w:szCs w:val="22"/>
        </w:rPr>
        <w:t xml:space="preserve"> </w:t>
      </w:r>
      <w:r w:rsidR="003279DD">
        <w:rPr>
          <w:szCs w:val="22"/>
        </w:rPr>
        <w:t>na</w:t>
      </w:r>
      <w:r w:rsidRPr="003279DD">
        <w:rPr>
          <w:szCs w:val="22"/>
        </w:rPr>
        <w:t>implementován</w:t>
      </w:r>
      <w:r w:rsidR="00D91088">
        <w:rPr>
          <w:szCs w:val="22"/>
        </w:rPr>
        <w:t>a</w:t>
      </w:r>
      <w:r w:rsidR="003279DD">
        <w:rPr>
          <w:szCs w:val="22"/>
        </w:rPr>
        <w:t xml:space="preserve"> a</w:t>
      </w:r>
      <w:r w:rsidRPr="003279DD">
        <w:rPr>
          <w:szCs w:val="22"/>
        </w:rPr>
        <w:t xml:space="preserve"> </w:t>
      </w:r>
      <w:r w:rsidR="003279DD">
        <w:rPr>
          <w:szCs w:val="22"/>
        </w:rPr>
        <w:t>na</w:t>
      </w:r>
      <w:r w:rsidRPr="003279DD">
        <w:rPr>
          <w:szCs w:val="22"/>
        </w:rPr>
        <w:t>konfigurován</w:t>
      </w:r>
      <w:r w:rsidR="00D91088">
        <w:rPr>
          <w:szCs w:val="22"/>
        </w:rPr>
        <w:t>a</w:t>
      </w:r>
      <w:r w:rsidR="003279DD">
        <w:rPr>
          <w:szCs w:val="22"/>
        </w:rPr>
        <w:t xml:space="preserve"> </w:t>
      </w:r>
      <w:r w:rsidRPr="003279DD">
        <w:rPr>
          <w:szCs w:val="22"/>
        </w:rPr>
        <w:t>a tato etapa byla dokončena</w:t>
      </w:r>
      <w:r w:rsidR="003279DD" w:rsidRPr="006C5FF4">
        <w:rPr>
          <w:szCs w:val="22"/>
        </w:rPr>
        <w:t>, přičemž tento den je dále v této Smlouvě označován jako den „</w:t>
      </w:r>
      <w:r w:rsidR="003279DD" w:rsidRPr="006C5FF4">
        <w:rPr>
          <w:b/>
          <w:bCs/>
          <w:i/>
          <w:iCs/>
          <w:szCs w:val="22"/>
        </w:rPr>
        <w:t>D</w:t>
      </w:r>
      <w:r w:rsidR="003279DD">
        <w:rPr>
          <w:b/>
          <w:bCs/>
          <w:i/>
          <w:iCs/>
          <w:szCs w:val="22"/>
        </w:rPr>
        <w:t>3</w:t>
      </w:r>
      <w:r w:rsidR="003279DD" w:rsidRPr="006C5FF4">
        <w:rPr>
          <w:szCs w:val="22"/>
        </w:rPr>
        <w:t>“</w:t>
      </w:r>
      <w:r w:rsidR="003279DD">
        <w:rPr>
          <w:szCs w:val="22"/>
        </w:rPr>
        <w:t>.</w:t>
      </w:r>
      <w:bookmarkEnd w:id="226"/>
    </w:p>
    <w:bookmarkEnd w:id="227"/>
    <w:p w14:paraId="251BBABE" w14:textId="77777777" w:rsidR="00405A7F" w:rsidRPr="00405A7F" w:rsidRDefault="00405A7F" w:rsidP="00405A7F">
      <w:pPr>
        <w:ind w:left="1276"/>
        <w:jc w:val="both"/>
        <w:rPr>
          <w:szCs w:val="22"/>
          <w:highlight w:val="yellow"/>
        </w:rPr>
      </w:pPr>
    </w:p>
    <w:p w14:paraId="33D7D1AF" w14:textId="298197EE" w:rsidR="00405A7F" w:rsidRPr="00147BCC" w:rsidRDefault="00405A7F" w:rsidP="00405A7F">
      <w:pPr>
        <w:numPr>
          <w:ilvl w:val="0"/>
          <w:numId w:val="1"/>
        </w:numPr>
        <w:jc w:val="both"/>
        <w:rPr>
          <w:szCs w:val="22"/>
        </w:rPr>
      </w:pPr>
      <w:bookmarkStart w:id="230" w:name="_Ref158632893"/>
      <w:r w:rsidRPr="00147BCC">
        <w:rPr>
          <w:b/>
          <w:bCs/>
          <w:szCs w:val="22"/>
        </w:rPr>
        <w:lastRenderedPageBreak/>
        <w:t xml:space="preserve">Pro Etapu č. 4 – </w:t>
      </w:r>
      <w:r w:rsidR="003279DD" w:rsidRPr="00147BCC">
        <w:rPr>
          <w:b/>
          <w:bCs/>
          <w:szCs w:val="22"/>
        </w:rPr>
        <w:t>Migrace a Pilotní provoz</w:t>
      </w:r>
      <w:r w:rsidRPr="00147BCC">
        <w:rPr>
          <w:b/>
          <w:bCs/>
          <w:szCs w:val="22"/>
        </w:rPr>
        <w:t xml:space="preserve"> platí následující:</w:t>
      </w:r>
      <w:bookmarkEnd w:id="230"/>
    </w:p>
    <w:p w14:paraId="30F2BEA7" w14:textId="77777777" w:rsidR="00966888" w:rsidRPr="00966888" w:rsidRDefault="00405A7F" w:rsidP="00966888">
      <w:pPr>
        <w:numPr>
          <w:ilvl w:val="1"/>
          <w:numId w:val="1"/>
        </w:numPr>
        <w:ind w:left="1276" w:hanging="709"/>
        <w:jc w:val="both"/>
        <w:rPr>
          <w:szCs w:val="22"/>
        </w:rPr>
      </w:pPr>
      <w:r w:rsidRPr="00966888">
        <w:rPr>
          <w:szCs w:val="22"/>
        </w:rPr>
        <w:t xml:space="preserve">Tato etapa je zahájena dnem </w:t>
      </w:r>
      <w:r w:rsidRPr="00966888">
        <w:rPr>
          <w:b/>
          <w:bCs/>
          <w:szCs w:val="22"/>
        </w:rPr>
        <w:t>D3</w:t>
      </w:r>
      <w:r w:rsidRPr="00966888">
        <w:rPr>
          <w:szCs w:val="22"/>
        </w:rPr>
        <w:t xml:space="preserve"> a musí být dokončena nejpozději v termínu </w:t>
      </w:r>
      <w:r w:rsidRPr="00966888">
        <w:rPr>
          <w:b/>
          <w:bCs/>
          <w:szCs w:val="22"/>
        </w:rPr>
        <w:t xml:space="preserve">D3 + </w:t>
      </w:r>
      <w:r w:rsidRPr="00966888">
        <w:rPr>
          <w:b/>
          <w:bCs/>
        </w:rPr>
        <w:t>90</w:t>
      </w:r>
      <w:r w:rsidRPr="00966888">
        <w:rPr>
          <w:b/>
          <w:bCs/>
          <w:szCs w:val="22"/>
        </w:rPr>
        <w:t xml:space="preserve"> dní</w:t>
      </w:r>
      <w:r w:rsidRPr="00966888">
        <w:rPr>
          <w:szCs w:val="22"/>
        </w:rPr>
        <w:t>.</w:t>
      </w:r>
    </w:p>
    <w:p w14:paraId="58210010" w14:textId="0396DC4C" w:rsidR="00966888" w:rsidRPr="00966888" w:rsidRDefault="00966888" w:rsidP="00966888">
      <w:pPr>
        <w:numPr>
          <w:ilvl w:val="1"/>
          <w:numId w:val="1"/>
        </w:numPr>
        <w:ind w:left="1276" w:hanging="709"/>
        <w:jc w:val="both"/>
        <w:rPr>
          <w:szCs w:val="22"/>
        </w:rPr>
      </w:pPr>
      <w:r w:rsidRPr="00966888">
        <w:rPr>
          <w:szCs w:val="22"/>
        </w:rPr>
        <w:t>Dodavatel</w:t>
      </w:r>
      <w:r w:rsidR="00405A7F" w:rsidRPr="00966888">
        <w:rPr>
          <w:szCs w:val="22"/>
        </w:rPr>
        <w:t xml:space="preserve"> je v rámci této etapy povinen </w:t>
      </w:r>
      <w:r w:rsidR="00F73598">
        <w:rPr>
          <w:szCs w:val="22"/>
        </w:rPr>
        <w:t xml:space="preserve">zejména </w:t>
      </w:r>
      <w:r w:rsidRPr="00966888">
        <w:rPr>
          <w:szCs w:val="22"/>
        </w:rPr>
        <w:t xml:space="preserve">provést migraci aplikační a datové vrstvy ze </w:t>
      </w:r>
      <w:r w:rsidR="003048F8">
        <w:rPr>
          <w:szCs w:val="22"/>
        </w:rPr>
        <w:t>S</w:t>
      </w:r>
      <w:r w:rsidRPr="00966888">
        <w:rPr>
          <w:szCs w:val="22"/>
        </w:rPr>
        <w:t xml:space="preserve">távající infrastruktury do </w:t>
      </w:r>
      <w:r w:rsidR="003048F8">
        <w:t>Nové i</w:t>
      </w:r>
      <w:r w:rsidR="003048F8" w:rsidRPr="00D91088">
        <w:t>nfrastruktur</w:t>
      </w:r>
      <w:r w:rsidR="003048F8">
        <w:t>y</w:t>
      </w:r>
      <w:r w:rsidR="002C530F">
        <w:rPr>
          <w:szCs w:val="22"/>
        </w:rPr>
        <w:t xml:space="preserve"> (dále jen „</w:t>
      </w:r>
      <w:r w:rsidR="008430EF">
        <w:rPr>
          <w:b/>
          <w:bCs/>
          <w:i/>
          <w:iCs/>
          <w:szCs w:val="22"/>
        </w:rPr>
        <w:t>M</w:t>
      </w:r>
      <w:r w:rsidR="002C530F" w:rsidRPr="002C530F">
        <w:rPr>
          <w:b/>
          <w:bCs/>
          <w:i/>
          <w:iCs/>
          <w:szCs w:val="22"/>
        </w:rPr>
        <w:t>igrace</w:t>
      </w:r>
      <w:r w:rsidR="002C530F">
        <w:rPr>
          <w:szCs w:val="22"/>
        </w:rPr>
        <w:t>“).</w:t>
      </w:r>
      <w:r w:rsidR="005B02D6">
        <w:rPr>
          <w:szCs w:val="22"/>
        </w:rPr>
        <w:t xml:space="preserve"> </w:t>
      </w:r>
      <w:r w:rsidR="002C530F">
        <w:rPr>
          <w:szCs w:val="22"/>
        </w:rPr>
        <w:t xml:space="preserve">Dodavatel je v rámci této etapy také </w:t>
      </w:r>
      <w:r w:rsidR="00F73598">
        <w:rPr>
          <w:szCs w:val="22"/>
        </w:rPr>
        <w:t xml:space="preserve">zejména </w:t>
      </w:r>
      <w:r w:rsidR="002C530F">
        <w:rPr>
          <w:szCs w:val="22"/>
        </w:rPr>
        <w:t xml:space="preserve">povinen </w:t>
      </w:r>
      <w:r w:rsidR="00B73515">
        <w:rPr>
          <w:szCs w:val="22"/>
        </w:rPr>
        <w:t xml:space="preserve">zahájit pilotní provoz </w:t>
      </w:r>
      <w:r w:rsidR="003048F8">
        <w:t>Nové i</w:t>
      </w:r>
      <w:r w:rsidR="003048F8" w:rsidRPr="00D91088">
        <w:t>nfrastruktur</w:t>
      </w:r>
      <w:r w:rsidR="003048F8">
        <w:t>y</w:t>
      </w:r>
      <w:r>
        <w:rPr>
          <w:szCs w:val="22"/>
        </w:rPr>
        <w:t xml:space="preserve">, tj. </w:t>
      </w:r>
      <w:r>
        <w:rPr>
          <w:rFonts w:asciiTheme="minorHAnsi" w:hAnsiTheme="minorHAnsi" w:cstheme="minorHAnsi"/>
        </w:rPr>
        <w:t xml:space="preserve">zprovoznit </w:t>
      </w:r>
      <w:r w:rsidR="003048F8">
        <w:t>Novou i</w:t>
      </w:r>
      <w:r w:rsidR="003048F8" w:rsidRPr="00D91088">
        <w:t>nfrastruktur</w:t>
      </w:r>
      <w:r w:rsidR="003048F8">
        <w:t>u</w:t>
      </w:r>
      <w:r>
        <w:rPr>
          <w:rFonts w:asciiTheme="minorHAnsi" w:hAnsiTheme="minorHAnsi" w:cstheme="minorHAnsi"/>
        </w:rPr>
        <w:t xml:space="preserve"> v testovacím prostředí O</w:t>
      </w:r>
      <w:r w:rsidRPr="00F90312">
        <w:rPr>
          <w:rFonts w:asciiTheme="minorHAnsi" w:hAnsiTheme="minorHAnsi" w:cstheme="minorHAnsi"/>
        </w:rPr>
        <w:t>bjednatele mimo produkční</w:t>
      </w:r>
      <w:r>
        <w:rPr>
          <w:rFonts w:asciiTheme="minorHAnsi" w:hAnsiTheme="minorHAnsi" w:cstheme="minorHAnsi"/>
        </w:rPr>
        <w:t xml:space="preserve"> prostředí Objednatele</w:t>
      </w:r>
      <w:r w:rsidR="008430EF">
        <w:rPr>
          <w:rFonts w:asciiTheme="minorHAnsi" w:hAnsiTheme="minorHAnsi" w:cstheme="minorHAnsi"/>
        </w:rPr>
        <w:t xml:space="preserve"> (dále jen „</w:t>
      </w:r>
      <w:r w:rsidR="00B73515">
        <w:rPr>
          <w:rFonts w:asciiTheme="minorHAnsi" w:hAnsiTheme="minorHAnsi" w:cstheme="minorHAnsi"/>
          <w:b/>
          <w:bCs/>
          <w:i/>
          <w:iCs/>
        </w:rPr>
        <w:t xml:space="preserve">Zahájení </w:t>
      </w:r>
      <w:r w:rsidR="008430EF">
        <w:rPr>
          <w:b/>
          <w:bCs/>
          <w:i/>
          <w:iCs/>
          <w:szCs w:val="22"/>
        </w:rPr>
        <w:t>P</w:t>
      </w:r>
      <w:r w:rsidR="008430EF" w:rsidRPr="008430EF">
        <w:rPr>
          <w:b/>
          <w:bCs/>
          <w:i/>
          <w:iCs/>
          <w:szCs w:val="22"/>
        </w:rPr>
        <w:t>ilotního provozu</w:t>
      </w:r>
      <w:r w:rsidR="008430EF">
        <w:rPr>
          <w:szCs w:val="22"/>
        </w:rPr>
        <w:t>“)</w:t>
      </w:r>
      <w:r w:rsidR="002C530F">
        <w:rPr>
          <w:rFonts w:asciiTheme="minorHAnsi" w:hAnsiTheme="minorHAnsi" w:cstheme="minorHAnsi"/>
        </w:rPr>
        <w:t xml:space="preserve">. Dodavatel je v rámci této etapy také </w:t>
      </w:r>
      <w:r w:rsidR="00F73598">
        <w:rPr>
          <w:rFonts w:asciiTheme="minorHAnsi" w:hAnsiTheme="minorHAnsi" w:cstheme="minorHAnsi"/>
        </w:rPr>
        <w:t xml:space="preserve">zejména </w:t>
      </w:r>
      <w:r w:rsidR="002C530F">
        <w:rPr>
          <w:rFonts w:asciiTheme="minorHAnsi" w:hAnsiTheme="minorHAnsi" w:cstheme="minorHAnsi"/>
        </w:rPr>
        <w:t>povinen</w:t>
      </w:r>
      <w:r w:rsidR="00B73515">
        <w:rPr>
          <w:rFonts w:asciiTheme="minorHAnsi" w:hAnsiTheme="minorHAnsi" w:cstheme="minorHAnsi"/>
        </w:rPr>
        <w:t xml:space="preserve"> </w:t>
      </w:r>
      <w:r>
        <w:rPr>
          <w:szCs w:val="22"/>
        </w:rPr>
        <w:t xml:space="preserve">v součinnosti s Objednatelem </w:t>
      </w:r>
      <w:r w:rsidR="00B73515" w:rsidRPr="00417AB7">
        <w:rPr>
          <w:szCs w:val="22"/>
        </w:rPr>
        <w:t>provést</w:t>
      </w:r>
      <w:r w:rsidR="00B73515">
        <w:rPr>
          <w:szCs w:val="22"/>
        </w:rPr>
        <w:t xml:space="preserve"> </w:t>
      </w:r>
      <w:r>
        <w:rPr>
          <w:rFonts w:asciiTheme="minorHAnsi" w:hAnsiTheme="minorHAnsi" w:cstheme="minorHAnsi"/>
        </w:rPr>
        <w:t>pilotní</w:t>
      </w:r>
      <w:r w:rsidRPr="00417AB7">
        <w:rPr>
          <w:rFonts w:asciiTheme="minorHAnsi" w:hAnsiTheme="minorHAnsi" w:cstheme="minorHAnsi"/>
        </w:rPr>
        <w:t xml:space="preserve"> provoz</w:t>
      </w:r>
      <w:r w:rsidR="00B73515">
        <w:rPr>
          <w:rFonts w:asciiTheme="minorHAnsi" w:hAnsiTheme="minorHAnsi" w:cstheme="minorHAnsi"/>
        </w:rPr>
        <w:t xml:space="preserve"> </w:t>
      </w:r>
      <w:r w:rsidR="003048F8">
        <w:t>Nové i</w:t>
      </w:r>
      <w:r w:rsidR="003048F8" w:rsidRPr="00D91088">
        <w:t>nfrastruktur</w:t>
      </w:r>
      <w:r w:rsidR="003048F8">
        <w:t>y</w:t>
      </w:r>
      <w:r w:rsidRPr="00417AB7">
        <w:rPr>
          <w:rFonts w:asciiTheme="minorHAnsi" w:hAnsiTheme="minorHAnsi" w:cstheme="minorHAnsi"/>
        </w:rPr>
        <w:t>, t</w:t>
      </w:r>
      <w:r>
        <w:rPr>
          <w:rFonts w:asciiTheme="minorHAnsi" w:hAnsiTheme="minorHAnsi" w:cstheme="minorHAnsi"/>
        </w:rPr>
        <w:t>j</w:t>
      </w:r>
      <w:r w:rsidRPr="00417AB7">
        <w:rPr>
          <w:rFonts w:asciiTheme="minorHAnsi" w:hAnsiTheme="minorHAnsi" w:cstheme="minorHAnsi"/>
        </w:rPr>
        <w:t>.</w:t>
      </w:r>
      <w:r>
        <w:rPr>
          <w:rFonts w:asciiTheme="minorHAnsi" w:hAnsiTheme="minorHAnsi" w:cstheme="minorHAnsi"/>
        </w:rPr>
        <w:t xml:space="preserve"> zkušební provoz, při kterém bude v součinnosti s Objednatelem provedeno plnohodnotné otestování </w:t>
      </w:r>
      <w:r w:rsidR="003048F8">
        <w:t>Nové i</w:t>
      </w:r>
      <w:r w:rsidR="003048F8" w:rsidRPr="00D91088">
        <w:t>nfrastruktur</w:t>
      </w:r>
      <w:r w:rsidR="003048F8">
        <w:t>y</w:t>
      </w:r>
      <w:r w:rsidR="002C530F">
        <w:rPr>
          <w:rFonts w:asciiTheme="minorHAnsi" w:hAnsiTheme="minorHAnsi" w:cstheme="minorHAnsi"/>
        </w:rPr>
        <w:t>,</w:t>
      </w:r>
      <w:r w:rsidR="00B73515">
        <w:rPr>
          <w:rFonts w:asciiTheme="minorHAnsi" w:hAnsiTheme="minorHAnsi" w:cstheme="minorHAnsi"/>
        </w:rPr>
        <w:t xml:space="preserve"> provedené </w:t>
      </w:r>
      <w:r w:rsidR="002C530F">
        <w:rPr>
          <w:rFonts w:asciiTheme="minorHAnsi" w:hAnsiTheme="minorHAnsi" w:cstheme="minorHAnsi"/>
        </w:rPr>
        <w:t xml:space="preserve">implementace a konfigurace </w:t>
      </w:r>
      <w:r w:rsidR="003048F8">
        <w:t>Nové i</w:t>
      </w:r>
      <w:r w:rsidR="003048F8" w:rsidRPr="00D91088">
        <w:t>nfrastruktur</w:t>
      </w:r>
      <w:r w:rsidR="003048F8">
        <w:t>y</w:t>
      </w:r>
      <w:r w:rsidR="002C530F">
        <w:rPr>
          <w:rFonts w:asciiTheme="minorHAnsi" w:hAnsiTheme="minorHAnsi" w:cstheme="minorHAnsi"/>
        </w:rPr>
        <w:t xml:space="preserve"> a </w:t>
      </w:r>
      <w:r w:rsidR="00B73515">
        <w:rPr>
          <w:rFonts w:asciiTheme="minorHAnsi" w:hAnsiTheme="minorHAnsi" w:cstheme="minorHAnsi"/>
        </w:rPr>
        <w:t xml:space="preserve">provedení </w:t>
      </w:r>
      <w:r w:rsidR="002C530F">
        <w:rPr>
          <w:rFonts w:asciiTheme="minorHAnsi" w:hAnsiTheme="minorHAnsi" w:cstheme="minorHAnsi"/>
        </w:rPr>
        <w:t xml:space="preserve">migrace </w:t>
      </w:r>
      <w:r w:rsidR="002C530F" w:rsidRPr="00966888">
        <w:rPr>
          <w:szCs w:val="22"/>
        </w:rPr>
        <w:t xml:space="preserve">aplikační a datové vrstvy ze </w:t>
      </w:r>
      <w:r w:rsidR="003048F8">
        <w:rPr>
          <w:szCs w:val="22"/>
        </w:rPr>
        <w:t>S</w:t>
      </w:r>
      <w:r w:rsidR="002C530F" w:rsidRPr="00966888">
        <w:rPr>
          <w:szCs w:val="22"/>
        </w:rPr>
        <w:t xml:space="preserve">távající infrastruktury do </w:t>
      </w:r>
      <w:r w:rsidR="003048F8">
        <w:t>Nové i</w:t>
      </w:r>
      <w:r w:rsidR="003048F8" w:rsidRPr="00D91088">
        <w:t>nfrastruktur</w:t>
      </w:r>
      <w:r w:rsidR="003048F8">
        <w:t>y</w:t>
      </w:r>
      <w:r w:rsidR="009B2BC5">
        <w:rPr>
          <w:szCs w:val="22"/>
        </w:rPr>
        <w:t xml:space="preserve"> v testovacím prostředí Objednatele</w:t>
      </w:r>
      <w:r w:rsidR="002C530F">
        <w:rPr>
          <w:rFonts w:asciiTheme="minorHAnsi" w:hAnsiTheme="minorHAnsi" w:cstheme="minorHAnsi"/>
        </w:rPr>
        <w:t xml:space="preserve">, a to </w:t>
      </w:r>
      <w:r>
        <w:rPr>
          <w:rFonts w:asciiTheme="minorHAnsi" w:hAnsiTheme="minorHAnsi" w:cstheme="minorHAnsi"/>
        </w:rPr>
        <w:t xml:space="preserve">z hlediska splnění všech požadavků a podmínek stanovených v této Smlouvě nebo na základě této Smlouvy, a ověření připravenosti a možnosti </w:t>
      </w:r>
      <w:r w:rsidR="00B73515">
        <w:rPr>
          <w:rFonts w:asciiTheme="minorHAnsi" w:hAnsiTheme="minorHAnsi" w:cstheme="minorHAnsi"/>
        </w:rPr>
        <w:t xml:space="preserve">zahájení </w:t>
      </w:r>
      <w:r>
        <w:rPr>
          <w:rFonts w:asciiTheme="minorHAnsi" w:hAnsiTheme="minorHAnsi" w:cstheme="minorHAnsi"/>
        </w:rPr>
        <w:t>produkční</w:t>
      </w:r>
      <w:r w:rsidR="00F8400D">
        <w:rPr>
          <w:rFonts w:asciiTheme="minorHAnsi" w:hAnsiTheme="minorHAnsi" w:cstheme="minorHAnsi"/>
        </w:rPr>
        <w:t>ho</w:t>
      </w:r>
      <w:r>
        <w:rPr>
          <w:rFonts w:asciiTheme="minorHAnsi" w:hAnsiTheme="minorHAnsi" w:cstheme="minorHAnsi"/>
        </w:rPr>
        <w:t xml:space="preserve"> </w:t>
      </w:r>
      <w:r w:rsidR="00B73515">
        <w:rPr>
          <w:rFonts w:asciiTheme="minorHAnsi" w:hAnsiTheme="minorHAnsi" w:cstheme="minorHAnsi"/>
        </w:rPr>
        <w:t xml:space="preserve">provozu </w:t>
      </w:r>
      <w:r w:rsidR="003048F8">
        <w:t>Nové i</w:t>
      </w:r>
      <w:r w:rsidR="003048F8" w:rsidRPr="00D91088">
        <w:t>nfrastruktur</w:t>
      </w:r>
      <w:r w:rsidR="003048F8">
        <w:t>y</w:t>
      </w:r>
      <w:r w:rsidR="008430EF">
        <w:rPr>
          <w:rFonts w:asciiTheme="minorHAnsi" w:hAnsiTheme="minorHAnsi" w:cstheme="minorHAnsi"/>
        </w:rPr>
        <w:t xml:space="preserve"> (dále jen „</w:t>
      </w:r>
      <w:r w:rsidR="00B73515">
        <w:rPr>
          <w:rFonts w:asciiTheme="minorHAnsi" w:hAnsiTheme="minorHAnsi" w:cstheme="minorHAnsi"/>
          <w:b/>
          <w:bCs/>
          <w:i/>
          <w:iCs/>
        </w:rPr>
        <w:t>Pilotní</w:t>
      </w:r>
      <w:r w:rsidR="00B73515">
        <w:rPr>
          <w:b/>
          <w:bCs/>
          <w:i/>
          <w:iCs/>
          <w:szCs w:val="22"/>
        </w:rPr>
        <w:t xml:space="preserve"> </w:t>
      </w:r>
      <w:r w:rsidR="008430EF" w:rsidRPr="008430EF">
        <w:rPr>
          <w:b/>
          <w:bCs/>
          <w:i/>
          <w:iCs/>
          <w:szCs w:val="22"/>
        </w:rPr>
        <w:t>provoz</w:t>
      </w:r>
      <w:r w:rsidR="008430EF">
        <w:rPr>
          <w:szCs w:val="22"/>
        </w:rPr>
        <w:t>“).</w:t>
      </w:r>
      <w:r w:rsidR="008430EF">
        <w:rPr>
          <w:rFonts w:asciiTheme="minorHAnsi" w:hAnsiTheme="minorHAnsi" w:cstheme="minorHAnsi"/>
        </w:rPr>
        <w:t xml:space="preserve"> </w:t>
      </w:r>
      <w:r w:rsidR="008430EF" w:rsidRPr="00A01873">
        <w:rPr>
          <w:szCs w:val="22"/>
        </w:rPr>
        <w:t xml:space="preserve">Dodavatel </w:t>
      </w:r>
      <w:r w:rsidR="008430EF">
        <w:rPr>
          <w:szCs w:val="22"/>
        </w:rPr>
        <w:t xml:space="preserve">je zejména </w:t>
      </w:r>
      <w:r w:rsidR="008430EF" w:rsidRPr="00A01873">
        <w:rPr>
          <w:szCs w:val="22"/>
        </w:rPr>
        <w:t xml:space="preserve">povinen provést či poskytnout plnění </w:t>
      </w:r>
      <w:r w:rsidR="008430EF" w:rsidRPr="00A01873">
        <w:rPr>
          <w:rFonts w:asciiTheme="minorHAnsi" w:hAnsiTheme="minorHAnsi" w:cstheme="minorHAnsi"/>
        </w:rPr>
        <w:t>dle odst.</w:t>
      </w:r>
      <w:r w:rsidR="005B02D6">
        <w:rPr>
          <w:rFonts w:asciiTheme="minorHAnsi" w:hAnsiTheme="minorHAnsi" w:cstheme="minorHAnsi"/>
        </w:rPr>
        <w:t xml:space="preserve"> </w:t>
      </w:r>
      <w:r w:rsidR="005B02D6">
        <w:rPr>
          <w:rFonts w:asciiTheme="minorHAnsi" w:hAnsiTheme="minorHAnsi" w:cstheme="minorHAnsi"/>
        </w:rPr>
        <w:fldChar w:fldCharType="begin"/>
      </w:r>
      <w:r w:rsidR="005B02D6">
        <w:rPr>
          <w:rFonts w:asciiTheme="minorHAnsi" w:hAnsiTheme="minorHAnsi" w:cstheme="minorHAnsi"/>
        </w:rPr>
        <w:instrText xml:space="preserve"> REF _Ref177533441 \r \h </w:instrText>
      </w:r>
      <w:r w:rsidR="005B02D6">
        <w:rPr>
          <w:rFonts w:asciiTheme="minorHAnsi" w:hAnsiTheme="minorHAnsi" w:cstheme="minorHAnsi"/>
        </w:rPr>
      </w:r>
      <w:r w:rsidR="005B02D6">
        <w:rPr>
          <w:rFonts w:asciiTheme="minorHAnsi" w:hAnsiTheme="minorHAnsi" w:cstheme="minorHAnsi"/>
        </w:rPr>
        <w:fldChar w:fldCharType="separate"/>
      </w:r>
      <w:r w:rsidR="0046236C">
        <w:rPr>
          <w:rFonts w:asciiTheme="minorHAnsi" w:hAnsiTheme="minorHAnsi" w:cstheme="minorHAnsi"/>
        </w:rPr>
        <w:t>13.6</w:t>
      </w:r>
      <w:r w:rsidR="005B02D6">
        <w:rPr>
          <w:rFonts w:asciiTheme="minorHAnsi" w:hAnsiTheme="minorHAnsi" w:cstheme="minorHAnsi"/>
        </w:rPr>
        <w:fldChar w:fldCharType="end"/>
      </w:r>
      <w:r w:rsidR="005B02D6">
        <w:rPr>
          <w:rFonts w:asciiTheme="minorHAnsi" w:hAnsiTheme="minorHAnsi" w:cstheme="minorHAnsi"/>
        </w:rPr>
        <w:t xml:space="preserve"> </w:t>
      </w:r>
      <w:r w:rsidR="008430EF">
        <w:rPr>
          <w:rFonts w:asciiTheme="minorHAnsi" w:hAnsiTheme="minorHAnsi" w:cstheme="minorHAnsi"/>
        </w:rPr>
        <w:t>a</w:t>
      </w:r>
      <w:r w:rsidR="005B02D6">
        <w:rPr>
          <w:rFonts w:asciiTheme="minorHAnsi" w:hAnsiTheme="minorHAnsi" w:cstheme="minorHAnsi"/>
        </w:rPr>
        <w:t>ž</w:t>
      </w:r>
      <w:r w:rsidR="008430EF">
        <w:rPr>
          <w:rFonts w:asciiTheme="minorHAnsi" w:hAnsiTheme="minorHAnsi" w:cstheme="minorHAnsi"/>
        </w:rPr>
        <w:t xml:space="preserve"> </w:t>
      </w:r>
      <w:r w:rsidR="005765D6">
        <w:rPr>
          <w:rFonts w:asciiTheme="minorHAnsi" w:hAnsiTheme="minorHAnsi" w:cstheme="minorHAnsi"/>
        </w:rPr>
        <w:fldChar w:fldCharType="begin"/>
      </w:r>
      <w:r w:rsidR="005765D6">
        <w:rPr>
          <w:rFonts w:asciiTheme="minorHAnsi" w:hAnsiTheme="minorHAnsi" w:cstheme="minorHAnsi"/>
        </w:rPr>
        <w:instrText xml:space="preserve"> REF _Ref177228528 \r \h </w:instrText>
      </w:r>
      <w:r w:rsidR="005765D6">
        <w:rPr>
          <w:rFonts w:asciiTheme="minorHAnsi" w:hAnsiTheme="minorHAnsi" w:cstheme="minorHAnsi"/>
        </w:rPr>
      </w:r>
      <w:r w:rsidR="005765D6">
        <w:rPr>
          <w:rFonts w:asciiTheme="minorHAnsi" w:hAnsiTheme="minorHAnsi" w:cstheme="minorHAnsi"/>
        </w:rPr>
        <w:fldChar w:fldCharType="separate"/>
      </w:r>
      <w:r w:rsidR="0046236C">
        <w:rPr>
          <w:rFonts w:asciiTheme="minorHAnsi" w:hAnsiTheme="minorHAnsi" w:cstheme="minorHAnsi"/>
        </w:rPr>
        <w:t>13.9</w:t>
      </w:r>
      <w:r w:rsidR="005765D6">
        <w:rPr>
          <w:rFonts w:asciiTheme="minorHAnsi" w:hAnsiTheme="minorHAnsi" w:cstheme="minorHAnsi"/>
        </w:rPr>
        <w:fldChar w:fldCharType="end"/>
      </w:r>
      <w:r w:rsidR="008430EF">
        <w:rPr>
          <w:rFonts w:asciiTheme="minorHAnsi" w:hAnsiTheme="minorHAnsi" w:cstheme="minorHAnsi"/>
        </w:rPr>
        <w:t xml:space="preserve"> </w:t>
      </w:r>
      <w:r w:rsidR="008430EF" w:rsidRPr="00A01873">
        <w:rPr>
          <w:rFonts w:asciiTheme="minorHAnsi" w:hAnsiTheme="minorHAnsi" w:cstheme="minorHAnsi"/>
        </w:rPr>
        <w:t>Smlouvy.</w:t>
      </w:r>
    </w:p>
    <w:p w14:paraId="1D3F6F28" w14:textId="6F7226A7" w:rsidR="00966888" w:rsidRDefault="00966888" w:rsidP="00405A7F">
      <w:pPr>
        <w:numPr>
          <w:ilvl w:val="1"/>
          <w:numId w:val="1"/>
        </w:numPr>
        <w:ind w:left="1276" w:hanging="709"/>
        <w:jc w:val="both"/>
        <w:rPr>
          <w:szCs w:val="22"/>
        </w:rPr>
      </w:pPr>
      <w:r w:rsidRPr="00966888">
        <w:rPr>
          <w:szCs w:val="22"/>
        </w:rPr>
        <w:t>Bližší požadavky a podmínky jsou stanoveny v Technické specifikaci a budou stanoveny v Předimplementační analýze.</w:t>
      </w:r>
    </w:p>
    <w:p w14:paraId="4A2B9D44" w14:textId="5C6ED547" w:rsidR="008430EF" w:rsidRDefault="008430EF" w:rsidP="00405A7F">
      <w:pPr>
        <w:numPr>
          <w:ilvl w:val="1"/>
          <w:numId w:val="1"/>
        </w:numPr>
        <w:ind w:left="1276" w:hanging="709"/>
        <w:jc w:val="both"/>
        <w:rPr>
          <w:szCs w:val="22"/>
        </w:rPr>
      </w:pPr>
      <w:r>
        <w:rPr>
          <w:szCs w:val="22"/>
        </w:rPr>
        <w:t xml:space="preserve">Dodavatel je povinen Objednatele bez zbytečného odkladu písemně informovat o dokončení provádění Migrace a připravenosti provést </w:t>
      </w:r>
      <w:r w:rsidR="00B73515">
        <w:rPr>
          <w:szCs w:val="22"/>
        </w:rPr>
        <w:t>Zahájení</w:t>
      </w:r>
      <w:r>
        <w:rPr>
          <w:szCs w:val="22"/>
        </w:rPr>
        <w:t xml:space="preserve"> Pilotního provozu a dále také o provedení </w:t>
      </w:r>
      <w:r w:rsidR="00B73515">
        <w:rPr>
          <w:szCs w:val="22"/>
        </w:rPr>
        <w:t xml:space="preserve">Zahájení </w:t>
      </w:r>
      <w:r>
        <w:rPr>
          <w:szCs w:val="22"/>
        </w:rPr>
        <w:t xml:space="preserve">Pilotního provozu. </w:t>
      </w:r>
    </w:p>
    <w:p w14:paraId="6BFD08BC" w14:textId="68EDF9D9" w:rsidR="008430EF" w:rsidRPr="008430EF" w:rsidRDefault="008430EF" w:rsidP="008430EF">
      <w:pPr>
        <w:numPr>
          <w:ilvl w:val="1"/>
          <w:numId w:val="1"/>
        </w:numPr>
        <w:ind w:left="1276" w:hanging="709"/>
        <w:jc w:val="both"/>
        <w:rPr>
          <w:szCs w:val="22"/>
        </w:rPr>
      </w:pPr>
      <w:r>
        <w:rPr>
          <w:szCs w:val="22"/>
        </w:rPr>
        <w:t xml:space="preserve">Pilotní provoz musí být prováděn minimálně po dobu 30 dnů ode dne </w:t>
      </w:r>
      <w:r w:rsidR="00B73515">
        <w:rPr>
          <w:szCs w:val="22"/>
        </w:rPr>
        <w:t>Zahájení</w:t>
      </w:r>
      <w:r w:rsidRPr="008430EF">
        <w:rPr>
          <w:szCs w:val="22"/>
        </w:rPr>
        <w:t xml:space="preserve"> Pilotního provozu</w:t>
      </w:r>
      <w:r>
        <w:rPr>
          <w:szCs w:val="22"/>
        </w:rPr>
        <w:t>.</w:t>
      </w:r>
    </w:p>
    <w:p w14:paraId="6D2204FA" w14:textId="05DF3305" w:rsidR="00966888" w:rsidRPr="002C530F" w:rsidRDefault="00966888" w:rsidP="00966888">
      <w:pPr>
        <w:numPr>
          <w:ilvl w:val="1"/>
          <w:numId w:val="1"/>
        </w:numPr>
        <w:ind w:left="1276" w:hanging="709"/>
        <w:jc w:val="both"/>
        <w:rPr>
          <w:szCs w:val="22"/>
        </w:rPr>
      </w:pPr>
      <w:r w:rsidRPr="002C530F">
        <w:rPr>
          <w:szCs w:val="22"/>
        </w:rPr>
        <w:t xml:space="preserve">Objednatel bude v průběhu </w:t>
      </w:r>
      <w:r w:rsidR="00B73515">
        <w:rPr>
          <w:szCs w:val="22"/>
        </w:rPr>
        <w:t xml:space="preserve">provádění </w:t>
      </w:r>
      <w:r w:rsidR="002C530F" w:rsidRPr="002C530F">
        <w:rPr>
          <w:szCs w:val="22"/>
        </w:rPr>
        <w:t>Pilotního</w:t>
      </w:r>
      <w:r w:rsidRPr="002C530F">
        <w:rPr>
          <w:szCs w:val="22"/>
        </w:rPr>
        <w:t xml:space="preserve"> provozu hlásit </w:t>
      </w:r>
      <w:r w:rsidR="002C530F" w:rsidRPr="002C530F">
        <w:rPr>
          <w:szCs w:val="22"/>
        </w:rPr>
        <w:t>Dodavateli</w:t>
      </w:r>
      <w:r w:rsidRPr="002C530F">
        <w:rPr>
          <w:szCs w:val="22"/>
        </w:rPr>
        <w:t xml:space="preserve"> </w:t>
      </w:r>
      <w:r w:rsidR="002C530F" w:rsidRPr="002C530F">
        <w:rPr>
          <w:szCs w:val="22"/>
        </w:rPr>
        <w:t xml:space="preserve">zjištěné </w:t>
      </w:r>
      <w:r w:rsidRPr="002C530F">
        <w:rPr>
          <w:szCs w:val="22"/>
        </w:rPr>
        <w:t>vady</w:t>
      </w:r>
      <w:ins w:id="231" w:author="Word Document Comparison" w:date="2024-12-20T20:22:00Z" w16du:dateUtc="2024-12-20T19:22:00Z">
        <w:r w:rsidRPr="002C530F">
          <w:rPr>
            <w:szCs w:val="22"/>
          </w:rPr>
          <w:t>.</w:t>
        </w:r>
      </w:ins>
      <w:del w:id="232" w:author="Word Document Comparison" w:date="2024-12-20T20:22:00Z" w16du:dateUtc="2024-12-20T19:22:00Z">
        <w:r w:rsidRPr="002C530F">
          <w:rPr>
            <w:szCs w:val="22"/>
          </w:rPr>
          <w:delText xml:space="preserve"> nebo nedostatky.</w:delText>
        </w:r>
      </w:del>
      <w:r w:rsidRPr="002C530F">
        <w:rPr>
          <w:szCs w:val="22"/>
        </w:rPr>
        <w:t xml:space="preserve"> Konkrétní způsob hlášení vad</w:t>
      </w:r>
      <w:del w:id="233" w:author="Word Document Comparison" w:date="2024-12-20T20:22:00Z" w16du:dateUtc="2024-12-20T19:22:00Z">
        <w:r w:rsidRPr="002C530F">
          <w:rPr>
            <w:szCs w:val="22"/>
          </w:rPr>
          <w:delText xml:space="preserve"> nebo nedostatků</w:delText>
        </w:r>
      </w:del>
      <w:r w:rsidRPr="002C530F">
        <w:rPr>
          <w:szCs w:val="22"/>
        </w:rPr>
        <w:t xml:space="preserve"> bude stanoven v</w:t>
      </w:r>
      <w:r w:rsidR="002C530F" w:rsidRPr="002C530F">
        <w:rPr>
          <w:szCs w:val="22"/>
        </w:rPr>
        <w:t> Předimplementační analýze</w:t>
      </w:r>
      <w:r w:rsidR="002C530F">
        <w:rPr>
          <w:szCs w:val="22"/>
        </w:rPr>
        <w:t xml:space="preserve"> nebo na základě dohody Smluvních stran</w:t>
      </w:r>
      <w:r w:rsidRPr="002C530F">
        <w:rPr>
          <w:szCs w:val="22"/>
        </w:rPr>
        <w:t xml:space="preserve">, přičemž musí umožňovat, aby u každé nahlášené vady </w:t>
      </w:r>
      <w:del w:id="234" w:author="Word Document Comparison" w:date="2024-12-20T20:22:00Z" w16du:dateUtc="2024-12-20T19:22:00Z">
        <w:r w:rsidRPr="002C530F">
          <w:rPr>
            <w:szCs w:val="22"/>
          </w:rPr>
          <w:delText xml:space="preserve">nebo nedostatku </w:delText>
        </w:r>
      </w:del>
      <w:r w:rsidRPr="002C530F">
        <w:rPr>
          <w:szCs w:val="22"/>
        </w:rPr>
        <w:t>bylo možné evidovat:</w:t>
      </w:r>
    </w:p>
    <w:p w14:paraId="4D25DA3D" w14:textId="272B9703" w:rsidR="00966888" w:rsidRPr="002C530F" w:rsidRDefault="00966888" w:rsidP="00966888">
      <w:pPr>
        <w:numPr>
          <w:ilvl w:val="2"/>
          <w:numId w:val="1"/>
        </w:numPr>
        <w:ind w:left="2127" w:hanging="851"/>
        <w:jc w:val="both"/>
        <w:rPr>
          <w:szCs w:val="22"/>
        </w:rPr>
      </w:pPr>
      <w:r w:rsidRPr="002C530F">
        <w:rPr>
          <w:szCs w:val="22"/>
        </w:rPr>
        <w:t>identifikační číslo vady</w:t>
      </w:r>
      <w:del w:id="235" w:author="Word Document Comparison" w:date="2024-12-20T20:22:00Z" w16du:dateUtc="2024-12-20T19:22:00Z">
        <w:r w:rsidRPr="002C530F">
          <w:rPr>
            <w:szCs w:val="22"/>
          </w:rPr>
          <w:delText xml:space="preserve"> nebo nedostatku</w:delText>
        </w:r>
      </w:del>
      <w:r w:rsidR="00F73598">
        <w:rPr>
          <w:szCs w:val="22"/>
        </w:rPr>
        <w:t>,</w:t>
      </w:r>
    </w:p>
    <w:p w14:paraId="403233E5" w14:textId="7BE2ED9B" w:rsidR="00966888" w:rsidRPr="002C530F" w:rsidRDefault="00966888" w:rsidP="00966888">
      <w:pPr>
        <w:numPr>
          <w:ilvl w:val="2"/>
          <w:numId w:val="1"/>
        </w:numPr>
        <w:ind w:left="2127" w:hanging="851"/>
        <w:jc w:val="both"/>
        <w:rPr>
          <w:szCs w:val="22"/>
        </w:rPr>
      </w:pPr>
      <w:r w:rsidRPr="002C530F">
        <w:rPr>
          <w:szCs w:val="22"/>
        </w:rPr>
        <w:t>stručný popis vady</w:t>
      </w:r>
      <w:del w:id="236" w:author="Word Document Comparison" w:date="2024-12-20T20:22:00Z" w16du:dateUtc="2024-12-20T19:22:00Z">
        <w:r w:rsidRPr="002C530F">
          <w:rPr>
            <w:szCs w:val="22"/>
          </w:rPr>
          <w:delText xml:space="preserve"> nebo nedostatku</w:delText>
        </w:r>
      </w:del>
      <w:r w:rsidR="00F73598">
        <w:rPr>
          <w:szCs w:val="22"/>
        </w:rPr>
        <w:t>,</w:t>
      </w:r>
    </w:p>
    <w:p w14:paraId="60FDBAF2" w14:textId="75532511" w:rsidR="00966888" w:rsidRPr="002C530F" w:rsidRDefault="00966888" w:rsidP="00966888">
      <w:pPr>
        <w:numPr>
          <w:ilvl w:val="2"/>
          <w:numId w:val="1"/>
        </w:numPr>
        <w:ind w:left="2127" w:hanging="851"/>
        <w:jc w:val="both"/>
        <w:rPr>
          <w:szCs w:val="22"/>
        </w:rPr>
      </w:pPr>
      <w:r w:rsidRPr="002C530F">
        <w:rPr>
          <w:szCs w:val="22"/>
        </w:rPr>
        <w:t xml:space="preserve">jméno, email a telefon osoby, která vadu </w:t>
      </w:r>
      <w:del w:id="237" w:author="Word Document Comparison" w:date="2024-12-20T20:22:00Z" w16du:dateUtc="2024-12-20T19:22:00Z">
        <w:r w:rsidRPr="002C530F">
          <w:rPr>
            <w:szCs w:val="22"/>
          </w:rPr>
          <w:delText xml:space="preserve">nebo nedostatek </w:delText>
        </w:r>
      </w:del>
      <w:r w:rsidRPr="002C530F">
        <w:rPr>
          <w:szCs w:val="22"/>
        </w:rPr>
        <w:t>za Objednatele nahlásila</w:t>
      </w:r>
      <w:r w:rsidR="00F73598">
        <w:rPr>
          <w:szCs w:val="22"/>
        </w:rPr>
        <w:t>,</w:t>
      </w:r>
    </w:p>
    <w:p w14:paraId="00F9BF31" w14:textId="57848231" w:rsidR="00966888" w:rsidRPr="002C530F" w:rsidRDefault="00966888" w:rsidP="00966888">
      <w:pPr>
        <w:numPr>
          <w:ilvl w:val="2"/>
          <w:numId w:val="1"/>
        </w:numPr>
        <w:ind w:left="2127" w:hanging="851"/>
        <w:jc w:val="both"/>
        <w:rPr>
          <w:szCs w:val="22"/>
        </w:rPr>
      </w:pPr>
      <w:r w:rsidRPr="002C530F">
        <w:rPr>
          <w:szCs w:val="22"/>
        </w:rPr>
        <w:t>datum a čas nahlášení vady</w:t>
      </w:r>
      <w:del w:id="238" w:author="Word Document Comparison" w:date="2024-12-20T20:22:00Z" w16du:dateUtc="2024-12-20T19:22:00Z">
        <w:r w:rsidRPr="002C530F">
          <w:rPr>
            <w:szCs w:val="22"/>
          </w:rPr>
          <w:delText xml:space="preserve"> nebo nedostatku</w:delText>
        </w:r>
      </w:del>
      <w:r w:rsidR="00F73598">
        <w:rPr>
          <w:szCs w:val="22"/>
        </w:rPr>
        <w:t>,</w:t>
      </w:r>
    </w:p>
    <w:p w14:paraId="08287626" w14:textId="7BF5CB07" w:rsidR="00966888" w:rsidRPr="002C530F" w:rsidRDefault="00966888" w:rsidP="00966888">
      <w:pPr>
        <w:numPr>
          <w:ilvl w:val="2"/>
          <w:numId w:val="1"/>
        </w:numPr>
        <w:ind w:left="2127" w:hanging="851"/>
        <w:jc w:val="both"/>
        <w:rPr>
          <w:szCs w:val="22"/>
        </w:rPr>
      </w:pPr>
      <w:r w:rsidRPr="002C530F">
        <w:rPr>
          <w:szCs w:val="22"/>
        </w:rPr>
        <w:t xml:space="preserve">jméno, email a telefon osoby, která bude vadu </w:t>
      </w:r>
      <w:del w:id="239" w:author="Word Document Comparison" w:date="2024-12-20T20:22:00Z" w16du:dateUtc="2024-12-20T19:22:00Z">
        <w:r w:rsidRPr="002C530F">
          <w:rPr>
            <w:szCs w:val="22"/>
          </w:rPr>
          <w:delText xml:space="preserve">nebo nedostatek </w:delText>
        </w:r>
      </w:del>
      <w:r w:rsidRPr="002C530F">
        <w:rPr>
          <w:szCs w:val="22"/>
        </w:rPr>
        <w:t xml:space="preserve">u </w:t>
      </w:r>
      <w:r w:rsidR="002C530F" w:rsidRPr="002C530F">
        <w:rPr>
          <w:szCs w:val="22"/>
        </w:rPr>
        <w:t>Dodavatele</w:t>
      </w:r>
      <w:r w:rsidRPr="002C530F">
        <w:rPr>
          <w:szCs w:val="22"/>
        </w:rPr>
        <w:t xml:space="preserve"> řešit</w:t>
      </w:r>
      <w:r w:rsidR="00F73598">
        <w:rPr>
          <w:szCs w:val="22"/>
        </w:rPr>
        <w:t>,</w:t>
      </w:r>
    </w:p>
    <w:p w14:paraId="13493DE4" w14:textId="7FF2388A" w:rsidR="00966888" w:rsidRPr="002C530F" w:rsidRDefault="00966888" w:rsidP="00966888">
      <w:pPr>
        <w:numPr>
          <w:ilvl w:val="2"/>
          <w:numId w:val="1"/>
        </w:numPr>
        <w:ind w:left="2127" w:hanging="851"/>
        <w:jc w:val="both"/>
        <w:rPr>
          <w:szCs w:val="22"/>
        </w:rPr>
      </w:pPr>
      <w:r w:rsidRPr="002C530F">
        <w:rPr>
          <w:szCs w:val="22"/>
        </w:rPr>
        <w:t xml:space="preserve">datum a čas převzetí vady </w:t>
      </w:r>
      <w:del w:id="240" w:author="Word Document Comparison" w:date="2024-12-20T20:22:00Z" w16du:dateUtc="2024-12-20T19:22:00Z">
        <w:r w:rsidRPr="002C530F">
          <w:rPr>
            <w:szCs w:val="22"/>
          </w:rPr>
          <w:delText>nebo nedostatku</w:delText>
        </w:r>
        <w:r w:rsidR="00F73598">
          <w:rPr>
            <w:szCs w:val="22"/>
          </w:rPr>
          <w:delText xml:space="preserve"> </w:delText>
        </w:r>
      </w:del>
      <w:r w:rsidR="00F73598">
        <w:rPr>
          <w:szCs w:val="22"/>
        </w:rPr>
        <w:t>a</w:t>
      </w:r>
    </w:p>
    <w:p w14:paraId="7BD807A3" w14:textId="77777777" w:rsidR="00966888" w:rsidRPr="002C530F" w:rsidRDefault="00966888" w:rsidP="00966888">
      <w:pPr>
        <w:numPr>
          <w:ilvl w:val="2"/>
          <w:numId w:val="1"/>
        </w:numPr>
        <w:ind w:left="2127" w:hanging="851"/>
        <w:jc w:val="both"/>
        <w:rPr>
          <w:szCs w:val="22"/>
        </w:rPr>
      </w:pPr>
      <w:r w:rsidRPr="002C530F">
        <w:rPr>
          <w:szCs w:val="22"/>
        </w:rPr>
        <w:t>datum a čas vyřešení vady</w:t>
      </w:r>
      <w:del w:id="241" w:author="Word Document Comparison" w:date="2024-12-20T20:22:00Z" w16du:dateUtc="2024-12-20T19:22:00Z">
        <w:r w:rsidRPr="002C530F">
          <w:rPr>
            <w:szCs w:val="22"/>
          </w:rPr>
          <w:delText xml:space="preserve"> nebo nedostatku</w:delText>
        </w:r>
      </w:del>
      <w:r w:rsidRPr="002C530F">
        <w:rPr>
          <w:szCs w:val="22"/>
        </w:rPr>
        <w:t>.</w:t>
      </w:r>
    </w:p>
    <w:p w14:paraId="29A9FC6D" w14:textId="6200E940" w:rsidR="00966888" w:rsidRPr="002C530F" w:rsidRDefault="002C530F" w:rsidP="00966888">
      <w:pPr>
        <w:numPr>
          <w:ilvl w:val="1"/>
          <w:numId w:val="1"/>
        </w:numPr>
        <w:ind w:left="1276" w:hanging="709"/>
        <w:jc w:val="both"/>
        <w:rPr>
          <w:szCs w:val="22"/>
        </w:rPr>
      </w:pPr>
      <w:r w:rsidRPr="002C530F">
        <w:t>Dodavatel</w:t>
      </w:r>
      <w:r w:rsidR="00966888" w:rsidRPr="002C530F">
        <w:t xml:space="preserve"> je povinen se bez zbytečného odkladu, nejpozději do </w:t>
      </w:r>
      <w:r w:rsidR="00574554">
        <w:t>1</w:t>
      </w:r>
      <w:r w:rsidR="00966888" w:rsidRPr="002C530F">
        <w:t xml:space="preserve"> dn</w:t>
      </w:r>
      <w:r w:rsidR="00574554">
        <w:t>e</w:t>
      </w:r>
      <w:r w:rsidR="00966888" w:rsidRPr="002C530F">
        <w:t xml:space="preserve">, od nahlášení vady </w:t>
      </w:r>
      <w:del w:id="242" w:author="Word Document Comparison" w:date="2024-12-20T20:22:00Z" w16du:dateUtc="2024-12-20T19:22:00Z">
        <w:r w:rsidR="00966888" w:rsidRPr="002C530F">
          <w:delText xml:space="preserve">nebo nedostatku </w:delText>
        </w:r>
      </w:del>
      <w:r w:rsidR="00966888" w:rsidRPr="002C530F">
        <w:t xml:space="preserve">Objednatelem, vyjádřit ke každé nahlášené vadě </w:t>
      </w:r>
      <w:del w:id="243" w:author="Word Document Comparison" w:date="2024-12-20T20:22:00Z" w16du:dateUtc="2024-12-20T19:22:00Z">
        <w:r w:rsidR="00966888" w:rsidRPr="002C530F">
          <w:delText>nebo nedostatku</w:delText>
        </w:r>
        <w:r w:rsidRPr="002C530F">
          <w:delText xml:space="preserve"> </w:delText>
        </w:r>
      </w:del>
      <w:r w:rsidR="00966888" w:rsidRPr="002C530F">
        <w:t xml:space="preserve">a sdělit předpokládaný termín </w:t>
      </w:r>
      <w:ins w:id="244" w:author="Word Document Comparison" w:date="2024-12-20T20:22:00Z" w16du:dateUtc="2024-12-20T19:22:00Z">
        <w:r w:rsidR="00966888" w:rsidRPr="002C530F">
          <w:t>jej</w:t>
        </w:r>
        <w:r w:rsidR="005974F0">
          <w:t>ího</w:t>
        </w:r>
      </w:ins>
      <w:del w:id="245" w:author="Word Document Comparison" w:date="2024-12-20T20:22:00Z" w16du:dateUtc="2024-12-20T19:22:00Z">
        <w:r w:rsidR="00966888" w:rsidRPr="002C530F">
          <w:delText>jejich</w:delText>
        </w:r>
      </w:del>
      <w:r w:rsidR="00966888" w:rsidRPr="002C530F">
        <w:t xml:space="preserve"> odstranění. </w:t>
      </w:r>
      <w:r w:rsidRPr="002C530F">
        <w:t>Dodavatel</w:t>
      </w:r>
      <w:r w:rsidR="00966888" w:rsidRPr="002C530F">
        <w:t xml:space="preserve"> je povinen začít pracovat na odstranění každé nahlášené vady </w:t>
      </w:r>
      <w:del w:id="246" w:author="Word Document Comparison" w:date="2024-12-20T20:22:00Z" w16du:dateUtc="2024-12-20T19:22:00Z">
        <w:r w:rsidR="00966888" w:rsidRPr="002C530F">
          <w:delText>nebo nedostatku</w:delText>
        </w:r>
        <w:r w:rsidRPr="002C530F">
          <w:delText xml:space="preserve"> </w:delText>
        </w:r>
      </w:del>
      <w:r w:rsidR="00966888" w:rsidRPr="002C530F">
        <w:t xml:space="preserve">bez zbytečného odkladu od </w:t>
      </w:r>
      <w:ins w:id="247" w:author="Word Document Comparison" w:date="2024-12-20T20:22:00Z" w16du:dateUtc="2024-12-20T19:22:00Z">
        <w:r w:rsidR="00966888" w:rsidRPr="002C530F">
          <w:t>jej</w:t>
        </w:r>
        <w:r w:rsidR="005974F0">
          <w:t>ího</w:t>
        </w:r>
      </w:ins>
      <w:del w:id="248" w:author="Word Document Comparison" w:date="2024-12-20T20:22:00Z" w16du:dateUtc="2024-12-20T19:22:00Z">
        <w:r w:rsidR="00966888" w:rsidRPr="002C530F">
          <w:delText>jejich</w:delText>
        </w:r>
      </w:del>
      <w:r w:rsidR="00966888" w:rsidRPr="002C530F">
        <w:t xml:space="preserve"> nahlášení.</w:t>
      </w:r>
    </w:p>
    <w:p w14:paraId="2392E3B2" w14:textId="3E9F0C2C" w:rsidR="008430EF" w:rsidRDefault="00966888" w:rsidP="008430EF">
      <w:pPr>
        <w:numPr>
          <w:ilvl w:val="1"/>
          <w:numId w:val="1"/>
        </w:numPr>
        <w:ind w:left="1276" w:hanging="709"/>
        <w:jc w:val="both"/>
        <w:rPr>
          <w:szCs w:val="22"/>
        </w:rPr>
      </w:pPr>
      <w:r w:rsidRPr="002C530F">
        <w:rPr>
          <w:szCs w:val="22"/>
        </w:rPr>
        <w:t xml:space="preserve">Všechny nahlášené vady </w:t>
      </w:r>
      <w:del w:id="249" w:author="Word Document Comparison" w:date="2024-12-20T20:22:00Z" w16du:dateUtc="2024-12-20T19:22:00Z">
        <w:r w:rsidRPr="002C530F">
          <w:rPr>
            <w:szCs w:val="22"/>
          </w:rPr>
          <w:delText xml:space="preserve">nebo nedostatky </w:delText>
        </w:r>
      </w:del>
      <w:r w:rsidRPr="002C530F">
        <w:rPr>
          <w:szCs w:val="22"/>
        </w:rPr>
        <w:t xml:space="preserve">musí být odstraněny v průběhu trvání </w:t>
      </w:r>
      <w:r w:rsidR="002C530F" w:rsidRPr="002C530F">
        <w:rPr>
          <w:szCs w:val="22"/>
        </w:rPr>
        <w:t xml:space="preserve">Pilotního </w:t>
      </w:r>
      <w:r w:rsidRPr="002C530F">
        <w:rPr>
          <w:szCs w:val="22"/>
        </w:rPr>
        <w:t xml:space="preserve">provozu, jinak </w:t>
      </w:r>
      <w:r w:rsidR="002C530F" w:rsidRPr="002C530F">
        <w:rPr>
          <w:szCs w:val="22"/>
        </w:rPr>
        <w:t>Pilotní</w:t>
      </w:r>
      <w:r w:rsidRPr="002C530F">
        <w:rPr>
          <w:szCs w:val="22"/>
        </w:rPr>
        <w:t xml:space="preserve"> provoz nemůže být ukončen</w:t>
      </w:r>
      <w:ins w:id="250" w:author="Word Document Comparison" w:date="2024-12-20T20:22:00Z" w16du:dateUtc="2024-12-20T19:22:00Z">
        <w:r w:rsidR="00253A32">
          <w:rPr>
            <w:szCs w:val="22"/>
          </w:rPr>
          <w:t>, vyjma drobných vad</w:t>
        </w:r>
        <w:r w:rsidR="00BC075D">
          <w:rPr>
            <w:szCs w:val="22"/>
          </w:rPr>
          <w:t xml:space="preserve"> </w:t>
        </w:r>
        <w:bookmarkStart w:id="251" w:name="_Hlk185259945"/>
        <w:r w:rsidR="00253A32">
          <w:rPr>
            <w:szCs w:val="22"/>
          </w:rPr>
          <w:t xml:space="preserve">v případě uplatnění postupu dle odst. </w:t>
        </w:r>
        <w:r w:rsidR="00253A32">
          <w:rPr>
            <w:szCs w:val="22"/>
          </w:rPr>
          <w:fldChar w:fldCharType="begin"/>
        </w:r>
        <w:r w:rsidR="00253A32">
          <w:rPr>
            <w:szCs w:val="22"/>
          </w:rPr>
          <w:instrText xml:space="preserve"> REF _Ref66110527 \r \h </w:instrText>
        </w:r>
        <w:r w:rsidR="00253A32">
          <w:rPr>
            <w:szCs w:val="22"/>
          </w:rPr>
        </w:r>
        <w:r w:rsidR="00253A32">
          <w:rPr>
            <w:szCs w:val="22"/>
          </w:rPr>
          <w:fldChar w:fldCharType="separate"/>
        </w:r>
        <w:r w:rsidR="003560CA">
          <w:rPr>
            <w:szCs w:val="22"/>
          </w:rPr>
          <w:t>97.5</w:t>
        </w:r>
        <w:r w:rsidR="00253A32">
          <w:rPr>
            <w:szCs w:val="22"/>
          </w:rPr>
          <w:fldChar w:fldCharType="end"/>
        </w:r>
        <w:r w:rsidR="00253A32">
          <w:rPr>
            <w:szCs w:val="22"/>
          </w:rPr>
          <w:t xml:space="preserve"> Smlouvy</w:t>
        </w:r>
        <w:bookmarkEnd w:id="251"/>
        <w:r w:rsidR="00253A32">
          <w:rPr>
            <w:szCs w:val="22"/>
          </w:rPr>
          <w:t>.</w:t>
        </w:r>
      </w:ins>
      <w:del w:id="252" w:author="Word Document Comparison" w:date="2024-12-20T20:22:00Z" w16du:dateUtc="2024-12-20T19:22:00Z">
        <w:r w:rsidRPr="002C530F">
          <w:rPr>
            <w:szCs w:val="22"/>
          </w:rPr>
          <w:delText>.</w:delText>
        </w:r>
      </w:del>
      <w:r w:rsidRPr="002C530F">
        <w:rPr>
          <w:szCs w:val="22"/>
        </w:rPr>
        <w:t xml:space="preserve"> Neukončením </w:t>
      </w:r>
      <w:r w:rsidR="002C530F" w:rsidRPr="002C530F">
        <w:rPr>
          <w:szCs w:val="22"/>
        </w:rPr>
        <w:t>Pilotního</w:t>
      </w:r>
      <w:r w:rsidRPr="002C530F">
        <w:rPr>
          <w:szCs w:val="22"/>
        </w:rPr>
        <w:t xml:space="preserve"> provozu z důvodu neodstranění všech nahlášených vad</w:t>
      </w:r>
      <w:ins w:id="253" w:author="Word Document Comparison" w:date="2024-12-20T20:22:00Z" w16du:dateUtc="2024-12-20T19:22:00Z">
        <w:r w:rsidR="00253A32">
          <w:rPr>
            <w:szCs w:val="22"/>
          </w:rPr>
          <w:t>, vyjma drobných vad</w:t>
        </w:r>
        <w:r w:rsidR="005974F0">
          <w:rPr>
            <w:szCs w:val="22"/>
          </w:rPr>
          <w:t xml:space="preserve"> </w:t>
        </w:r>
        <w:r w:rsidR="00253A32">
          <w:rPr>
            <w:szCs w:val="22"/>
          </w:rPr>
          <w:t xml:space="preserve">v případě uplatnění postupu dle odst. </w:t>
        </w:r>
        <w:r w:rsidR="00253A32">
          <w:rPr>
            <w:szCs w:val="22"/>
          </w:rPr>
          <w:fldChar w:fldCharType="begin"/>
        </w:r>
        <w:r w:rsidR="00253A32">
          <w:rPr>
            <w:szCs w:val="22"/>
          </w:rPr>
          <w:instrText xml:space="preserve"> REF _Ref66110527 \r \h </w:instrText>
        </w:r>
        <w:r w:rsidR="00253A32">
          <w:rPr>
            <w:szCs w:val="22"/>
          </w:rPr>
        </w:r>
        <w:r w:rsidR="00253A32">
          <w:rPr>
            <w:szCs w:val="22"/>
          </w:rPr>
          <w:fldChar w:fldCharType="separate"/>
        </w:r>
        <w:r w:rsidR="003560CA">
          <w:rPr>
            <w:szCs w:val="22"/>
          </w:rPr>
          <w:t>97.5</w:t>
        </w:r>
        <w:r w:rsidR="00253A32">
          <w:rPr>
            <w:szCs w:val="22"/>
          </w:rPr>
          <w:fldChar w:fldCharType="end"/>
        </w:r>
        <w:r w:rsidR="00253A32">
          <w:rPr>
            <w:szCs w:val="22"/>
          </w:rPr>
          <w:t xml:space="preserve"> Smlouvy,</w:t>
        </w:r>
      </w:ins>
      <w:del w:id="254" w:author="Word Document Comparison" w:date="2024-12-20T20:22:00Z" w16du:dateUtc="2024-12-20T19:22:00Z">
        <w:r w:rsidRPr="002C530F">
          <w:rPr>
            <w:szCs w:val="22"/>
          </w:rPr>
          <w:delText xml:space="preserve"> nebo nedostatků</w:delText>
        </w:r>
      </w:del>
      <w:r w:rsidRPr="002C530F">
        <w:rPr>
          <w:szCs w:val="22"/>
        </w:rPr>
        <w:t xml:space="preserve"> nejsou dotčeny další odpovědnosti a povinnosti </w:t>
      </w:r>
      <w:r w:rsidR="002C530F" w:rsidRPr="002C530F">
        <w:rPr>
          <w:szCs w:val="22"/>
        </w:rPr>
        <w:t>Dodavatele</w:t>
      </w:r>
      <w:r w:rsidRPr="002C530F">
        <w:rPr>
          <w:szCs w:val="22"/>
        </w:rPr>
        <w:t xml:space="preserve">, zejména související s případným prodlením </w:t>
      </w:r>
      <w:r w:rsidR="002C530F" w:rsidRPr="002C530F">
        <w:rPr>
          <w:szCs w:val="22"/>
        </w:rPr>
        <w:t>Dodavatele</w:t>
      </w:r>
      <w:r w:rsidRPr="002C530F">
        <w:rPr>
          <w:szCs w:val="22"/>
        </w:rPr>
        <w:t>.</w:t>
      </w:r>
    </w:p>
    <w:p w14:paraId="034008D9" w14:textId="76A2C774" w:rsidR="00966888" w:rsidRPr="008430EF" w:rsidRDefault="002C530F" w:rsidP="00966888">
      <w:pPr>
        <w:numPr>
          <w:ilvl w:val="1"/>
          <w:numId w:val="1"/>
        </w:numPr>
        <w:ind w:left="1276" w:hanging="709"/>
        <w:jc w:val="both"/>
        <w:rPr>
          <w:szCs w:val="22"/>
        </w:rPr>
      </w:pPr>
      <w:r w:rsidRPr="008430EF">
        <w:rPr>
          <w:szCs w:val="22"/>
        </w:rPr>
        <w:t xml:space="preserve">Předání a akceptace výsledku plnění provedeného Dodavatelem v rámci této etapy budou provedeny v rámci akceptačního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55" w:author="Word Document Comparison" w:date="2024-12-20T20:22:00Z" w16du:dateUtc="2024-12-20T19:22:00Z">
        <w:r w:rsidR="003560CA">
          <w:rPr>
            <w:szCs w:val="22"/>
          </w:rPr>
          <w:t>XI</w:t>
        </w:r>
      </w:ins>
      <w:del w:id="256" w:author="Word Document Comparison" w:date="2024-12-20T20:22:00Z" w16du:dateUtc="2024-12-20T19:22:00Z">
        <w:r w:rsidR="00F06272">
          <w:rPr>
            <w:szCs w:val="22"/>
          </w:rPr>
          <w:delText>X</w:delText>
        </w:r>
      </w:del>
      <w:r w:rsidR="005E56DE">
        <w:rPr>
          <w:color w:val="FF0000"/>
          <w:szCs w:val="22"/>
        </w:rPr>
        <w:fldChar w:fldCharType="end"/>
      </w:r>
      <w:r w:rsidRPr="008430EF">
        <w:rPr>
          <w:color w:val="FF0000"/>
          <w:szCs w:val="22"/>
        </w:rPr>
        <w:t xml:space="preserve"> </w:t>
      </w:r>
      <w:r w:rsidRPr="008430EF">
        <w:rPr>
          <w:szCs w:val="22"/>
        </w:rPr>
        <w:t>Smlouvy</w:t>
      </w:r>
      <w:r w:rsidR="00B73515">
        <w:rPr>
          <w:szCs w:val="22"/>
        </w:rPr>
        <w:t>.</w:t>
      </w:r>
    </w:p>
    <w:p w14:paraId="010EE306" w14:textId="5DCA9451" w:rsidR="00405A7F" w:rsidRPr="008430EF" w:rsidRDefault="00966888" w:rsidP="00966888">
      <w:pPr>
        <w:numPr>
          <w:ilvl w:val="1"/>
          <w:numId w:val="1"/>
        </w:numPr>
        <w:ind w:left="1276" w:hanging="709"/>
        <w:jc w:val="both"/>
        <w:rPr>
          <w:szCs w:val="22"/>
        </w:rPr>
      </w:pPr>
      <w:bookmarkStart w:id="257" w:name="_Ref158628968"/>
      <w:r w:rsidRPr="008430EF">
        <w:rPr>
          <w:szCs w:val="22"/>
        </w:rPr>
        <w:t xml:space="preserve">Dnem podpisu příslušného Protokolu o akceptačním řízení </w:t>
      </w:r>
      <w:r w:rsidRPr="008430EF">
        <w:t xml:space="preserve">s výsledkem „Akceptováno bez výhrad“ nebo „Akceptováno s výhradami“ </w:t>
      </w:r>
      <w:r w:rsidRPr="008430EF">
        <w:rPr>
          <w:szCs w:val="22"/>
        </w:rPr>
        <w:t xml:space="preserve">ve smyslu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58" w:author="Word Document Comparison" w:date="2024-12-20T20:22:00Z" w16du:dateUtc="2024-12-20T19:22:00Z">
        <w:r w:rsidR="003560CA">
          <w:rPr>
            <w:szCs w:val="22"/>
          </w:rPr>
          <w:t>XI</w:t>
        </w:r>
      </w:ins>
      <w:del w:id="259" w:author="Word Document Comparison" w:date="2024-12-20T20:22:00Z" w16du:dateUtc="2024-12-20T19:22:00Z">
        <w:r w:rsidR="00F06272">
          <w:rPr>
            <w:szCs w:val="22"/>
          </w:rPr>
          <w:delText>X</w:delText>
        </w:r>
      </w:del>
      <w:r w:rsidR="005E56DE">
        <w:rPr>
          <w:color w:val="FF0000"/>
          <w:szCs w:val="22"/>
        </w:rPr>
        <w:fldChar w:fldCharType="end"/>
      </w:r>
      <w:r w:rsidRPr="008430EF">
        <w:rPr>
          <w:szCs w:val="22"/>
        </w:rPr>
        <w:t xml:space="preserve"> Smlouvy ze strany Smluvních stran byl</w:t>
      </w:r>
      <w:r w:rsidR="008430EF" w:rsidRPr="008430EF">
        <w:rPr>
          <w:szCs w:val="22"/>
        </w:rPr>
        <w:t>a</w:t>
      </w:r>
      <w:r w:rsidRPr="008430EF">
        <w:rPr>
          <w:szCs w:val="22"/>
        </w:rPr>
        <w:t xml:space="preserve"> </w:t>
      </w:r>
      <w:r w:rsidR="008430EF" w:rsidRPr="008430EF">
        <w:rPr>
          <w:szCs w:val="22"/>
        </w:rPr>
        <w:t xml:space="preserve">Dodavatelem </w:t>
      </w:r>
      <w:r w:rsidRPr="008430EF">
        <w:rPr>
          <w:szCs w:val="22"/>
        </w:rPr>
        <w:t>proveden</w:t>
      </w:r>
      <w:r w:rsidR="008430EF" w:rsidRPr="008430EF">
        <w:rPr>
          <w:szCs w:val="22"/>
        </w:rPr>
        <w:t xml:space="preserve">a Migrace, </w:t>
      </w:r>
      <w:r w:rsidR="00B73515">
        <w:rPr>
          <w:szCs w:val="22"/>
        </w:rPr>
        <w:t xml:space="preserve">Zahájení </w:t>
      </w:r>
      <w:r w:rsidR="008430EF" w:rsidRPr="008430EF">
        <w:rPr>
          <w:szCs w:val="22"/>
        </w:rPr>
        <w:t>Pilotního provoz</w:t>
      </w:r>
      <w:r w:rsidR="00F73598">
        <w:rPr>
          <w:szCs w:val="22"/>
        </w:rPr>
        <w:t>u</w:t>
      </w:r>
      <w:r w:rsidR="008430EF" w:rsidRPr="008430EF">
        <w:rPr>
          <w:szCs w:val="22"/>
        </w:rPr>
        <w:t xml:space="preserve"> </w:t>
      </w:r>
      <w:r w:rsidR="00F73598">
        <w:rPr>
          <w:szCs w:val="22"/>
        </w:rPr>
        <w:t xml:space="preserve">a </w:t>
      </w:r>
      <w:r w:rsidR="008430EF" w:rsidRPr="008430EF">
        <w:rPr>
          <w:szCs w:val="22"/>
        </w:rPr>
        <w:lastRenderedPageBreak/>
        <w:t>Pilotní provoz</w:t>
      </w:r>
      <w:r w:rsidR="00F73598">
        <w:rPr>
          <w:szCs w:val="22"/>
        </w:rPr>
        <w:t xml:space="preserve"> </w:t>
      </w:r>
      <w:r w:rsidRPr="008430EF">
        <w:rPr>
          <w:szCs w:val="22"/>
        </w:rPr>
        <w:t>a tato etapa byla dokončena, přičemž tento den je dále v této Smlouvě označován jako den „</w:t>
      </w:r>
      <w:r w:rsidRPr="008430EF">
        <w:rPr>
          <w:b/>
          <w:bCs/>
          <w:i/>
          <w:iCs/>
          <w:szCs w:val="22"/>
        </w:rPr>
        <w:t>D</w:t>
      </w:r>
      <w:r w:rsidR="008430EF" w:rsidRPr="008430EF">
        <w:rPr>
          <w:b/>
          <w:bCs/>
          <w:i/>
          <w:iCs/>
          <w:szCs w:val="22"/>
        </w:rPr>
        <w:t>4</w:t>
      </w:r>
      <w:r w:rsidRPr="008430EF">
        <w:rPr>
          <w:szCs w:val="22"/>
        </w:rPr>
        <w:t>“.</w:t>
      </w:r>
      <w:bookmarkStart w:id="260" w:name="_Hlk159831768"/>
      <w:bookmarkEnd w:id="257"/>
    </w:p>
    <w:bookmarkEnd w:id="260"/>
    <w:p w14:paraId="33281839" w14:textId="77777777" w:rsidR="00405A7F" w:rsidRPr="00405A7F" w:rsidRDefault="00405A7F" w:rsidP="00405A7F">
      <w:pPr>
        <w:ind w:left="1276"/>
        <w:jc w:val="both"/>
        <w:rPr>
          <w:szCs w:val="22"/>
          <w:highlight w:val="yellow"/>
        </w:rPr>
      </w:pPr>
    </w:p>
    <w:p w14:paraId="243621A5" w14:textId="723D2BF6" w:rsidR="00405A7F" w:rsidRPr="00B73515" w:rsidRDefault="00405A7F" w:rsidP="00405A7F">
      <w:pPr>
        <w:keepNext/>
        <w:keepLines/>
        <w:numPr>
          <w:ilvl w:val="0"/>
          <w:numId w:val="1"/>
        </w:numPr>
        <w:jc w:val="both"/>
        <w:rPr>
          <w:szCs w:val="22"/>
        </w:rPr>
      </w:pPr>
      <w:bookmarkStart w:id="261" w:name="_Ref114738270"/>
      <w:r w:rsidRPr="00B73515">
        <w:rPr>
          <w:b/>
          <w:bCs/>
          <w:szCs w:val="22"/>
        </w:rPr>
        <w:t>Pro Etapu č.</w:t>
      </w:r>
      <w:r w:rsidR="005765D6" w:rsidRPr="00B73515">
        <w:rPr>
          <w:b/>
          <w:bCs/>
          <w:szCs w:val="22"/>
        </w:rPr>
        <w:t xml:space="preserve"> 5</w:t>
      </w:r>
      <w:r w:rsidRPr="00B73515">
        <w:rPr>
          <w:b/>
          <w:bCs/>
          <w:szCs w:val="22"/>
        </w:rPr>
        <w:t xml:space="preserve"> – </w:t>
      </w:r>
      <w:r w:rsidR="005765D6" w:rsidRPr="00B73515">
        <w:rPr>
          <w:b/>
          <w:bCs/>
          <w:szCs w:val="22"/>
        </w:rPr>
        <w:t>Produkční</w:t>
      </w:r>
      <w:r w:rsidRPr="00B73515">
        <w:rPr>
          <w:b/>
          <w:bCs/>
          <w:szCs w:val="22"/>
        </w:rPr>
        <w:t xml:space="preserve"> provoz platí následující:</w:t>
      </w:r>
      <w:bookmarkEnd w:id="261"/>
    </w:p>
    <w:p w14:paraId="4BB57B3D" w14:textId="36B9E146" w:rsidR="00405A7F" w:rsidRPr="00B73515" w:rsidRDefault="00405A7F" w:rsidP="00405A7F">
      <w:pPr>
        <w:numPr>
          <w:ilvl w:val="1"/>
          <w:numId w:val="1"/>
        </w:numPr>
        <w:ind w:left="1276" w:hanging="709"/>
        <w:jc w:val="both"/>
        <w:rPr>
          <w:szCs w:val="22"/>
        </w:rPr>
      </w:pPr>
      <w:r w:rsidRPr="00B73515">
        <w:rPr>
          <w:szCs w:val="22"/>
        </w:rPr>
        <w:t xml:space="preserve">Tato etapa je zahájena dnem </w:t>
      </w:r>
      <w:r w:rsidRPr="00B73515">
        <w:rPr>
          <w:b/>
          <w:bCs/>
          <w:szCs w:val="22"/>
        </w:rPr>
        <w:t>D</w:t>
      </w:r>
      <w:r w:rsidR="005765D6" w:rsidRPr="00B73515">
        <w:rPr>
          <w:b/>
          <w:bCs/>
          <w:szCs w:val="22"/>
        </w:rPr>
        <w:t>4</w:t>
      </w:r>
      <w:r w:rsidRPr="00B73515">
        <w:rPr>
          <w:szCs w:val="22"/>
        </w:rPr>
        <w:t xml:space="preserve"> a musí být dokončena nejpozději v termínu </w:t>
      </w:r>
      <w:r w:rsidRPr="00B73515">
        <w:rPr>
          <w:b/>
          <w:bCs/>
          <w:szCs w:val="22"/>
        </w:rPr>
        <w:t>D</w:t>
      </w:r>
      <w:r w:rsidR="005765D6" w:rsidRPr="00B73515">
        <w:rPr>
          <w:b/>
          <w:bCs/>
          <w:szCs w:val="22"/>
        </w:rPr>
        <w:t>4</w:t>
      </w:r>
      <w:r w:rsidRPr="00B73515">
        <w:rPr>
          <w:b/>
          <w:bCs/>
          <w:szCs w:val="22"/>
        </w:rPr>
        <w:t xml:space="preserve"> </w:t>
      </w:r>
      <w:r w:rsidRPr="007D6E78">
        <w:rPr>
          <w:b/>
          <w:bCs/>
          <w:color w:val="000000" w:themeColor="text1"/>
          <w:szCs w:val="22"/>
        </w:rPr>
        <w:t xml:space="preserve">+ </w:t>
      </w:r>
      <w:r w:rsidR="00E80E39" w:rsidRPr="007D6E78">
        <w:rPr>
          <w:b/>
          <w:bCs/>
          <w:color w:val="000000" w:themeColor="text1"/>
        </w:rPr>
        <w:t>20</w:t>
      </w:r>
      <w:r w:rsidR="00E80E39" w:rsidRPr="007D6E78">
        <w:rPr>
          <w:b/>
          <w:bCs/>
          <w:color w:val="000000" w:themeColor="text1"/>
          <w:szCs w:val="22"/>
        </w:rPr>
        <w:t xml:space="preserve"> </w:t>
      </w:r>
      <w:r w:rsidRPr="007D6E78">
        <w:rPr>
          <w:b/>
          <w:bCs/>
          <w:color w:val="000000" w:themeColor="text1"/>
          <w:szCs w:val="22"/>
        </w:rPr>
        <w:t>dní</w:t>
      </w:r>
      <w:r w:rsidRPr="00B73515">
        <w:rPr>
          <w:szCs w:val="22"/>
        </w:rPr>
        <w:t>.</w:t>
      </w:r>
    </w:p>
    <w:p w14:paraId="0C45AF83" w14:textId="112266BD" w:rsidR="00405A7F" w:rsidRPr="00B73515" w:rsidRDefault="005765D6" w:rsidP="00405A7F">
      <w:pPr>
        <w:numPr>
          <w:ilvl w:val="1"/>
          <w:numId w:val="1"/>
        </w:numPr>
        <w:ind w:left="1276" w:hanging="709"/>
        <w:jc w:val="both"/>
        <w:rPr>
          <w:szCs w:val="22"/>
        </w:rPr>
      </w:pPr>
      <w:r w:rsidRPr="00B73515">
        <w:rPr>
          <w:szCs w:val="22"/>
        </w:rPr>
        <w:t xml:space="preserve">Dodavatel </w:t>
      </w:r>
      <w:r w:rsidR="00405A7F" w:rsidRPr="00B73515">
        <w:rPr>
          <w:szCs w:val="22"/>
        </w:rPr>
        <w:t xml:space="preserve">je v rámci této etapy povinen </w:t>
      </w:r>
      <w:r w:rsidR="00B73515">
        <w:rPr>
          <w:rFonts w:asciiTheme="minorHAnsi" w:hAnsiTheme="minorHAnsi" w:cstheme="minorHAnsi"/>
        </w:rPr>
        <w:t>zahájit</w:t>
      </w:r>
      <w:r w:rsidRPr="00B73515">
        <w:rPr>
          <w:szCs w:val="22"/>
        </w:rPr>
        <w:t xml:space="preserve"> produkční provoz</w:t>
      </w:r>
      <w:r w:rsidR="00B73515">
        <w:rPr>
          <w:szCs w:val="22"/>
        </w:rPr>
        <w:t xml:space="preserve"> </w:t>
      </w:r>
      <w:r w:rsidR="003048F8">
        <w:t>Nové i</w:t>
      </w:r>
      <w:r w:rsidR="003048F8" w:rsidRPr="00D91088">
        <w:t>nfrastruktur</w:t>
      </w:r>
      <w:r w:rsidR="003048F8">
        <w:t>y</w:t>
      </w:r>
      <w:r w:rsidR="00B73515">
        <w:rPr>
          <w:szCs w:val="22"/>
        </w:rPr>
        <w:t xml:space="preserve">, tj. </w:t>
      </w:r>
      <w:r w:rsidR="00B73515">
        <w:rPr>
          <w:rFonts w:asciiTheme="minorHAnsi" w:hAnsiTheme="minorHAnsi" w:cstheme="minorHAnsi"/>
        </w:rPr>
        <w:t xml:space="preserve">zprovoznit </w:t>
      </w:r>
      <w:r w:rsidR="003048F8">
        <w:rPr>
          <w:rFonts w:asciiTheme="minorHAnsi" w:hAnsiTheme="minorHAnsi" w:cstheme="minorHAnsi"/>
        </w:rPr>
        <w:t xml:space="preserve">Novou </w:t>
      </w:r>
      <w:r w:rsidR="003048F8">
        <w:t>i</w:t>
      </w:r>
      <w:r w:rsidR="00D91088" w:rsidRPr="00D91088">
        <w:t>nfrastruktur</w:t>
      </w:r>
      <w:r w:rsidR="00D91088">
        <w:t>u</w:t>
      </w:r>
      <w:r w:rsidR="00B73515">
        <w:rPr>
          <w:rFonts w:asciiTheme="minorHAnsi" w:hAnsiTheme="minorHAnsi" w:cstheme="minorHAnsi"/>
        </w:rPr>
        <w:t xml:space="preserve"> v produkčním prostředí O</w:t>
      </w:r>
      <w:r w:rsidR="00B73515" w:rsidRPr="00F90312">
        <w:rPr>
          <w:rFonts w:asciiTheme="minorHAnsi" w:hAnsiTheme="minorHAnsi" w:cstheme="minorHAnsi"/>
        </w:rPr>
        <w:t>bjednatele</w:t>
      </w:r>
      <w:r w:rsidR="00B73515">
        <w:rPr>
          <w:rFonts w:asciiTheme="minorHAnsi" w:hAnsiTheme="minorHAnsi" w:cstheme="minorHAnsi"/>
        </w:rPr>
        <w:t xml:space="preserve">, </w:t>
      </w:r>
      <w:r w:rsidR="00405A7F" w:rsidRPr="00B73515">
        <w:rPr>
          <w:rFonts w:asciiTheme="minorHAnsi" w:hAnsiTheme="minorHAnsi" w:cstheme="minorHAnsi"/>
        </w:rPr>
        <w:t>a </w:t>
      </w:r>
      <w:r w:rsidR="00E80E39">
        <w:rPr>
          <w:rFonts w:asciiTheme="minorHAnsi" w:hAnsiTheme="minorHAnsi" w:cstheme="minorHAnsi"/>
        </w:rPr>
        <w:t xml:space="preserve">v rámci toto také </w:t>
      </w:r>
      <w:r w:rsidR="00812347">
        <w:rPr>
          <w:rFonts w:asciiTheme="minorHAnsi" w:hAnsiTheme="minorHAnsi" w:cstheme="minorHAnsi"/>
        </w:rPr>
        <w:t>provést</w:t>
      </w:r>
      <w:r w:rsidR="00405A7F" w:rsidRPr="00B73515">
        <w:rPr>
          <w:rFonts w:asciiTheme="minorHAnsi" w:hAnsiTheme="minorHAnsi" w:cstheme="minorHAnsi"/>
        </w:rPr>
        <w:t xml:space="preserve"> zbývající</w:t>
      </w:r>
      <w:r w:rsidR="00812347">
        <w:rPr>
          <w:rFonts w:asciiTheme="minorHAnsi" w:hAnsiTheme="minorHAnsi" w:cstheme="minorHAnsi"/>
        </w:rPr>
        <w:t xml:space="preserve"> </w:t>
      </w:r>
      <w:r w:rsidR="00405A7F" w:rsidRPr="00B73515">
        <w:rPr>
          <w:szCs w:val="22"/>
        </w:rPr>
        <w:t>plnění dle této Smlouvy, která doposud nebyla dle této Smlouvy poskytnuta,</w:t>
      </w:r>
      <w:r w:rsidR="001855A9">
        <w:rPr>
          <w:szCs w:val="22"/>
        </w:rPr>
        <w:t xml:space="preserve"> není-li v této Smlouvě stanoveno výslovně jinak,</w:t>
      </w:r>
      <w:r w:rsidR="00405A7F" w:rsidRPr="00B73515">
        <w:rPr>
          <w:szCs w:val="22"/>
        </w:rPr>
        <w:t xml:space="preserve"> aby mohlo dojít k</w:t>
      </w:r>
      <w:r w:rsidRPr="00B73515">
        <w:rPr>
          <w:szCs w:val="22"/>
        </w:rPr>
        <w:t xml:space="preserve"> dodání a odevzdání Předmětu plnění </w:t>
      </w:r>
      <w:r w:rsidR="00405A7F" w:rsidRPr="00B73515">
        <w:rPr>
          <w:szCs w:val="22"/>
        </w:rPr>
        <w:t xml:space="preserve">provedeného v souladu s touto Smlouvou Objednateli </w:t>
      </w:r>
      <w:r w:rsidRPr="00B73515">
        <w:rPr>
          <w:szCs w:val="22"/>
        </w:rPr>
        <w:t>(dále jen „</w:t>
      </w:r>
      <w:r w:rsidRPr="00B73515">
        <w:rPr>
          <w:b/>
          <w:bCs/>
          <w:i/>
          <w:iCs/>
          <w:szCs w:val="22"/>
        </w:rPr>
        <w:t>Produkční provoz</w:t>
      </w:r>
      <w:r w:rsidRPr="00B73515">
        <w:rPr>
          <w:szCs w:val="22"/>
        </w:rPr>
        <w:t>“).</w:t>
      </w:r>
      <w:r w:rsidR="00B73515" w:rsidRPr="00B73515">
        <w:rPr>
          <w:szCs w:val="22"/>
        </w:rPr>
        <w:t xml:space="preserve"> Dodavatel je zejména povinen provést či poskytnout plnění </w:t>
      </w:r>
      <w:r w:rsidR="00B73515" w:rsidRPr="00B73515">
        <w:rPr>
          <w:rFonts w:asciiTheme="minorHAnsi" w:hAnsiTheme="minorHAnsi" w:cstheme="minorHAnsi"/>
        </w:rPr>
        <w:t xml:space="preserve">dle odst. </w:t>
      </w:r>
      <w:r w:rsidR="001855A9">
        <w:rPr>
          <w:rFonts w:asciiTheme="minorHAnsi" w:hAnsiTheme="minorHAnsi" w:cstheme="minorHAnsi"/>
        </w:rPr>
        <w:fldChar w:fldCharType="begin"/>
      </w:r>
      <w:r w:rsidR="001855A9">
        <w:rPr>
          <w:rFonts w:asciiTheme="minorHAnsi" w:hAnsiTheme="minorHAnsi" w:cstheme="minorHAnsi"/>
        </w:rPr>
        <w:instrText xml:space="preserve"> REF _Ref177229418 \r \h </w:instrText>
      </w:r>
      <w:r w:rsidR="001855A9">
        <w:rPr>
          <w:rFonts w:asciiTheme="minorHAnsi" w:hAnsiTheme="minorHAnsi" w:cstheme="minorHAnsi"/>
        </w:rPr>
      </w:r>
      <w:r w:rsidR="001855A9">
        <w:rPr>
          <w:rFonts w:asciiTheme="minorHAnsi" w:hAnsiTheme="minorHAnsi" w:cstheme="minorHAnsi"/>
        </w:rPr>
        <w:fldChar w:fldCharType="separate"/>
      </w:r>
      <w:r w:rsidR="0046236C">
        <w:rPr>
          <w:rFonts w:asciiTheme="minorHAnsi" w:hAnsiTheme="minorHAnsi" w:cstheme="minorHAnsi"/>
        </w:rPr>
        <w:t>13.10</w:t>
      </w:r>
      <w:r w:rsidR="001855A9">
        <w:rPr>
          <w:rFonts w:asciiTheme="minorHAnsi" w:hAnsiTheme="minorHAnsi" w:cstheme="minorHAnsi"/>
        </w:rPr>
        <w:fldChar w:fldCharType="end"/>
      </w:r>
      <w:r w:rsidR="001855A9">
        <w:rPr>
          <w:rFonts w:asciiTheme="minorHAnsi" w:hAnsiTheme="minorHAnsi" w:cstheme="minorHAnsi"/>
        </w:rPr>
        <w:t xml:space="preserve"> </w:t>
      </w:r>
      <w:r w:rsidR="00B73515" w:rsidRPr="00B73515">
        <w:rPr>
          <w:rFonts w:asciiTheme="minorHAnsi" w:hAnsiTheme="minorHAnsi" w:cstheme="minorHAnsi"/>
        </w:rPr>
        <w:t xml:space="preserve">a </w:t>
      </w:r>
      <w:r w:rsidR="00B73515" w:rsidRPr="00B73515">
        <w:rPr>
          <w:rFonts w:asciiTheme="minorHAnsi" w:hAnsiTheme="minorHAnsi" w:cstheme="minorHAnsi"/>
        </w:rPr>
        <w:fldChar w:fldCharType="begin"/>
      </w:r>
      <w:r w:rsidR="00B73515" w:rsidRPr="00B73515">
        <w:rPr>
          <w:rFonts w:asciiTheme="minorHAnsi" w:hAnsiTheme="minorHAnsi" w:cstheme="minorHAnsi"/>
        </w:rPr>
        <w:instrText xml:space="preserve"> REF _Ref177228822 \r \h </w:instrText>
      </w:r>
      <w:r w:rsidR="00B73515">
        <w:rPr>
          <w:rFonts w:asciiTheme="minorHAnsi" w:hAnsiTheme="minorHAnsi" w:cstheme="minorHAnsi"/>
        </w:rPr>
        <w:instrText xml:space="preserve"> \* MERGEFORMAT </w:instrText>
      </w:r>
      <w:r w:rsidR="00B73515" w:rsidRPr="00B73515">
        <w:rPr>
          <w:rFonts w:asciiTheme="minorHAnsi" w:hAnsiTheme="minorHAnsi" w:cstheme="minorHAnsi"/>
        </w:rPr>
      </w:r>
      <w:r w:rsidR="00B73515" w:rsidRPr="00B73515">
        <w:rPr>
          <w:rFonts w:asciiTheme="minorHAnsi" w:hAnsiTheme="minorHAnsi" w:cstheme="minorHAnsi"/>
        </w:rPr>
        <w:fldChar w:fldCharType="separate"/>
      </w:r>
      <w:r w:rsidR="0046236C">
        <w:rPr>
          <w:rFonts w:asciiTheme="minorHAnsi" w:hAnsiTheme="minorHAnsi" w:cstheme="minorHAnsi"/>
        </w:rPr>
        <w:t>13.11</w:t>
      </w:r>
      <w:r w:rsidR="00B73515" w:rsidRPr="00B73515">
        <w:rPr>
          <w:rFonts w:asciiTheme="minorHAnsi" w:hAnsiTheme="minorHAnsi" w:cstheme="minorHAnsi"/>
        </w:rPr>
        <w:fldChar w:fldCharType="end"/>
      </w:r>
      <w:r w:rsidR="00B73515" w:rsidRPr="00B73515">
        <w:rPr>
          <w:rFonts w:asciiTheme="minorHAnsi" w:hAnsiTheme="minorHAnsi" w:cstheme="minorHAnsi"/>
        </w:rPr>
        <w:t xml:space="preserve"> Smlouvy.</w:t>
      </w:r>
    </w:p>
    <w:p w14:paraId="5A917F81" w14:textId="2C1D10B1" w:rsidR="00BC076B" w:rsidRPr="00B73515" w:rsidRDefault="00B73515" w:rsidP="00E80E39">
      <w:pPr>
        <w:numPr>
          <w:ilvl w:val="1"/>
          <w:numId w:val="1"/>
        </w:numPr>
        <w:ind w:left="1276" w:hanging="709"/>
        <w:jc w:val="both"/>
        <w:rPr>
          <w:szCs w:val="22"/>
        </w:rPr>
      </w:pPr>
      <w:r w:rsidRPr="00B73515">
        <w:rPr>
          <w:szCs w:val="22"/>
        </w:rPr>
        <w:t>Bližší požadavky a podmínky jsou stanoveny v Technické specifikaci a budou stanoveny v Předimplementační analýze.</w:t>
      </w:r>
    </w:p>
    <w:p w14:paraId="6A7AAD25" w14:textId="3FA8C5E9" w:rsidR="00405A7F" w:rsidRPr="00B73515" w:rsidRDefault="00B73515" w:rsidP="00405A7F">
      <w:pPr>
        <w:numPr>
          <w:ilvl w:val="1"/>
          <w:numId w:val="1"/>
        </w:numPr>
        <w:ind w:left="1276" w:hanging="709"/>
        <w:jc w:val="both"/>
        <w:rPr>
          <w:szCs w:val="22"/>
        </w:rPr>
      </w:pPr>
      <w:r w:rsidRPr="00B73515">
        <w:rPr>
          <w:szCs w:val="22"/>
        </w:rPr>
        <w:t xml:space="preserve">Předání a akceptace výsledku plnění provedeného Dodavatelem v rámci této etapy budou provedeny v rámci akceptačního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62" w:author="Word Document Comparison" w:date="2024-12-20T20:22:00Z" w16du:dateUtc="2024-12-20T19:22:00Z">
        <w:r w:rsidR="003560CA">
          <w:rPr>
            <w:szCs w:val="22"/>
          </w:rPr>
          <w:t>XI</w:t>
        </w:r>
      </w:ins>
      <w:del w:id="263" w:author="Word Document Comparison" w:date="2024-12-20T20:22:00Z" w16du:dateUtc="2024-12-20T19:22:00Z">
        <w:r w:rsidR="0046236C">
          <w:rPr>
            <w:szCs w:val="22"/>
          </w:rPr>
          <w:delText>X</w:delText>
        </w:r>
      </w:del>
      <w:r w:rsidR="005E56DE">
        <w:rPr>
          <w:color w:val="FF0000"/>
          <w:szCs w:val="22"/>
        </w:rPr>
        <w:fldChar w:fldCharType="end"/>
      </w:r>
      <w:r w:rsidRPr="00B73515">
        <w:rPr>
          <w:color w:val="FF0000"/>
          <w:szCs w:val="22"/>
        </w:rPr>
        <w:t xml:space="preserve"> </w:t>
      </w:r>
      <w:r w:rsidRPr="00B73515">
        <w:rPr>
          <w:szCs w:val="22"/>
        </w:rPr>
        <w:t>Smlouvy.</w:t>
      </w:r>
    </w:p>
    <w:p w14:paraId="7F515056" w14:textId="22CD247D" w:rsidR="00405A7F" w:rsidRPr="00B73515" w:rsidRDefault="00405A7F" w:rsidP="00405A7F">
      <w:pPr>
        <w:numPr>
          <w:ilvl w:val="1"/>
          <w:numId w:val="1"/>
        </w:numPr>
        <w:ind w:left="1276" w:hanging="709"/>
        <w:jc w:val="both"/>
        <w:rPr>
          <w:szCs w:val="22"/>
        </w:rPr>
      </w:pPr>
      <w:bookmarkStart w:id="264" w:name="_Ref158628973"/>
      <w:bookmarkStart w:id="265" w:name="_Ref177241052"/>
      <w:r w:rsidRPr="00B73515">
        <w:rPr>
          <w:szCs w:val="22"/>
        </w:rPr>
        <w:t xml:space="preserve">Dnem podpisu příslušného Protokolu o akceptačním řízení </w:t>
      </w:r>
      <w:r w:rsidRPr="00B73515">
        <w:t xml:space="preserve">s výsledkem „Akceptováno bez výhrad“ nebo „Akceptováno s výhradami“ </w:t>
      </w:r>
      <w:r w:rsidRPr="00B73515">
        <w:rPr>
          <w:szCs w:val="22"/>
        </w:rPr>
        <w:t xml:space="preserve">ve smyslu čl. </w:t>
      </w:r>
      <w:r w:rsidR="002941B5">
        <w:rPr>
          <w:color w:val="FF0000"/>
          <w:szCs w:val="22"/>
        </w:rPr>
        <w:fldChar w:fldCharType="begin"/>
      </w:r>
      <w:r w:rsidR="002941B5">
        <w:rPr>
          <w:szCs w:val="22"/>
        </w:rPr>
        <w:instrText xml:space="preserve"> REF _Ref177356960 \r \h </w:instrText>
      </w:r>
      <w:r w:rsidR="002941B5">
        <w:rPr>
          <w:color w:val="FF0000"/>
          <w:szCs w:val="22"/>
        </w:rPr>
      </w:r>
      <w:r w:rsidR="002941B5">
        <w:rPr>
          <w:color w:val="FF0000"/>
          <w:szCs w:val="22"/>
        </w:rPr>
        <w:fldChar w:fldCharType="separate"/>
      </w:r>
      <w:ins w:id="266" w:author="Word Document Comparison" w:date="2024-12-20T20:22:00Z" w16du:dateUtc="2024-12-20T19:22:00Z">
        <w:r w:rsidR="003560CA">
          <w:rPr>
            <w:szCs w:val="22"/>
          </w:rPr>
          <w:t>XI</w:t>
        </w:r>
      </w:ins>
      <w:del w:id="267" w:author="Word Document Comparison" w:date="2024-12-20T20:22:00Z" w16du:dateUtc="2024-12-20T19:22:00Z">
        <w:r w:rsidR="0046236C">
          <w:rPr>
            <w:szCs w:val="22"/>
          </w:rPr>
          <w:delText>X</w:delText>
        </w:r>
      </w:del>
      <w:r w:rsidR="002941B5">
        <w:rPr>
          <w:color w:val="FF0000"/>
          <w:szCs w:val="22"/>
        </w:rPr>
        <w:fldChar w:fldCharType="end"/>
      </w:r>
      <w:r w:rsidR="002941B5" w:rsidRPr="00B73515">
        <w:rPr>
          <w:color w:val="FF0000"/>
          <w:szCs w:val="22"/>
        </w:rPr>
        <w:t xml:space="preserve"> </w:t>
      </w:r>
      <w:r w:rsidR="002941B5" w:rsidRPr="00B73515">
        <w:rPr>
          <w:szCs w:val="22"/>
        </w:rPr>
        <w:t>Smlouvy</w:t>
      </w:r>
      <w:r w:rsidRPr="00B73515">
        <w:rPr>
          <w:szCs w:val="22"/>
        </w:rPr>
        <w:t xml:space="preserve"> ze strany Smluvních stran (dále jen „</w:t>
      </w:r>
      <w:bookmarkStart w:id="268" w:name="_Hlk177229668"/>
      <w:r w:rsidRPr="00B73515">
        <w:rPr>
          <w:b/>
          <w:bCs/>
          <w:i/>
          <w:iCs/>
          <w:szCs w:val="22"/>
        </w:rPr>
        <w:t xml:space="preserve">Protokol o </w:t>
      </w:r>
      <w:r w:rsidR="00B73515" w:rsidRPr="00B73515">
        <w:rPr>
          <w:b/>
          <w:bCs/>
          <w:i/>
          <w:iCs/>
          <w:szCs w:val="22"/>
        </w:rPr>
        <w:t>dodání a odevzdání Předmětu plnění</w:t>
      </w:r>
      <w:bookmarkEnd w:id="268"/>
      <w:r w:rsidRPr="00B73515">
        <w:rPr>
          <w:szCs w:val="22"/>
        </w:rPr>
        <w:t xml:space="preserve">“) byl zahájen </w:t>
      </w:r>
      <w:r w:rsidR="00B73515">
        <w:rPr>
          <w:szCs w:val="22"/>
        </w:rPr>
        <w:t xml:space="preserve">Produkční provoz </w:t>
      </w:r>
      <w:r w:rsidRPr="00B73515">
        <w:rPr>
          <w:rFonts w:asciiTheme="minorHAnsi" w:hAnsiTheme="minorHAnsi" w:cstheme="minorHAnsi"/>
        </w:rPr>
        <w:t xml:space="preserve">a </w:t>
      </w:r>
      <w:r w:rsidRPr="00B73515">
        <w:rPr>
          <w:szCs w:val="22"/>
        </w:rPr>
        <w:t>tato etapa byla dokončena a zároveň</w:t>
      </w:r>
      <w:r w:rsidRPr="00B73515">
        <w:rPr>
          <w:rFonts w:asciiTheme="minorHAnsi" w:hAnsiTheme="minorHAnsi" w:cstheme="minorHAnsi"/>
        </w:rPr>
        <w:t xml:space="preserve"> bylo provedeno </w:t>
      </w:r>
      <w:ins w:id="269" w:author="Word Document Comparison" w:date="2024-12-20T20:22:00Z" w16du:dateUtc="2024-12-20T19:22:00Z">
        <w:r w:rsidR="00793D30">
          <w:rPr>
            <w:rFonts w:asciiTheme="minorHAnsi" w:hAnsiTheme="minorHAnsi" w:cstheme="minorHAnsi"/>
          </w:rPr>
          <w:t xml:space="preserve">odevzdání Nové infrastruktury a </w:t>
        </w:r>
      </w:ins>
      <w:r w:rsidR="001855A9">
        <w:rPr>
          <w:rFonts w:asciiTheme="minorHAnsi" w:hAnsiTheme="minorHAnsi" w:cstheme="minorHAnsi"/>
        </w:rPr>
        <w:t xml:space="preserve">dodání a odevzdání Předmětu plnění </w:t>
      </w:r>
      <w:r w:rsidRPr="00B73515">
        <w:rPr>
          <w:rFonts w:asciiTheme="minorHAnsi" w:hAnsiTheme="minorHAnsi" w:cstheme="minorHAnsi"/>
        </w:rPr>
        <w:t xml:space="preserve">ze strany </w:t>
      </w:r>
      <w:r w:rsidR="001855A9">
        <w:rPr>
          <w:rFonts w:asciiTheme="minorHAnsi" w:hAnsiTheme="minorHAnsi" w:cstheme="minorHAnsi"/>
        </w:rPr>
        <w:t>Dodavatele</w:t>
      </w:r>
      <w:r w:rsidRPr="00B73515">
        <w:rPr>
          <w:rFonts w:asciiTheme="minorHAnsi" w:hAnsiTheme="minorHAnsi" w:cstheme="minorHAnsi"/>
        </w:rPr>
        <w:t xml:space="preserve"> Objednateli </w:t>
      </w:r>
      <w:r w:rsidRPr="00B73515">
        <w:rPr>
          <w:szCs w:val="22"/>
        </w:rPr>
        <w:t xml:space="preserve">a převzetí </w:t>
      </w:r>
      <w:r w:rsidR="001855A9">
        <w:rPr>
          <w:szCs w:val="22"/>
        </w:rPr>
        <w:t>Předmětu plnění</w:t>
      </w:r>
      <w:r w:rsidRPr="00B73515">
        <w:rPr>
          <w:szCs w:val="22"/>
        </w:rPr>
        <w:t xml:space="preserve"> ze strany Objednatele</w:t>
      </w:r>
      <w:bookmarkEnd w:id="264"/>
      <w:r w:rsidRPr="00B73515">
        <w:rPr>
          <w:szCs w:val="22"/>
        </w:rPr>
        <w:t xml:space="preserve"> od </w:t>
      </w:r>
      <w:r w:rsidR="001855A9">
        <w:rPr>
          <w:szCs w:val="22"/>
        </w:rPr>
        <w:t>Dodavatele</w:t>
      </w:r>
      <w:r w:rsidR="00812347">
        <w:rPr>
          <w:szCs w:val="22"/>
        </w:rPr>
        <w:t xml:space="preserve"> (dále jen „</w:t>
      </w:r>
      <w:r w:rsidR="00812347" w:rsidRPr="00812347">
        <w:rPr>
          <w:b/>
          <w:bCs/>
          <w:i/>
          <w:iCs/>
          <w:szCs w:val="22"/>
        </w:rPr>
        <w:t>Den dodání a odevzdání Předmětu plnění</w:t>
      </w:r>
      <w:r w:rsidR="00812347">
        <w:rPr>
          <w:szCs w:val="22"/>
        </w:rPr>
        <w:t>“).</w:t>
      </w:r>
      <w:bookmarkEnd w:id="265"/>
    </w:p>
    <w:p w14:paraId="362A8C44" w14:textId="503D8EC4" w:rsidR="00405A7F" w:rsidRDefault="00812347" w:rsidP="00405A7F">
      <w:pPr>
        <w:numPr>
          <w:ilvl w:val="1"/>
          <w:numId w:val="1"/>
        </w:numPr>
        <w:ind w:left="1276" w:hanging="709"/>
        <w:jc w:val="both"/>
        <w:rPr>
          <w:szCs w:val="22"/>
        </w:rPr>
      </w:pPr>
      <w:r>
        <w:rPr>
          <w:szCs w:val="22"/>
        </w:rPr>
        <w:t>Dnem</w:t>
      </w:r>
      <w:r w:rsidRPr="00812347">
        <w:rPr>
          <w:szCs w:val="22"/>
        </w:rPr>
        <w:t xml:space="preserve"> dodání a odevzdání Předmětu plnění</w:t>
      </w:r>
      <w:r w:rsidR="00405A7F" w:rsidRPr="00B73515">
        <w:rPr>
          <w:szCs w:val="22"/>
        </w:rPr>
        <w:t xml:space="preserve"> je zahájeno poskytování služeb dle Servisní smlouvy.</w:t>
      </w:r>
    </w:p>
    <w:p w14:paraId="0656B191" w14:textId="49DDF9D4" w:rsidR="00595BD0" w:rsidRDefault="00812347" w:rsidP="00405A7F">
      <w:pPr>
        <w:numPr>
          <w:ilvl w:val="1"/>
          <w:numId w:val="1"/>
        </w:numPr>
        <w:ind w:left="1276" w:hanging="709"/>
        <w:jc w:val="both"/>
        <w:rPr>
          <w:szCs w:val="22"/>
        </w:rPr>
      </w:pPr>
      <w:bookmarkStart w:id="270" w:name="_Ref177241032"/>
      <w:r>
        <w:rPr>
          <w:szCs w:val="22"/>
        </w:rPr>
        <w:t>Dnem</w:t>
      </w:r>
      <w:r w:rsidRPr="00812347">
        <w:rPr>
          <w:szCs w:val="22"/>
        </w:rPr>
        <w:t xml:space="preserve"> dodání a odevzdání Předmětu plnění</w:t>
      </w:r>
      <w:r>
        <w:rPr>
          <w:szCs w:val="22"/>
        </w:rPr>
        <w:t xml:space="preserve"> </w:t>
      </w:r>
      <w:r w:rsidR="00595BD0">
        <w:rPr>
          <w:szCs w:val="22"/>
        </w:rPr>
        <w:t>počínají běžet veškeré doby vztahující se k </w:t>
      </w:r>
      <w:r w:rsidR="003048F8">
        <w:t>Nové i</w:t>
      </w:r>
      <w:r w:rsidR="003048F8" w:rsidRPr="00D91088">
        <w:t>nfrastruktu</w:t>
      </w:r>
      <w:r w:rsidR="003048F8">
        <w:t>ře</w:t>
      </w:r>
      <w:r w:rsidR="00595BD0">
        <w:rPr>
          <w:szCs w:val="22"/>
        </w:rPr>
        <w:t xml:space="preserve">, tj. doby vymezené v rámci vlastností, funkcionalit či charakteristiky </w:t>
      </w:r>
      <w:r w:rsidR="003048F8">
        <w:t>Nové i</w:t>
      </w:r>
      <w:r w:rsidR="003048F8" w:rsidRPr="00D91088">
        <w:t>nfrastruktur</w:t>
      </w:r>
      <w:r w:rsidR="003048F8">
        <w:t>y</w:t>
      </w:r>
      <w:r w:rsidR="00595BD0">
        <w:rPr>
          <w:szCs w:val="22"/>
        </w:rPr>
        <w:t xml:space="preserve"> v této Smlouvě, zejména v Technické specifikaci, a to zejména záruční dob</w:t>
      </w:r>
      <w:r w:rsidR="00F73598">
        <w:rPr>
          <w:szCs w:val="22"/>
        </w:rPr>
        <w:t>a</w:t>
      </w:r>
      <w:r w:rsidR="00595BD0">
        <w:rPr>
          <w:szCs w:val="22"/>
        </w:rPr>
        <w:t xml:space="preserve"> </w:t>
      </w:r>
      <w:r w:rsidR="003048F8">
        <w:t>Nové i</w:t>
      </w:r>
      <w:r w:rsidR="003048F8" w:rsidRPr="00D91088">
        <w:t>nfrastruktur</w:t>
      </w:r>
      <w:r w:rsidR="003048F8">
        <w:t>y</w:t>
      </w:r>
      <w:r w:rsidR="00595BD0">
        <w:rPr>
          <w:szCs w:val="22"/>
        </w:rPr>
        <w:t xml:space="preserve">, resp. </w:t>
      </w:r>
      <w:r w:rsidR="00595BD0" w:rsidRPr="00405A7F">
        <w:rPr>
          <w:szCs w:val="22"/>
        </w:rPr>
        <w:t>je</w:t>
      </w:r>
      <w:r w:rsidR="008F51C9">
        <w:rPr>
          <w:szCs w:val="22"/>
        </w:rPr>
        <w:t>jích</w:t>
      </w:r>
      <w:r w:rsidR="00595BD0" w:rsidRPr="00405A7F">
        <w:rPr>
          <w:szCs w:val="22"/>
        </w:rPr>
        <w:t xml:space="preserve"> jednotlivý</w:t>
      </w:r>
      <w:r w:rsidR="00595BD0">
        <w:rPr>
          <w:szCs w:val="22"/>
        </w:rPr>
        <w:t>ch</w:t>
      </w:r>
      <w:r w:rsidR="00595BD0" w:rsidRPr="00405A7F">
        <w:rPr>
          <w:szCs w:val="22"/>
        </w:rPr>
        <w:t xml:space="preserve"> </w:t>
      </w:r>
      <w:r w:rsidR="00595BD0">
        <w:rPr>
          <w:szCs w:val="22"/>
        </w:rPr>
        <w:t xml:space="preserve">příslušných </w:t>
      </w:r>
      <w:r w:rsidR="00595BD0" w:rsidRPr="00405A7F">
        <w:rPr>
          <w:szCs w:val="22"/>
        </w:rPr>
        <w:t>část</w:t>
      </w:r>
      <w:r w:rsidR="00595BD0">
        <w:rPr>
          <w:szCs w:val="22"/>
        </w:rPr>
        <w:t xml:space="preserve">í, a doba trvání všech licencí a podpor, které byly součástí </w:t>
      </w:r>
      <w:r w:rsidR="003048F8">
        <w:t>Nové i</w:t>
      </w:r>
      <w:r w:rsidR="003048F8" w:rsidRPr="00D91088">
        <w:t>nfrastruktur</w:t>
      </w:r>
      <w:r w:rsidR="003048F8">
        <w:t>y</w:t>
      </w:r>
      <w:r w:rsidR="00595BD0">
        <w:rPr>
          <w:szCs w:val="22"/>
        </w:rPr>
        <w:t xml:space="preserve">, resp. </w:t>
      </w:r>
      <w:r w:rsidR="00D91088">
        <w:rPr>
          <w:szCs w:val="22"/>
        </w:rPr>
        <w:t>jejích</w:t>
      </w:r>
      <w:r w:rsidR="00595BD0">
        <w:rPr>
          <w:szCs w:val="22"/>
        </w:rPr>
        <w:t xml:space="preserve"> jednotlivých částí.</w:t>
      </w:r>
      <w:bookmarkEnd w:id="270"/>
    </w:p>
    <w:p w14:paraId="347EA362" w14:textId="77777777" w:rsidR="00DB2E47" w:rsidRDefault="00DB2E47" w:rsidP="00DB2E47">
      <w:pPr>
        <w:ind w:left="1276"/>
        <w:jc w:val="both"/>
        <w:rPr>
          <w:szCs w:val="22"/>
        </w:rPr>
      </w:pPr>
    </w:p>
    <w:p w14:paraId="685AD702" w14:textId="27593D86" w:rsidR="006A488A" w:rsidRDefault="006A488A" w:rsidP="00DB2E47">
      <w:pPr>
        <w:pStyle w:val="2sltext"/>
      </w:pPr>
      <w:bookmarkStart w:id="271" w:name="_Ref177245670"/>
      <w:r>
        <w:t xml:space="preserve">Související plnění dle odst. </w:t>
      </w:r>
      <w:r>
        <w:fldChar w:fldCharType="begin"/>
      </w:r>
      <w:r>
        <w:instrText xml:space="preserve"> REF _Ref177232591 \r \h </w:instrText>
      </w:r>
      <w:r>
        <w:fldChar w:fldCharType="separate"/>
      </w:r>
      <w:r w:rsidR="0046236C">
        <w:t>14.1</w:t>
      </w:r>
      <w:r>
        <w:fldChar w:fldCharType="end"/>
      </w:r>
      <w:r>
        <w:t xml:space="preserve"> Smlouvy je Dodavatel povinen poskytovat </w:t>
      </w:r>
      <w:r w:rsidR="00B13471">
        <w:t xml:space="preserve">a provádět </w:t>
      </w:r>
      <w:r>
        <w:t xml:space="preserve">kdykoliv po dobu trvání </w:t>
      </w:r>
      <w:r w:rsidRPr="006A488A">
        <w:t>Etap</w:t>
      </w:r>
      <w:r>
        <w:t>y</w:t>
      </w:r>
      <w:r w:rsidRPr="006A488A">
        <w:t xml:space="preserve"> č. 3 – Implementace a konfigurace</w:t>
      </w:r>
      <w:r>
        <w:t xml:space="preserve">, </w:t>
      </w:r>
      <w:r w:rsidRPr="006A488A">
        <w:t>Etap</w:t>
      </w:r>
      <w:r>
        <w:t>y</w:t>
      </w:r>
      <w:r w:rsidRPr="006A488A">
        <w:t xml:space="preserve"> č. 4 – Migrace a Pilotní provoz</w:t>
      </w:r>
      <w:r>
        <w:t xml:space="preserve"> a Etapy č. 5 Produkční provoz</w:t>
      </w:r>
      <w:bookmarkEnd w:id="271"/>
      <w:r w:rsidR="0013623F">
        <w:t>, a to</w:t>
      </w:r>
      <w:r w:rsidR="00F73598">
        <w:t xml:space="preserve"> bez zbytečného odkladu</w:t>
      </w:r>
      <w:r w:rsidR="0013623F">
        <w:t xml:space="preserve"> na základě žádosti Objednatele o poskytnutí tohoto </w:t>
      </w:r>
      <w:r w:rsidR="00AD2E26">
        <w:t>S</w:t>
      </w:r>
      <w:r w:rsidR="0013623F">
        <w:t>ouvisejícího plnění</w:t>
      </w:r>
      <w:r w:rsidR="00F73598">
        <w:t>.</w:t>
      </w:r>
    </w:p>
    <w:p w14:paraId="4C7E3F21" w14:textId="77777777" w:rsidR="006A488A" w:rsidRDefault="006A488A" w:rsidP="006A488A">
      <w:pPr>
        <w:pStyle w:val="2sltext"/>
        <w:numPr>
          <w:ilvl w:val="0"/>
          <w:numId w:val="0"/>
        </w:numPr>
        <w:ind w:left="567"/>
      </w:pPr>
    </w:p>
    <w:p w14:paraId="554E4054" w14:textId="50A83653" w:rsidR="006A488A" w:rsidRDefault="00812347" w:rsidP="00317CB5">
      <w:pPr>
        <w:pStyle w:val="2sltext"/>
      </w:pPr>
      <w:bookmarkStart w:id="272" w:name="_Ref177245691"/>
      <w:r>
        <w:t xml:space="preserve">Související plnění dle odst. </w:t>
      </w:r>
      <w:r>
        <w:fldChar w:fldCharType="begin"/>
      </w:r>
      <w:r>
        <w:instrText xml:space="preserve"> REF _Ref177231852 \r \h </w:instrText>
      </w:r>
      <w:r>
        <w:fldChar w:fldCharType="separate"/>
      </w:r>
      <w:r w:rsidR="0046236C">
        <w:t>14.2</w:t>
      </w:r>
      <w:r>
        <w:fldChar w:fldCharType="end"/>
      </w:r>
      <w:r>
        <w:t xml:space="preserve"> až </w:t>
      </w:r>
      <w:r>
        <w:fldChar w:fldCharType="begin"/>
      </w:r>
      <w:r>
        <w:instrText xml:space="preserve"> REF _Ref177116645 \r \h </w:instrText>
      </w:r>
      <w:r>
        <w:fldChar w:fldCharType="separate"/>
      </w:r>
      <w:r w:rsidR="0046236C">
        <w:t>14.7</w:t>
      </w:r>
      <w:r>
        <w:fldChar w:fldCharType="end"/>
      </w:r>
      <w:r>
        <w:t xml:space="preserve"> Smlouvy je Dodavatel povinen provést</w:t>
      </w:r>
      <w:r w:rsidR="006A488A">
        <w:t xml:space="preserve"> </w:t>
      </w:r>
      <w:r>
        <w:t xml:space="preserve">do 60 dnů </w:t>
      </w:r>
      <w:r w:rsidR="006A488A">
        <w:t xml:space="preserve">ode Dne </w:t>
      </w:r>
      <w:r w:rsidR="006A488A" w:rsidRPr="00812347">
        <w:t>dodání a odevzdání Předmětu plnění</w:t>
      </w:r>
      <w:r w:rsidR="006A488A">
        <w:t xml:space="preserve">. Dodavatel je povinen doručit Objednateli </w:t>
      </w:r>
      <w:r w:rsidR="0013623F">
        <w:t xml:space="preserve">ve lhůtě dle předchozí věty tohoto odstavce této Smlouvy </w:t>
      </w:r>
      <w:r w:rsidR="006A488A">
        <w:t xml:space="preserve">písemný doklad o řádném provedení </w:t>
      </w:r>
      <w:r w:rsidR="00AD2E26">
        <w:t>S</w:t>
      </w:r>
      <w:r w:rsidR="006A488A">
        <w:t xml:space="preserve">ouvisejícího plnění dle odst. </w:t>
      </w:r>
      <w:r w:rsidR="006A488A">
        <w:fldChar w:fldCharType="begin"/>
      </w:r>
      <w:r w:rsidR="006A488A">
        <w:instrText xml:space="preserve"> REF _Ref177116645 \r \h </w:instrText>
      </w:r>
      <w:r w:rsidR="006A488A">
        <w:fldChar w:fldCharType="separate"/>
      </w:r>
      <w:r w:rsidR="0046236C">
        <w:t>14.7</w:t>
      </w:r>
      <w:r w:rsidR="006A488A">
        <w:fldChar w:fldCharType="end"/>
      </w:r>
      <w:r w:rsidR="006A488A">
        <w:t xml:space="preserve"> Smlouvy v souladu s odst. </w:t>
      </w:r>
      <w:r w:rsidR="006A488A">
        <w:fldChar w:fldCharType="begin"/>
      </w:r>
      <w:r w:rsidR="006A488A">
        <w:instrText xml:space="preserve"> REF _Ref177232497 \r \h </w:instrText>
      </w:r>
      <w:r w:rsidR="006A488A">
        <w:fldChar w:fldCharType="separate"/>
      </w:r>
      <w:r w:rsidR="0046236C">
        <w:t>15</w:t>
      </w:r>
      <w:r w:rsidR="006A488A">
        <w:fldChar w:fldCharType="end"/>
      </w:r>
      <w:r w:rsidR="006A488A">
        <w:t xml:space="preserve"> Smlouvy.</w:t>
      </w:r>
      <w:bookmarkEnd w:id="272"/>
    </w:p>
    <w:p w14:paraId="74AA21E4" w14:textId="77777777" w:rsidR="0013623F" w:rsidRDefault="0013623F" w:rsidP="0013623F">
      <w:pPr>
        <w:pStyle w:val="Odstavecseseznamem"/>
      </w:pPr>
    </w:p>
    <w:p w14:paraId="1F08C0CF" w14:textId="2CD38DCE" w:rsidR="0013623F" w:rsidRDefault="0013623F" w:rsidP="00317CB5">
      <w:pPr>
        <w:pStyle w:val="2sltext"/>
      </w:pPr>
      <w:r>
        <w:t xml:space="preserve">Související plnění dle odst. </w:t>
      </w:r>
      <w:r>
        <w:fldChar w:fldCharType="begin"/>
      </w:r>
      <w:r>
        <w:instrText xml:space="preserve"> REF _Ref177461873 \r \h </w:instrText>
      </w:r>
      <w:r>
        <w:fldChar w:fldCharType="separate"/>
      </w:r>
      <w:r w:rsidR="0046236C">
        <w:t>14.8</w:t>
      </w:r>
      <w:r>
        <w:fldChar w:fldCharType="end"/>
      </w:r>
      <w:r>
        <w:t xml:space="preserve"> Smlouvy je Dodavatel povinen provádět v době a dle podmínek stanovených v čl. </w:t>
      </w:r>
      <w:r>
        <w:fldChar w:fldCharType="begin"/>
      </w:r>
      <w:r>
        <w:instrText xml:space="preserve"> REF _Ref177462088 \r \h </w:instrText>
      </w:r>
      <w:r>
        <w:fldChar w:fldCharType="separate"/>
      </w:r>
      <w:r w:rsidR="0046236C">
        <w:t>VI</w:t>
      </w:r>
      <w:r>
        <w:fldChar w:fldCharType="end"/>
      </w:r>
      <w:r>
        <w:t> Smlouvy.</w:t>
      </w:r>
    </w:p>
    <w:p w14:paraId="10FB2C7E" w14:textId="77777777" w:rsidR="0000113E" w:rsidRPr="002941B5" w:rsidRDefault="0000113E" w:rsidP="0000113E">
      <w:pPr>
        <w:pStyle w:val="Nadpis1"/>
      </w:pPr>
      <w:bookmarkStart w:id="273" w:name="_Ref177462088"/>
      <w:bookmarkStart w:id="274" w:name="_Ref177464896"/>
      <w:bookmarkStart w:id="275" w:name="_Ref177467602"/>
      <w:bookmarkStart w:id="276" w:name="_Toc177717647"/>
      <w:bookmarkStart w:id="277" w:name="_Toc185618490"/>
      <w:r w:rsidRPr="002941B5">
        <w:t>NAVYŠOVÁNÍ VÝKONU NEBO KAPACITY NOVÉ INFRASTRUKTURY</w:t>
      </w:r>
      <w:bookmarkEnd w:id="273"/>
      <w:bookmarkEnd w:id="274"/>
      <w:bookmarkEnd w:id="275"/>
      <w:bookmarkEnd w:id="276"/>
      <w:bookmarkEnd w:id="277"/>
    </w:p>
    <w:p w14:paraId="0EE6AB41" w14:textId="77777777" w:rsidR="0000113E" w:rsidRDefault="0000113E" w:rsidP="0000113E">
      <w:pPr>
        <w:pStyle w:val="2sltext"/>
        <w:rPr>
          <w:lang w:eastAsia="ar-SA"/>
        </w:rPr>
      </w:pPr>
      <w:r>
        <w:rPr>
          <w:lang w:eastAsia="ar-SA"/>
        </w:rPr>
        <w:t xml:space="preserve">Dodavatel je povinen provést navýšení výkonu nebo kapacity Nové infrastruktury </w:t>
      </w:r>
      <w:r w:rsidRPr="00412E9D">
        <w:t>na základě dílčích prováděcích smluv uzavřených mezi Smluvními stranami na základě dílčích objednávek Objednatele (dále jen „</w:t>
      </w:r>
      <w:r w:rsidRPr="00412E9D">
        <w:rPr>
          <w:b/>
          <w:i/>
          <w:iCs/>
        </w:rPr>
        <w:t>Prováděcí smlouva</w:t>
      </w:r>
      <w:r w:rsidRPr="00412E9D">
        <w:t>“).</w:t>
      </w:r>
      <w:r>
        <w:t xml:space="preserve"> </w:t>
      </w:r>
      <w:r w:rsidRPr="00412E9D">
        <w:t>Každá Prováděcí smlouva se řídí touto Smlouvou a</w:t>
      </w:r>
      <w:r>
        <w:t xml:space="preserve"> danou </w:t>
      </w:r>
      <w:r w:rsidRPr="00412E9D">
        <w:t>Prováděcí smlouv</w:t>
      </w:r>
      <w:r>
        <w:t>ou</w:t>
      </w:r>
      <w:r w:rsidRPr="00412E9D">
        <w:t>.</w:t>
      </w:r>
    </w:p>
    <w:p w14:paraId="4244890C" w14:textId="77777777" w:rsidR="0000113E" w:rsidRDefault="0000113E" w:rsidP="0000113E">
      <w:pPr>
        <w:pStyle w:val="2sltext"/>
        <w:numPr>
          <w:ilvl w:val="0"/>
          <w:numId w:val="0"/>
        </w:numPr>
        <w:ind w:left="567"/>
        <w:rPr>
          <w:lang w:eastAsia="ar-SA"/>
        </w:rPr>
      </w:pPr>
    </w:p>
    <w:p w14:paraId="5A4A602F" w14:textId="1C1A39E6" w:rsidR="0000113E" w:rsidRDefault="0000113E" w:rsidP="0000113E">
      <w:pPr>
        <w:pStyle w:val="2sltext"/>
        <w:rPr>
          <w:lang w:eastAsia="ar-SA"/>
        </w:rPr>
      </w:pPr>
      <w:r>
        <w:rPr>
          <w:lang w:eastAsia="ar-SA"/>
        </w:rPr>
        <w:t>Navýšení výkonu nebo kapacity bude prováděno pouze u vybraných zařízení, která jsou součástí Nové infrastruktury (dále jen „</w:t>
      </w:r>
      <w:r w:rsidRPr="00A92FDE">
        <w:rPr>
          <w:b/>
          <w:bCs/>
          <w:i/>
          <w:iCs/>
          <w:lang w:eastAsia="ar-SA"/>
        </w:rPr>
        <w:t>Vybran</w:t>
      </w:r>
      <w:r>
        <w:rPr>
          <w:b/>
          <w:bCs/>
          <w:i/>
          <w:iCs/>
          <w:lang w:eastAsia="ar-SA"/>
        </w:rPr>
        <w:t>é</w:t>
      </w:r>
      <w:r w:rsidRPr="00A92FDE">
        <w:rPr>
          <w:b/>
          <w:bCs/>
          <w:i/>
          <w:iCs/>
          <w:lang w:eastAsia="ar-SA"/>
        </w:rPr>
        <w:t xml:space="preserve"> zařízení</w:t>
      </w:r>
      <w:r>
        <w:rPr>
          <w:lang w:eastAsia="ar-SA"/>
        </w:rPr>
        <w:t>“). Vybraná zařízení jsou uvedena v příloze této Smlouvy (</w:t>
      </w:r>
      <w:r w:rsidR="00F73598">
        <w:rPr>
          <w:lang w:eastAsia="ar-SA"/>
        </w:rPr>
        <w:fldChar w:fldCharType="begin"/>
      </w:r>
      <w:r w:rsidR="00F73598">
        <w:rPr>
          <w:lang w:eastAsia="ar-SA"/>
        </w:rPr>
        <w:instrText xml:space="preserve"> REF _Ref177534154 \r \h </w:instrText>
      </w:r>
      <w:r w:rsidR="00F73598">
        <w:rPr>
          <w:lang w:eastAsia="ar-SA"/>
        </w:rPr>
      </w:r>
      <w:r w:rsidR="00F73598">
        <w:rPr>
          <w:lang w:eastAsia="ar-SA"/>
        </w:rPr>
        <w:fldChar w:fldCharType="separate"/>
      </w:r>
      <w:r w:rsidR="00F06272">
        <w:rPr>
          <w:lang w:eastAsia="ar-SA"/>
        </w:rPr>
        <w:t>Příloha č. 4</w:t>
      </w:r>
      <w:r w:rsidR="00F73598">
        <w:rPr>
          <w:lang w:eastAsia="ar-SA"/>
        </w:rPr>
        <w:fldChar w:fldCharType="end"/>
      </w:r>
      <w:r w:rsidR="00F73598">
        <w:rPr>
          <w:lang w:eastAsia="ar-SA"/>
        </w:rPr>
        <w:t xml:space="preserve"> </w:t>
      </w:r>
      <w:r>
        <w:rPr>
          <w:lang w:eastAsia="ar-SA"/>
        </w:rPr>
        <w:t>Smlouvy), (dále jen „</w:t>
      </w:r>
      <w:r w:rsidRPr="00A92FDE">
        <w:rPr>
          <w:b/>
          <w:bCs/>
          <w:i/>
          <w:iCs/>
          <w:lang w:eastAsia="ar-SA"/>
        </w:rPr>
        <w:t>Ceník navyšování výkonu nebo kapacity</w:t>
      </w:r>
      <w:r>
        <w:rPr>
          <w:lang w:eastAsia="ar-SA"/>
        </w:rPr>
        <w:t>“).</w:t>
      </w:r>
    </w:p>
    <w:p w14:paraId="7258C835" w14:textId="77777777" w:rsidR="0000113E" w:rsidRDefault="0000113E" w:rsidP="0000113E">
      <w:pPr>
        <w:pStyle w:val="2sltext"/>
        <w:numPr>
          <w:ilvl w:val="0"/>
          <w:numId w:val="0"/>
        </w:numPr>
        <w:ind w:left="567"/>
        <w:rPr>
          <w:lang w:eastAsia="ar-SA"/>
        </w:rPr>
      </w:pPr>
    </w:p>
    <w:p w14:paraId="530590FD" w14:textId="0DCA5007" w:rsidR="0000113E" w:rsidRDefault="0000113E" w:rsidP="0000113E">
      <w:pPr>
        <w:pStyle w:val="2sltext"/>
        <w:rPr>
          <w:lang w:eastAsia="ar-SA"/>
        </w:rPr>
      </w:pPr>
      <w:r>
        <w:rPr>
          <w:lang w:eastAsia="ar-SA"/>
        </w:rPr>
        <w:t>Navýšením výkonu nebo kapacity se rozumí zlepšení, posílení či optimalizace výkonu nebo kapacity Vybraných zařízení oproti výkonu nebo kapacitě Vybraných zařízení, kterými dané Vybrané zařízení disponovalo před provedením každého takového navýšení výkonu nebo kapacity. Navýšení výkonu nebo kapacity může být provedeno pouze v parametrech, které jsou pro každé jednotlivé Vybrané zařízení uvedeny v Ceníku navyšování výkonu nebo kapacity (dále jen „</w:t>
      </w:r>
      <w:r w:rsidRPr="0004192B">
        <w:rPr>
          <w:b/>
          <w:bCs/>
          <w:i/>
          <w:iCs/>
          <w:lang w:eastAsia="ar-SA"/>
        </w:rPr>
        <w:t>Navyšovaný parametr</w:t>
      </w:r>
      <w:r>
        <w:rPr>
          <w:lang w:eastAsia="ar-SA"/>
        </w:rPr>
        <w:t>“). Navýšení výkonu nebo kapacity může být prov</w:t>
      </w:r>
      <w:r w:rsidR="00156A1E">
        <w:rPr>
          <w:lang w:eastAsia="ar-SA"/>
        </w:rPr>
        <w:t>edeno</w:t>
      </w:r>
      <w:r>
        <w:rPr>
          <w:lang w:eastAsia="ar-SA"/>
        </w:rPr>
        <w:t xml:space="preserve"> pouze o jednotky, které jsou pro každý jednotlivý Navyšovaný parametr u každého jednotlivého Vybraného zařízení uvedeny v Ceníku navyšování výkonu nebo kapacity (dále jen „</w:t>
      </w:r>
      <w:r w:rsidRPr="001546F3">
        <w:rPr>
          <w:b/>
          <w:bCs/>
          <w:i/>
          <w:iCs/>
          <w:lang w:eastAsia="ar-SA"/>
        </w:rPr>
        <w:t>Jednotka navýšení</w:t>
      </w:r>
      <w:r>
        <w:rPr>
          <w:lang w:eastAsia="ar-SA"/>
        </w:rPr>
        <w:t>“), a to v jeden okamžik vždy o jednu, nebo více Jednotek navýšení.</w:t>
      </w:r>
    </w:p>
    <w:p w14:paraId="17981DF1" w14:textId="77777777" w:rsidR="0000113E" w:rsidRDefault="0000113E" w:rsidP="0000113E">
      <w:pPr>
        <w:pStyle w:val="2sltext"/>
        <w:numPr>
          <w:ilvl w:val="0"/>
          <w:numId w:val="0"/>
        </w:numPr>
        <w:ind w:left="567"/>
        <w:rPr>
          <w:lang w:eastAsia="ar-SA"/>
        </w:rPr>
      </w:pPr>
    </w:p>
    <w:p w14:paraId="41C16CD5" w14:textId="77777777" w:rsidR="0000113E" w:rsidRDefault="0000113E" w:rsidP="0000113E">
      <w:pPr>
        <w:pStyle w:val="2sltext"/>
        <w:rPr>
          <w:lang w:eastAsia="ar-SA"/>
        </w:rPr>
      </w:pPr>
      <w:r>
        <w:rPr>
          <w:lang w:eastAsia="ar-SA"/>
        </w:rPr>
        <w:t>Navýšení výkonu nebo kapacity může být provedeno fyzickým dodáním nové součásti Vybraného zařízení nebo odblokováním či zprovozněním vyššího výkonu nebo kapacity Vybraného zařízení.</w:t>
      </w:r>
    </w:p>
    <w:p w14:paraId="34790FC1" w14:textId="77777777" w:rsidR="0000113E" w:rsidRDefault="0000113E" w:rsidP="0000113E">
      <w:pPr>
        <w:pStyle w:val="2sltext"/>
        <w:numPr>
          <w:ilvl w:val="0"/>
          <w:numId w:val="0"/>
        </w:numPr>
        <w:ind w:left="567"/>
        <w:rPr>
          <w:lang w:eastAsia="ar-SA"/>
        </w:rPr>
      </w:pPr>
    </w:p>
    <w:p w14:paraId="235E39EE" w14:textId="55AE3487" w:rsidR="0000113E" w:rsidRDefault="0000113E" w:rsidP="0000113E">
      <w:pPr>
        <w:pStyle w:val="2sltext"/>
        <w:rPr>
          <w:lang w:eastAsia="ar-SA"/>
        </w:rPr>
      </w:pPr>
      <w:r>
        <w:rPr>
          <w:lang w:eastAsia="ar-SA"/>
        </w:rPr>
        <w:t xml:space="preserve">Smluvní strany ujednaly, že na základě této Smlouvy lze objednat navýšení výkonu nebo kapacity ze strany Objednatele a lze uzavřít Prováděcí smlouvy mezi Smluvními stranami až po uplynutí 24 měsíců ode </w:t>
      </w:r>
      <w:r w:rsidRPr="00E32F7D">
        <w:rPr>
          <w:lang w:eastAsia="ar-SA"/>
        </w:rPr>
        <w:t>D</w:t>
      </w:r>
      <w:r>
        <w:rPr>
          <w:lang w:eastAsia="ar-SA"/>
        </w:rPr>
        <w:t>ne</w:t>
      </w:r>
      <w:r w:rsidRPr="00E32F7D">
        <w:rPr>
          <w:lang w:eastAsia="ar-SA"/>
        </w:rPr>
        <w:t xml:space="preserve"> dodání a odevzdání Předmětu plnění</w:t>
      </w:r>
      <w:r>
        <w:rPr>
          <w:lang w:eastAsia="ar-SA"/>
        </w:rPr>
        <w:t xml:space="preserve">. Den, ve kterém uplyne 24 měsíců ode </w:t>
      </w:r>
      <w:r w:rsidRPr="00E32F7D">
        <w:rPr>
          <w:lang w:eastAsia="ar-SA"/>
        </w:rPr>
        <w:t>D</w:t>
      </w:r>
      <w:r>
        <w:rPr>
          <w:lang w:eastAsia="ar-SA"/>
        </w:rPr>
        <w:t>ne</w:t>
      </w:r>
      <w:r w:rsidRPr="00E32F7D">
        <w:rPr>
          <w:lang w:eastAsia="ar-SA"/>
        </w:rPr>
        <w:t xml:space="preserve"> dodání a odevzdání Předmětu plnění, je</w:t>
      </w:r>
      <w:r w:rsidRPr="00E32F7D">
        <w:rPr>
          <w:rFonts w:cs="Calibri"/>
        </w:rPr>
        <w:t xml:space="preserve"> v této Smlouvě dále označován jako „</w:t>
      </w:r>
      <w:r w:rsidRPr="00E32F7D">
        <w:rPr>
          <w:rFonts w:cs="Calibri"/>
          <w:b/>
          <w:bCs/>
          <w:i/>
          <w:iCs/>
        </w:rPr>
        <w:t>Den zahájení možného navyšování výkonu nebo kapacity</w:t>
      </w:r>
      <w:r w:rsidRPr="00E32F7D">
        <w:rPr>
          <w:rFonts w:cs="Calibri"/>
        </w:rPr>
        <w:t>“.</w:t>
      </w:r>
      <w:r>
        <w:rPr>
          <w:rFonts w:cs="Calibri"/>
        </w:rPr>
        <w:t xml:space="preserve"> </w:t>
      </w:r>
      <w:r>
        <w:rPr>
          <w:lang w:eastAsia="ar-SA"/>
        </w:rPr>
        <w:t xml:space="preserve">Smluvní strany dále ujednaly, že na základě této Smlouvy lze objednat navýšení výkonu nebo kapacity ze strany Objednatele a lze uzavřít Prováděcí smlouvy mezi Smluvními stranami pouze v době, která počíná </w:t>
      </w:r>
      <w:r w:rsidRPr="00E32F7D">
        <w:rPr>
          <w:lang w:eastAsia="ar-SA"/>
        </w:rPr>
        <w:t>D</w:t>
      </w:r>
      <w:r>
        <w:rPr>
          <w:lang w:eastAsia="ar-SA"/>
        </w:rPr>
        <w:t>nem</w:t>
      </w:r>
      <w:r w:rsidRPr="00E32F7D">
        <w:rPr>
          <w:lang w:eastAsia="ar-SA"/>
        </w:rPr>
        <w:t xml:space="preserve"> zahájení možného navyšování výkonu nebo kapacity</w:t>
      </w:r>
      <w:r>
        <w:rPr>
          <w:lang w:eastAsia="ar-SA"/>
        </w:rPr>
        <w:t xml:space="preserve"> a končí uplynutím 48 měsíců ode </w:t>
      </w:r>
      <w:r w:rsidRPr="00E32F7D">
        <w:rPr>
          <w:lang w:eastAsia="ar-SA"/>
        </w:rPr>
        <w:t>D</w:t>
      </w:r>
      <w:r>
        <w:rPr>
          <w:lang w:eastAsia="ar-SA"/>
        </w:rPr>
        <w:t>ne</w:t>
      </w:r>
      <w:r w:rsidRPr="00E32F7D">
        <w:rPr>
          <w:lang w:eastAsia="ar-SA"/>
        </w:rPr>
        <w:t xml:space="preserve"> zahájení možného navyšování výkonu nebo kapacity</w:t>
      </w:r>
      <w:r>
        <w:rPr>
          <w:lang w:eastAsia="ar-SA"/>
        </w:rPr>
        <w:t xml:space="preserve"> (dále jen „</w:t>
      </w:r>
      <w:r w:rsidRPr="00E32F7D">
        <w:rPr>
          <w:b/>
          <w:bCs/>
          <w:i/>
          <w:iCs/>
          <w:lang w:eastAsia="ar-SA"/>
        </w:rPr>
        <w:t xml:space="preserve">Doba </w:t>
      </w:r>
      <w:r w:rsidRPr="00E32F7D">
        <w:rPr>
          <w:rFonts w:cs="Calibri"/>
          <w:b/>
          <w:bCs/>
          <w:i/>
          <w:iCs/>
        </w:rPr>
        <w:t>možného navyšování výkonu nebo kapacity</w:t>
      </w:r>
      <w:r w:rsidRPr="00E32F7D">
        <w:rPr>
          <w:rFonts w:cs="Calibri"/>
          <w:i/>
          <w:iCs/>
        </w:rPr>
        <w:t>“).</w:t>
      </w:r>
    </w:p>
    <w:p w14:paraId="70E118A1" w14:textId="77777777" w:rsidR="0000113E" w:rsidRDefault="0000113E" w:rsidP="0000113E">
      <w:pPr>
        <w:pStyle w:val="2sltext"/>
        <w:numPr>
          <w:ilvl w:val="0"/>
          <w:numId w:val="0"/>
        </w:numPr>
        <w:ind w:left="567"/>
      </w:pPr>
    </w:p>
    <w:p w14:paraId="067AC909" w14:textId="77777777" w:rsidR="0000113E" w:rsidRDefault="0000113E" w:rsidP="0000113E">
      <w:pPr>
        <w:pStyle w:val="2sltext"/>
        <w:rPr>
          <w:lang w:eastAsia="ar-SA"/>
        </w:rPr>
      </w:pPr>
      <w:r w:rsidRPr="00412E9D">
        <w:t xml:space="preserve">Uplynutím </w:t>
      </w:r>
      <w:r>
        <w:t>D</w:t>
      </w:r>
      <w:r w:rsidRPr="00412E9D">
        <w:t>ob</w:t>
      </w:r>
      <w:r>
        <w:t>y</w:t>
      </w:r>
      <w:r w:rsidRPr="00412E9D">
        <w:t xml:space="preserve"> </w:t>
      </w:r>
      <w:r w:rsidRPr="00E32F7D">
        <w:t xml:space="preserve">možného navyšování výkonu nebo kapacity </w:t>
      </w:r>
      <w:r w:rsidRPr="00412E9D">
        <w:t xml:space="preserve">není dotčena platnost a účinnost v průběhu </w:t>
      </w:r>
      <w:r>
        <w:t>této doby</w:t>
      </w:r>
      <w:r w:rsidRPr="00412E9D">
        <w:t xml:space="preserve"> už uzavřených Prováděcích smluv</w:t>
      </w:r>
      <w:r>
        <w:t>.</w:t>
      </w:r>
    </w:p>
    <w:p w14:paraId="2F7F0B27" w14:textId="77777777" w:rsidR="0000113E" w:rsidRDefault="0000113E" w:rsidP="0000113E">
      <w:pPr>
        <w:pStyle w:val="2sltext"/>
        <w:numPr>
          <w:ilvl w:val="0"/>
          <w:numId w:val="0"/>
        </w:numPr>
        <w:ind w:left="567"/>
        <w:rPr>
          <w:lang w:eastAsia="ar-SA"/>
        </w:rPr>
      </w:pPr>
    </w:p>
    <w:p w14:paraId="37DBA971" w14:textId="77777777" w:rsidR="0000113E" w:rsidRDefault="0000113E" w:rsidP="0000113E">
      <w:pPr>
        <w:pStyle w:val="2sltext"/>
        <w:rPr>
          <w:lang w:eastAsia="ar-SA"/>
        </w:rPr>
      </w:pPr>
      <w:r w:rsidRPr="00412E9D">
        <w:t xml:space="preserve">Smluvní strany ujednaly, že </w:t>
      </w:r>
      <w:r>
        <w:rPr>
          <w:lang w:eastAsia="ar-SA"/>
        </w:rPr>
        <w:t xml:space="preserve">na základě této Smlouvy lze </w:t>
      </w:r>
      <w:r w:rsidRPr="00412E9D">
        <w:t>v </w:t>
      </w:r>
      <w:r>
        <w:t>D</w:t>
      </w:r>
      <w:r w:rsidRPr="00412E9D">
        <w:t>ob</w:t>
      </w:r>
      <w:r>
        <w:t>ě</w:t>
      </w:r>
      <w:r w:rsidRPr="00412E9D">
        <w:t xml:space="preserve"> </w:t>
      </w:r>
      <w:r w:rsidRPr="00E32F7D">
        <w:t xml:space="preserve">možného navyšování výkonu nebo kapacity </w:t>
      </w:r>
      <w:r>
        <w:t xml:space="preserve">provést navýšení výkonu nebo kapacitu pouze o určitý maximální počet Jednotek navýšení, které </w:t>
      </w:r>
      <w:r>
        <w:rPr>
          <w:lang w:eastAsia="ar-SA"/>
        </w:rPr>
        <w:t>jsou pro každý jednotlivý Navyšovaný parametr u každého jednotlivého Vybraného zařízení uvedeny v Ceníku navyšování výkonu nebo kapacity.</w:t>
      </w:r>
    </w:p>
    <w:p w14:paraId="01001877" w14:textId="77777777" w:rsidR="0000113E" w:rsidRDefault="0000113E" w:rsidP="0000113E">
      <w:pPr>
        <w:pStyle w:val="2sltext"/>
        <w:numPr>
          <w:ilvl w:val="0"/>
          <w:numId w:val="0"/>
        </w:numPr>
        <w:ind w:left="567"/>
        <w:rPr>
          <w:lang w:eastAsia="ar-SA"/>
        </w:rPr>
      </w:pPr>
    </w:p>
    <w:p w14:paraId="7BB73A7C" w14:textId="77777777" w:rsidR="0000113E" w:rsidRDefault="0000113E" w:rsidP="0000113E">
      <w:pPr>
        <w:pStyle w:val="2sltext"/>
        <w:rPr>
          <w:lang w:eastAsia="ar-SA"/>
        </w:rPr>
      </w:pPr>
      <w:r w:rsidRPr="00412E9D">
        <w:t xml:space="preserve">Smluvní strany ujednaly, že na základě této Smlouvy Objednatel není povinen </w:t>
      </w:r>
      <w:r>
        <w:rPr>
          <w:lang w:eastAsia="ar-SA"/>
        </w:rPr>
        <w:t>objednat jakékoliv navýšení výkonu nebo kapacity a není povinen uzavřít jakoukoliv Prováděcí smlouvu</w:t>
      </w:r>
      <w:r w:rsidRPr="00412E9D">
        <w:t xml:space="preserve">, a na základě této Smlouvy tak nemusí být </w:t>
      </w:r>
      <w:r>
        <w:t>navýšení výkonu nebo kapacity</w:t>
      </w:r>
      <w:r w:rsidRPr="00412E9D">
        <w:t xml:space="preserve"> vůbec </w:t>
      </w:r>
      <w:r>
        <w:t>provedeno</w:t>
      </w:r>
      <w:r w:rsidRPr="00412E9D">
        <w:t>. Skutečný rozsah objednan</w:t>
      </w:r>
      <w:r>
        <w:t>ého</w:t>
      </w:r>
      <w:r w:rsidRPr="00412E9D">
        <w:t xml:space="preserve"> a </w:t>
      </w:r>
      <w:r>
        <w:t>provedeného navýšení výkonu nebo kapacity</w:t>
      </w:r>
      <w:r w:rsidRPr="00412E9D">
        <w:t xml:space="preserve"> bude záviset pouze na potřebách Objednatele.</w:t>
      </w:r>
    </w:p>
    <w:p w14:paraId="3F4B9C29" w14:textId="77777777" w:rsidR="0000113E" w:rsidRDefault="0000113E" w:rsidP="0000113E">
      <w:pPr>
        <w:pStyle w:val="2sltext"/>
        <w:numPr>
          <w:ilvl w:val="0"/>
          <w:numId w:val="0"/>
        </w:numPr>
        <w:ind w:left="567"/>
        <w:rPr>
          <w:lang w:eastAsia="ar-SA"/>
        </w:rPr>
      </w:pPr>
    </w:p>
    <w:p w14:paraId="52B2B2AD" w14:textId="77777777" w:rsidR="0000113E" w:rsidRDefault="0000113E" w:rsidP="0000113E">
      <w:pPr>
        <w:pStyle w:val="2sltext"/>
      </w:pPr>
      <w:r>
        <w:t>Zařízení či technologie použitá pro navýšení výkonu nebo kapacity a navýšený výkon nebo kapacita se stávají součástí příslušného Vybraného zařízení, které je součástí Nové infrastruktury, přičemž se ve vztahu k nim přiměřeně použijí ujednání této Smlouvy stejně tak jako k danému Vybranému zařízení a Dodavatel je povinen ve vztahu k nim poskytovat plnění dle Servisní smlouvy stejně tak jako k danému Vybranému zařízení, a to bez jakékoliv úpravy cen sjednaných v Servisní smlouvě.</w:t>
      </w:r>
    </w:p>
    <w:p w14:paraId="2C7D7243" w14:textId="77777777" w:rsidR="0000113E" w:rsidRDefault="0000113E" w:rsidP="0000113E">
      <w:pPr>
        <w:pStyle w:val="2sltext"/>
        <w:numPr>
          <w:ilvl w:val="0"/>
          <w:numId w:val="0"/>
        </w:numPr>
        <w:ind w:left="567"/>
        <w:rPr>
          <w:lang w:eastAsia="ar-SA"/>
        </w:rPr>
      </w:pPr>
    </w:p>
    <w:p w14:paraId="63953EE4" w14:textId="49449E5B" w:rsidR="0000113E" w:rsidRDefault="0000113E" w:rsidP="0000113E">
      <w:pPr>
        <w:pStyle w:val="2sltext"/>
        <w:rPr>
          <w:lang w:eastAsia="ar-SA"/>
        </w:rPr>
      </w:pPr>
      <w:bookmarkStart w:id="278" w:name="_Ref177464374"/>
      <w:bookmarkStart w:id="279" w:name="_Hlk185234354"/>
      <w:r>
        <w:rPr>
          <w:lang w:eastAsia="ar-SA"/>
        </w:rPr>
        <w:lastRenderedPageBreak/>
        <w:t>Za provedení navýšení výkonu nebo kapacity ze strany Dodavatele na základě Prováděcí smlouvy bude Dodavateli ze strany Objednatele uhrazena cena stanovená na základě této Smlouvy a uvedená v příslušné Prováděcí smlouvě (dále jen „</w:t>
      </w:r>
      <w:bookmarkStart w:id="280" w:name="_Hlk185267635"/>
      <w:r w:rsidRPr="002F447F">
        <w:rPr>
          <w:b/>
          <w:bCs/>
          <w:i/>
          <w:iCs/>
          <w:lang w:eastAsia="ar-SA"/>
        </w:rPr>
        <w:t xml:space="preserve">Cena za </w:t>
      </w:r>
      <w:r>
        <w:rPr>
          <w:b/>
          <w:bCs/>
          <w:i/>
          <w:iCs/>
          <w:lang w:eastAsia="ar-SA"/>
        </w:rPr>
        <w:t>n</w:t>
      </w:r>
      <w:r w:rsidRPr="002F447F">
        <w:rPr>
          <w:b/>
          <w:bCs/>
          <w:i/>
          <w:iCs/>
          <w:lang w:eastAsia="ar-SA"/>
        </w:rPr>
        <w:t>avýšení výkonu nebo kapacity</w:t>
      </w:r>
      <w:bookmarkEnd w:id="280"/>
      <w:r>
        <w:rPr>
          <w:lang w:eastAsia="ar-SA"/>
        </w:rPr>
        <w:t xml:space="preserve">“). </w:t>
      </w:r>
      <w:r w:rsidRPr="002F447F">
        <w:rPr>
          <w:lang w:eastAsia="ar-SA"/>
        </w:rPr>
        <w:t xml:space="preserve">Cena za </w:t>
      </w:r>
      <w:r>
        <w:rPr>
          <w:lang w:eastAsia="ar-SA"/>
        </w:rPr>
        <w:t>n</w:t>
      </w:r>
      <w:r w:rsidRPr="002F447F">
        <w:rPr>
          <w:lang w:eastAsia="ar-SA"/>
        </w:rPr>
        <w:t xml:space="preserve">avýšení výkonu nebo kapacity </w:t>
      </w:r>
      <w:r>
        <w:rPr>
          <w:lang w:eastAsia="ar-SA"/>
        </w:rPr>
        <w:t xml:space="preserve">bude tvořena součtem dvou dílčích cen stanovených dle odst. </w:t>
      </w:r>
      <w:r>
        <w:rPr>
          <w:lang w:eastAsia="ar-SA"/>
        </w:rPr>
        <w:fldChar w:fldCharType="begin"/>
      </w:r>
      <w:r>
        <w:rPr>
          <w:lang w:eastAsia="ar-SA"/>
        </w:rPr>
        <w:instrText xml:space="preserve"> REF _Ref177452293 \r \h  \* MERGEFORMAT </w:instrText>
      </w:r>
      <w:r>
        <w:rPr>
          <w:lang w:eastAsia="ar-SA"/>
        </w:rPr>
      </w:r>
      <w:r>
        <w:rPr>
          <w:lang w:eastAsia="ar-SA"/>
        </w:rPr>
        <w:fldChar w:fldCharType="separate"/>
      </w:r>
      <w:r w:rsidR="0046236C">
        <w:rPr>
          <w:lang w:eastAsia="ar-SA"/>
        </w:rPr>
        <w:t>41</w:t>
      </w:r>
      <w:r>
        <w:rPr>
          <w:lang w:eastAsia="ar-SA"/>
        </w:rPr>
        <w:fldChar w:fldCharType="end"/>
      </w:r>
      <w:r>
        <w:rPr>
          <w:lang w:eastAsia="ar-SA"/>
        </w:rPr>
        <w:t xml:space="preserve"> a </w:t>
      </w:r>
      <w:r>
        <w:rPr>
          <w:lang w:eastAsia="ar-SA"/>
        </w:rPr>
        <w:fldChar w:fldCharType="begin"/>
      </w:r>
      <w:r>
        <w:rPr>
          <w:lang w:eastAsia="ar-SA"/>
        </w:rPr>
        <w:instrText xml:space="preserve"> REF _Ref177452299 \r \h  \* MERGEFORMAT </w:instrText>
      </w:r>
      <w:r>
        <w:rPr>
          <w:lang w:eastAsia="ar-SA"/>
        </w:rPr>
      </w:r>
      <w:r>
        <w:rPr>
          <w:lang w:eastAsia="ar-SA"/>
        </w:rPr>
        <w:fldChar w:fldCharType="separate"/>
      </w:r>
      <w:r w:rsidR="0046236C">
        <w:rPr>
          <w:lang w:eastAsia="ar-SA"/>
        </w:rPr>
        <w:t>42</w:t>
      </w:r>
      <w:r>
        <w:rPr>
          <w:lang w:eastAsia="ar-SA"/>
        </w:rPr>
        <w:fldChar w:fldCharType="end"/>
      </w:r>
      <w:r>
        <w:rPr>
          <w:lang w:eastAsia="ar-SA"/>
        </w:rPr>
        <w:t xml:space="preserve"> Smlouvy.</w:t>
      </w:r>
      <w:bookmarkEnd w:id="278"/>
    </w:p>
    <w:bookmarkEnd w:id="279"/>
    <w:p w14:paraId="6F9AA6C3" w14:textId="77777777" w:rsidR="0000113E" w:rsidRDefault="0000113E" w:rsidP="0000113E">
      <w:pPr>
        <w:pStyle w:val="2sltext"/>
        <w:numPr>
          <w:ilvl w:val="0"/>
          <w:numId w:val="0"/>
        </w:numPr>
        <w:ind w:left="567"/>
        <w:rPr>
          <w:lang w:eastAsia="ar-SA"/>
        </w:rPr>
      </w:pPr>
    </w:p>
    <w:p w14:paraId="1AFC834C" w14:textId="32FD8E80" w:rsidR="0000113E" w:rsidRDefault="0000113E" w:rsidP="0000113E">
      <w:pPr>
        <w:pStyle w:val="2sltext"/>
        <w:rPr>
          <w:lang w:eastAsia="ar-SA"/>
        </w:rPr>
      </w:pPr>
      <w:bookmarkStart w:id="281" w:name="_Ref177452293"/>
      <w:bookmarkStart w:id="282" w:name="_Hlk185234481"/>
      <w:r>
        <w:rPr>
          <w:lang w:eastAsia="ar-SA"/>
        </w:rPr>
        <w:t>V </w:t>
      </w:r>
      <w:r w:rsidRPr="002F447F">
        <w:rPr>
          <w:lang w:eastAsia="ar-SA"/>
        </w:rPr>
        <w:t>Ceník</w:t>
      </w:r>
      <w:r>
        <w:rPr>
          <w:lang w:eastAsia="ar-SA"/>
        </w:rPr>
        <w:t>u</w:t>
      </w:r>
      <w:r w:rsidRPr="002F447F">
        <w:rPr>
          <w:lang w:eastAsia="ar-SA"/>
        </w:rPr>
        <w:t xml:space="preserve"> navyšování výkonu nebo kapacity</w:t>
      </w:r>
      <w:r>
        <w:rPr>
          <w:lang w:eastAsia="ar-SA"/>
        </w:rPr>
        <w:t xml:space="preserve"> jsou pro každý jednotlivý Navyšovaný parametr u každého jednotlivého Vybraného zařízení uvedeny jednotkové ceny za provedení navýšení výkonu nebo kapacity u daného Navyšovaného parametru daného Vybraného zařízení o jednu Jednotku (dále jen „</w:t>
      </w:r>
      <w:bookmarkStart w:id="283" w:name="_Hlk185232032"/>
      <w:r w:rsidRPr="00070A9D">
        <w:rPr>
          <w:b/>
          <w:bCs/>
          <w:i/>
          <w:iCs/>
          <w:lang w:eastAsia="ar-SA"/>
        </w:rPr>
        <w:t>Jednotková</w:t>
      </w:r>
      <w:r>
        <w:rPr>
          <w:lang w:eastAsia="ar-SA"/>
        </w:rPr>
        <w:t xml:space="preserve"> </w:t>
      </w:r>
      <w:r w:rsidRPr="00070A9D">
        <w:rPr>
          <w:b/>
          <w:bCs/>
          <w:i/>
          <w:iCs/>
          <w:lang w:eastAsia="ar-SA"/>
        </w:rPr>
        <w:t>cena za navýšení parametru</w:t>
      </w:r>
      <w:bookmarkEnd w:id="283"/>
      <w:r>
        <w:rPr>
          <w:lang w:eastAsia="ar-SA"/>
        </w:rPr>
        <w:t xml:space="preserve">“). </w:t>
      </w:r>
      <w:r w:rsidRPr="00070A9D">
        <w:rPr>
          <w:lang w:eastAsia="ar-SA"/>
        </w:rPr>
        <w:t>Jednotková cena za navýšení parametru</w:t>
      </w:r>
      <w:r>
        <w:rPr>
          <w:lang w:eastAsia="ar-SA"/>
        </w:rPr>
        <w:t xml:space="preserve"> představuje fixní cenu za provedení jednoho navýšení výkonu nebo kapacity u příslušného Navyšovaného parametru příslušného Vybraného zařízení o jednu Jednotku. Dojde-li tak k provedení navýšení výkonu nebo kapacity o jednu Jednotku, náleží Dodavateli daná Jednotková cena za navýšení parametru. Dojde-li však k provedení navýšení výkonu nebo kapacity o větší počet Jednotek, náleží Dodavateli násobek hodnoty dané Jednotkové ceny </w:t>
      </w:r>
      <w:r w:rsidRPr="00070A9D">
        <w:rPr>
          <w:lang w:eastAsia="ar-SA"/>
        </w:rPr>
        <w:t xml:space="preserve">za navýšení parametru </w:t>
      </w:r>
      <w:r>
        <w:rPr>
          <w:lang w:eastAsia="ar-SA"/>
        </w:rPr>
        <w:t>a hodnoty daného počtu Jednotek, o který došlo k navýšení výkonu nebo kapacity.</w:t>
      </w:r>
      <w:bookmarkEnd w:id="281"/>
      <w:ins w:id="284" w:author="Word Document Comparison" w:date="2024-12-20T20:22:00Z" w16du:dateUtc="2024-12-20T19:22:00Z">
        <w:r w:rsidR="00CB0920">
          <w:rPr>
            <w:lang w:eastAsia="ar-SA"/>
          </w:rPr>
          <w:t xml:space="preserve"> Dojde-li postupem dle čl. </w:t>
        </w:r>
        <w:r w:rsidR="00CB0920">
          <w:rPr>
            <w:lang w:eastAsia="ar-SA"/>
          </w:rPr>
          <w:fldChar w:fldCharType="begin"/>
        </w:r>
        <w:r w:rsidR="00CB0920">
          <w:rPr>
            <w:lang w:eastAsia="ar-SA"/>
          </w:rPr>
          <w:instrText xml:space="preserve"> REF _Ref175645357 \r \h </w:instrText>
        </w:r>
        <w:r w:rsidR="00CB0920">
          <w:rPr>
            <w:lang w:eastAsia="ar-SA"/>
          </w:rPr>
        </w:r>
        <w:r w:rsidR="00CB0920">
          <w:rPr>
            <w:lang w:eastAsia="ar-SA"/>
          </w:rPr>
          <w:fldChar w:fldCharType="separate"/>
        </w:r>
        <w:r w:rsidR="003560CA">
          <w:rPr>
            <w:lang w:eastAsia="ar-SA"/>
          </w:rPr>
          <w:t>VIII</w:t>
        </w:r>
        <w:r w:rsidR="00CB0920">
          <w:rPr>
            <w:lang w:eastAsia="ar-SA"/>
          </w:rPr>
          <w:fldChar w:fldCharType="end"/>
        </w:r>
        <w:r w:rsidR="00CB0920">
          <w:rPr>
            <w:lang w:eastAsia="ar-SA"/>
          </w:rPr>
          <w:t xml:space="preserve"> Smlouvy k úpravě </w:t>
        </w:r>
        <w:r w:rsidR="00CB0920" w:rsidRPr="00CB0920">
          <w:rPr>
            <w:lang w:eastAsia="ar-SA"/>
          </w:rPr>
          <w:t>Jednotkov</w:t>
        </w:r>
        <w:r w:rsidR="00CB0920">
          <w:rPr>
            <w:lang w:eastAsia="ar-SA"/>
          </w:rPr>
          <w:t>é</w:t>
        </w:r>
        <w:r w:rsidR="00CB0920" w:rsidRPr="00CB0920">
          <w:rPr>
            <w:lang w:eastAsia="ar-SA"/>
          </w:rPr>
          <w:t xml:space="preserve"> cen</w:t>
        </w:r>
        <w:r w:rsidR="00CB0920">
          <w:rPr>
            <w:lang w:eastAsia="ar-SA"/>
          </w:rPr>
          <w:t>y</w:t>
        </w:r>
        <w:r w:rsidR="00CB0920" w:rsidRPr="00CB0920">
          <w:rPr>
            <w:lang w:eastAsia="ar-SA"/>
          </w:rPr>
          <w:t xml:space="preserve"> za navýšení parametru</w:t>
        </w:r>
        <w:r w:rsidR="00CB0920">
          <w:rPr>
            <w:lang w:eastAsia="ar-SA"/>
          </w:rPr>
          <w:t xml:space="preserve">, bude pro účely postupu dle tohoto odstavce této Smlouvy použita takto upravená </w:t>
        </w:r>
        <w:r w:rsidR="00CB0920" w:rsidRPr="00CB0920">
          <w:rPr>
            <w:lang w:eastAsia="ar-SA"/>
          </w:rPr>
          <w:t>Jednotková cena za navýšení parametru</w:t>
        </w:r>
        <w:r w:rsidR="00CB0920">
          <w:rPr>
            <w:lang w:eastAsia="ar-SA"/>
          </w:rPr>
          <w:t>.</w:t>
        </w:r>
      </w:ins>
    </w:p>
    <w:bookmarkEnd w:id="282"/>
    <w:p w14:paraId="6445C935" w14:textId="77777777" w:rsidR="0000113E" w:rsidRDefault="0000113E" w:rsidP="0000113E">
      <w:pPr>
        <w:pStyle w:val="2sltext"/>
        <w:numPr>
          <w:ilvl w:val="0"/>
          <w:numId w:val="0"/>
        </w:numPr>
        <w:ind w:left="567"/>
        <w:rPr>
          <w:lang w:eastAsia="ar-SA"/>
        </w:rPr>
      </w:pPr>
    </w:p>
    <w:p w14:paraId="6444E4D9" w14:textId="44509C17" w:rsidR="0000113E" w:rsidRDefault="0000113E" w:rsidP="0000113E">
      <w:pPr>
        <w:pStyle w:val="2sltext"/>
        <w:rPr>
          <w:lang w:eastAsia="ar-SA"/>
        </w:rPr>
      </w:pPr>
      <w:bookmarkStart w:id="285" w:name="_Ref177452299"/>
      <w:bookmarkStart w:id="286" w:name="_Hlk185234488"/>
      <w:r w:rsidRPr="00093235">
        <w:rPr>
          <w:lang w:eastAsia="ar-SA"/>
        </w:rPr>
        <w:t>V Ceníku navyšování výkonu nebo kapacity jsou pro každý jednotlivý Navyšovaný parametr u každého jednotlivého Vybraného zařízení uvedeny jednotkové ceny za jeden kalendářní</w:t>
      </w:r>
      <w:r w:rsidRPr="00070A9D">
        <w:rPr>
          <w:lang w:eastAsia="ar-SA"/>
        </w:rPr>
        <w:t xml:space="preserve"> měsíc zajištění podpory výrobce a licencí spojených s</w:t>
      </w:r>
      <w:r>
        <w:rPr>
          <w:lang w:eastAsia="ar-SA"/>
        </w:rPr>
        <w:t xml:space="preserve"> provedením navýšení výkonu nebo kapacity </w:t>
      </w:r>
      <w:bookmarkEnd w:id="285"/>
      <w:r>
        <w:rPr>
          <w:lang w:eastAsia="ar-SA"/>
        </w:rPr>
        <w:t>u daného Navyšovaného parametru daného Vybraného zařízení o jednu Jednotku (dále jen „</w:t>
      </w:r>
      <w:bookmarkStart w:id="287" w:name="_Hlk185232040"/>
      <w:r w:rsidRPr="00093235">
        <w:rPr>
          <w:b/>
          <w:bCs/>
          <w:i/>
          <w:iCs/>
          <w:lang w:eastAsia="ar-SA"/>
        </w:rPr>
        <w:t>Jednotková cena za podporu výrobce a licence</w:t>
      </w:r>
      <w:bookmarkEnd w:id="287"/>
      <w:r>
        <w:rPr>
          <w:lang w:eastAsia="ar-SA"/>
        </w:rPr>
        <w:t xml:space="preserve">“). </w:t>
      </w:r>
      <w:r w:rsidRPr="00070A9D">
        <w:rPr>
          <w:lang w:eastAsia="ar-SA"/>
        </w:rPr>
        <w:t xml:space="preserve">Jednotková cena </w:t>
      </w:r>
      <w:r w:rsidRPr="009440C2">
        <w:rPr>
          <w:lang w:eastAsia="ar-SA"/>
        </w:rPr>
        <w:t xml:space="preserve">za podporu výrobce a licence </w:t>
      </w:r>
      <w:r>
        <w:rPr>
          <w:lang w:eastAsia="ar-SA"/>
        </w:rPr>
        <w:t xml:space="preserve">představuje základ pro výpočet celkové ceny za </w:t>
      </w:r>
      <w:r w:rsidRPr="00070A9D">
        <w:rPr>
          <w:lang w:eastAsia="ar-SA"/>
        </w:rPr>
        <w:t>podpor</w:t>
      </w:r>
      <w:r>
        <w:rPr>
          <w:lang w:eastAsia="ar-SA"/>
        </w:rPr>
        <w:t>u</w:t>
      </w:r>
      <w:r w:rsidRPr="00070A9D">
        <w:rPr>
          <w:lang w:eastAsia="ar-SA"/>
        </w:rPr>
        <w:t xml:space="preserve"> výrobce a licenc</w:t>
      </w:r>
      <w:r>
        <w:rPr>
          <w:lang w:eastAsia="ar-SA"/>
        </w:rPr>
        <w:t xml:space="preserve">e </w:t>
      </w:r>
      <w:r w:rsidRPr="00070A9D">
        <w:rPr>
          <w:lang w:eastAsia="ar-SA"/>
        </w:rPr>
        <w:t>spojen</w:t>
      </w:r>
      <w:r>
        <w:rPr>
          <w:lang w:eastAsia="ar-SA"/>
        </w:rPr>
        <w:t>é</w:t>
      </w:r>
      <w:r w:rsidRPr="00070A9D">
        <w:rPr>
          <w:lang w:eastAsia="ar-SA"/>
        </w:rPr>
        <w:t xml:space="preserve"> s</w:t>
      </w:r>
      <w:r>
        <w:rPr>
          <w:lang w:eastAsia="ar-SA"/>
        </w:rPr>
        <w:t> provedením navýšení výkonu nebo kapacity u daného Navyšovaného parametru daného Vybraného zařízení o jednu Jednotku (dále jen „</w:t>
      </w:r>
      <w:r w:rsidRPr="00093235">
        <w:rPr>
          <w:b/>
          <w:bCs/>
          <w:i/>
          <w:iCs/>
          <w:lang w:eastAsia="ar-SA"/>
        </w:rPr>
        <w:t>Celková cena za podporu výrobce a licence</w:t>
      </w:r>
      <w:r>
        <w:rPr>
          <w:lang w:eastAsia="ar-SA"/>
        </w:rPr>
        <w:t xml:space="preserve">“). Pro výpočet </w:t>
      </w:r>
      <w:r w:rsidRPr="0022718E">
        <w:rPr>
          <w:lang w:eastAsia="ar-SA"/>
        </w:rPr>
        <w:t>Celkov</w:t>
      </w:r>
      <w:r>
        <w:rPr>
          <w:lang w:eastAsia="ar-SA"/>
        </w:rPr>
        <w:t>é</w:t>
      </w:r>
      <w:r w:rsidRPr="0022718E">
        <w:rPr>
          <w:lang w:eastAsia="ar-SA"/>
        </w:rPr>
        <w:t xml:space="preserve"> cen</w:t>
      </w:r>
      <w:r>
        <w:rPr>
          <w:lang w:eastAsia="ar-SA"/>
        </w:rPr>
        <w:t xml:space="preserve">y </w:t>
      </w:r>
      <w:r w:rsidRPr="0022718E">
        <w:rPr>
          <w:lang w:eastAsia="ar-SA"/>
        </w:rPr>
        <w:t>za podporu výrobce a licence</w:t>
      </w:r>
      <w:r>
        <w:rPr>
          <w:lang w:eastAsia="ar-SA"/>
        </w:rPr>
        <w:t xml:space="preserve"> </w:t>
      </w:r>
      <w:bookmarkStart w:id="288" w:name="_Hlk185269444"/>
      <w:r>
        <w:rPr>
          <w:lang w:eastAsia="ar-SA"/>
        </w:rPr>
        <w:t xml:space="preserve">je rozhodný počet kalendářních měsíců, pro které mají být </w:t>
      </w:r>
      <w:r w:rsidRPr="0022718E">
        <w:rPr>
          <w:lang w:eastAsia="ar-SA"/>
        </w:rPr>
        <w:t>podpor</w:t>
      </w:r>
      <w:r>
        <w:rPr>
          <w:lang w:eastAsia="ar-SA"/>
        </w:rPr>
        <w:t>a</w:t>
      </w:r>
      <w:r w:rsidRPr="0022718E">
        <w:rPr>
          <w:lang w:eastAsia="ar-SA"/>
        </w:rPr>
        <w:t xml:space="preserve"> výrobce a licence</w:t>
      </w:r>
      <w:r>
        <w:rPr>
          <w:lang w:eastAsia="ar-SA"/>
        </w:rPr>
        <w:t xml:space="preserve"> zajištěny</w:t>
      </w:r>
      <w:bookmarkEnd w:id="288"/>
      <w:r>
        <w:rPr>
          <w:lang w:eastAsia="ar-SA"/>
        </w:rPr>
        <w:t xml:space="preserve">. Počet těchto kalendářních měsíců bude vždy stanoven jako počet kalendářních měsíců zbývajících ode dne provedení daného navýšení výkonu nebo kapacity u příslušného Navyšovaného parametru příslušného Vybraného zařízení do dne, ve kterém uplyne 72 měsíců ode </w:t>
      </w:r>
      <w:r w:rsidRPr="00E32F7D">
        <w:rPr>
          <w:lang w:eastAsia="ar-SA"/>
        </w:rPr>
        <w:t>D</w:t>
      </w:r>
      <w:r>
        <w:rPr>
          <w:lang w:eastAsia="ar-SA"/>
        </w:rPr>
        <w:t>ne</w:t>
      </w:r>
      <w:r w:rsidRPr="00E32F7D">
        <w:rPr>
          <w:lang w:eastAsia="ar-SA"/>
        </w:rPr>
        <w:t xml:space="preserve"> dodání a odevzdání Předmětu plnění</w:t>
      </w:r>
      <w:r>
        <w:rPr>
          <w:lang w:eastAsia="ar-SA"/>
        </w:rPr>
        <w:t xml:space="preserve">. </w:t>
      </w:r>
      <w:r w:rsidRPr="00F977C0">
        <w:rPr>
          <w:lang w:eastAsia="ar-SA"/>
        </w:rPr>
        <w:t>Dojde-li tak k provedení navýšení výkonu nebo kapacity 24 měsíců přede dnem, ve kterém uplyne 72 měsíců ode Dne dodání a odevzdání Předmětu plnění, náleží Dodavateli násobek hodnoty dané Jednotkové ceny za podporu výrobce a licence a hodnoty 24 odpovídající danému počtu kalendářních měsíců.</w:t>
      </w:r>
      <w:r>
        <w:rPr>
          <w:lang w:eastAsia="ar-SA"/>
        </w:rPr>
        <w:t xml:space="preserve"> </w:t>
      </w:r>
      <w:r w:rsidRPr="00F977C0">
        <w:rPr>
          <w:lang w:eastAsia="ar-SA"/>
        </w:rPr>
        <w:t>Pro</w:t>
      </w:r>
      <w:r>
        <w:rPr>
          <w:lang w:eastAsia="ar-SA"/>
        </w:rPr>
        <w:t xml:space="preserve"> vyloučení pochybností se uvádí, že výše v tomto odstavci této Smlouvy uvedené platí pro </w:t>
      </w:r>
      <w:r w:rsidRPr="00A32095">
        <w:rPr>
          <w:lang w:eastAsia="ar-SA"/>
        </w:rPr>
        <w:t>nav</w:t>
      </w:r>
      <w:r>
        <w:rPr>
          <w:lang w:eastAsia="ar-SA"/>
        </w:rPr>
        <w:t>ý</w:t>
      </w:r>
      <w:r w:rsidRPr="00A32095">
        <w:rPr>
          <w:lang w:eastAsia="ar-SA"/>
        </w:rPr>
        <w:t>š</w:t>
      </w:r>
      <w:r>
        <w:rPr>
          <w:lang w:eastAsia="ar-SA"/>
        </w:rPr>
        <w:t xml:space="preserve">ení </w:t>
      </w:r>
      <w:r w:rsidRPr="00A32095">
        <w:rPr>
          <w:lang w:eastAsia="ar-SA"/>
        </w:rPr>
        <w:t xml:space="preserve">výkonu nebo kapacity </w:t>
      </w:r>
      <w:r>
        <w:rPr>
          <w:lang w:eastAsia="ar-SA"/>
        </w:rPr>
        <w:t xml:space="preserve">u daného Navyšovaného parametru daného Vybraného zařízení o jednu Jednotku. Dojde-li však na základě příslušné Prováděcí smlouvy k navýšení </w:t>
      </w:r>
      <w:r w:rsidRPr="00A32095">
        <w:rPr>
          <w:lang w:eastAsia="ar-SA"/>
        </w:rPr>
        <w:t xml:space="preserve">výkonu nebo kapacity </w:t>
      </w:r>
      <w:r>
        <w:rPr>
          <w:lang w:eastAsia="ar-SA"/>
        </w:rPr>
        <w:t xml:space="preserve">u daného Navyšovaného parametru daného Vybraného zařízení o více Jednotek, náleží Dodavateli násobek hodnoty </w:t>
      </w:r>
      <w:r w:rsidRPr="00093235">
        <w:rPr>
          <w:lang w:eastAsia="ar-SA"/>
        </w:rPr>
        <w:t>Celkov</w:t>
      </w:r>
      <w:r>
        <w:rPr>
          <w:lang w:eastAsia="ar-SA"/>
        </w:rPr>
        <w:t>é</w:t>
      </w:r>
      <w:r w:rsidRPr="00093235">
        <w:rPr>
          <w:lang w:eastAsia="ar-SA"/>
        </w:rPr>
        <w:t xml:space="preserve"> cen</w:t>
      </w:r>
      <w:r>
        <w:rPr>
          <w:lang w:eastAsia="ar-SA"/>
        </w:rPr>
        <w:t>y</w:t>
      </w:r>
      <w:r w:rsidRPr="00093235">
        <w:rPr>
          <w:lang w:eastAsia="ar-SA"/>
        </w:rPr>
        <w:t xml:space="preserve"> za podporu výrobce a licence</w:t>
      </w:r>
      <w:r w:rsidRPr="00070A9D">
        <w:rPr>
          <w:lang w:eastAsia="ar-SA"/>
        </w:rPr>
        <w:t xml:space="preserve"> </w:t>
      </w:r>
      <w:r>
        <w:rPr>
          <w:lang w:eastAsia="ar-SA"/>
        </w:rPr>
        <w:t>stanovené dle výše v tomto odstavci této Smlouvy uvedeného a hodnoty daného počtu Jednotek, o který došlo na základě dané Prováděcí smlouvy k navýšení výkonu nebo kapacity.</w:t>
      </w:r>
      <w:ins w:id="289" w:author="Word Document Comparison" w:date="2024-12-20T20:22:00Z" w16du:dateUtc="2024-12-20T19:22:00Z">
        <w:r w:rsidR="00CB0920">
          <w:rPr>
            <w:lang w:eastAsia="ar-SA"/>
          </w:rPr>
          <w:t xml:space="preserve"> Dojde-li postupem dle čl. </w:t>
        </w:r>
        <w:r w:rsidR="00CB0920">
          <w:rPr>
            <w:lang w:eastAsia="ar-SA"/>
          </w:rPr>
          <w:fldChar w:fldCharType="begin"/>
        </w:r>
        <w:r w:rsidR="00CB0920">
          <w:rPr>
            <w:lang w:eastAsia="ar-SA"/>
          </w:rPr>
          <w:instrText xml:space="preserve"> REF _Ref175645357 \r \h </w:instrText>
        </w:r>
        <w:r w:rsidR="00CB0920">
          <w:rPr>
            <w:lang w:eastAsia="ar-SA"/>
          </w:rPr>
        </w:r>
        <w:r w:rsidR="00CB0920">
          <w:rPr>
            <w:lang w:eastAsia="ar-SA"/>
          </w:rPr>
          <w:fldChar w:fldCharType="separate"/>
        </w:r>
        <w:r w:rsidR="003560CA">
          <w:rPr>
            <w:lang w:eastAsia="ar-SA"/>
          </w:rPr>
          <w:t>VIII</w:t>
        </w:r>
        <w:r w:rsidR="00CB0920">
          <w:rPr>
            <w:lang w:eastAsia="ar-SA"/>
          </w:rPr>
          <w:fldChar w:fldCharType="end"/>
        </w:r>
        <w:r w:rsidR="00CB0920">
          <w:rPr>
            <w:lang w:eastAsia="ar-SA"/>
          </w:rPr>
          <w:t xml:space="preserve"> Smlouvy k úpravě </w:t>
        </w:r>
        <w:r w:rsidR="00CB0920" w:rsidRPr="00CB0920">
          <w:rPr>
            <w:lang w:eastAsia="ar-SA"/>
          </w:rPr>
          <w:t>Jednotkov</w:t>
        </w:r>
        <w:r w:rsidR="00CB0920">
          <w:rPr>
            <w:lang w:eastAsia="ar-SA"/>
          </w:rPr>
          <w:t>é</w:t>
        </w:r>
        <w:r w:rsidR="00CB0920" w:rsidRPr="00CB0920">
          <w:rPr>
            <w:lang w:eastAsia="ar-SA"/>
          </w:rPr>
          <w:t xml:space="preserve"> cen</w:t>
        </w:r>
        <w:r w:rsidR="00CB0920">
          <w:rPr>
            <w:lang w:eastAsia="ar-SA"/>
          </w:rPr>
          <w:t>y</w:t>
        </w:r>
        <w:r w:rsidR="00CB0920" w:rsidRPr="00CB0920">
          <w:rPr>
            <w:lang w:eastAsia="ar-SA"/>
          </w:rPr>
          <w:t xml:space="preserve"> za podporu výrobce a licence</w:t>
        </w:r>
        <w:r w:rsidR="00CB0920">
          <w:rPr>
            <w:lang w:eastAsia="ar-SA"/>
          </w:rPr>
          <w:t xml:space="preserve">, bude pro účely postupu dle tohoto odstavce této Smlouvy použita takto upravená </w:t>
        </w:r>
        <w:r w:rsidR="00CB0920" w:rsidRPr="00CB0920">
          <w:rPr>
            <w:lang w:eastAsia="ar-SA"/>
          </w:rPr>
          <w:t>Jednotková cena za podporu výrobce a licence</w:t>
        </w:r>
        <w:r w:rsidR="00CB0920">
          <w:rPr>
            <w:lang w:eastAsia="ar-SA"/>
          </w:rPr>
          <w:t>.</w:t>
        </w:r>
      </w:ins>
    </w:p>
    <w:bookmarkEnd w:id="286"/>
    <w:p w14:paraId="420C3691" w14:textId="77777777" w:rsidR="0000113E" w:rsidRDefault="0000113E" w:rsidP="0000113E">
      <w:pPr>
        <w:pStyle w:val="2sltext"/>
        <w:numPr>
          <w:ilvl w:val="0"/>
          <w:numId w:val="0"/>
        </w:numPr>
        <w:ind w:left="567"/>
        <w:rPr>
          <w:lang w:eastAsia="ar-SA"/>
        </w:rPr>
      </w:pPr>
    </w:p>
    <w:p w14:paraId="69963B6E" w14:textId="49EBFC2D" w:rsidR="0000113E" w:rsidRDefault="0000113E" w:rsidP="0000113E">
      <w:pPr>
        <w:pStyle w:val="2sltext"/>
        <w:rPr>
          <w:lang w:eastAsia="ar-SA"/>
        </w:rPr>
      </w:pPr>
      <w:r>
        <w:rPr>
          <w:lang w:eastAsia="ar-SA"/>
        </w:rPr>
        <w:t xml:space="preserve">Bude-li na základě příslušné Prováděcí smlouvy provedeno navýšení výkonu nebo kapacity u více Navyšovaných parametrů nebo u více Vybraných zařízení, bude postup pro stanovení dílčích cen dle odst. </w:t>
      </w:r>
      <w:r>
        <w:rPr>
          <w:lang w:eastAsia="ar-SA"/>
        </w:rPr>
        <w:fldChar w:fldCharType="begin"/>
      </w:r>
      <w:r>
        <w:rPr>
          <w:lang w:eastAsia="ar-SA"/>
        </w:rPr>
        <w:instrText xml:space="preserve"> REF _Ref177452293 \r \h  \* MERGEFORMAT </w:instrText>
      </w:r>
      <w:r>
        <w:rPr>
          <w:lang w:eastAsia="ar-SA"/>
        </w:rPr>
      </w:r>
      <w:r>
        <w:rPr>
          <w:lang w:eastAsia="ar-SA"/>
        </w:rPr>
        <w:fldChar w:fldCharType="separate"/>
      </w:r>
      <w:r w:rsidR="0046236C">
        <w:rPr>
          <w:lang w:eastAsia="ar-SA"/>
        </w:rPr>
        <w:t>41</w:t>
      </w:r>
      <w:r>
        <w:rPr>
          <w:lang w:eastAsia="ar-SA"/>
        </w:rPr>
        <w:fldChar w:fldCharType="end"/>
      </w:r>
      <w:r>
        <w:rPr>
          <w:lang w:eastAsia="ar-SA"/>
        </w:rPr>
        <w:t xml:space="preserve"> a </w:t>
      </w:r>
      <w:r>
        <w:rPr>
          <w:lang w:eastAsia="ar-SA"/>
        </w:rPr>
        <w:fldChar w:fldCharType="begin"/>
      </w:r>
      <w:r>
        <w:rPr>
          <w:lang w:eastAsia="ar-SA"/>
        </w:rPr>
        <w:instrText xml:space="preserve"> REF _Ref177452299 \r \h  \* MERGEFORMAT </w:instrText>
      </w:r>
      <w:r>
        <w:rPr>
          <w:lang w:eastAsia="ar-SA"/>
        </w:rPr>
      </w:r>
      <w:r>
        <w:rPr>
          <w:lang w:eastAsia="ar-SA"/>
        </w:rPr>
        <w:fldChar w:fldCharType="separate"/>
      </w:r>
      <w:r w:rsidR="0046236C">
        <w:rPr>
          <w:lang w:eastAsia="ar-SA"/>
        </w:rPr>
        <w:t>42</w:t>
      </w:r>
      <w:r>
        <w:rPr>
          <w:lang w:eastAsia="ar-SA"/>
        </w:rPr>
        <w:fldChar w:fldCharType="end"/>
      </w:r>
      <w:r>
        <w:rPr>
          <w:lang w:eastAsia="ar-SA"/>
        </w:rPr>
        <w:t xml:space="preserve"> Smlouvy použit samostatně pro každý takový Navyšovaný parametr a každé takové Vybrané zařízení. </w:t>
      </w:r>
      <w:r w:rsidRPr="0045714E">
        <w:rPr>
          <w:lang w:eastAsia="ar-SA"/>
        </w:rPr>
        <w:t>Cena za navýšení výkonu nebo kapacity</w:t>
      </w:r>
      <w:r>
        <w:rPr>
          <w:lang w:eastAsia="ar-SA"/>
        </w:rPr>
        <w:t xml:space="preserve"> dle odst. </w:t>
      </w:r>
      <w:r>
        <w:rPr>
          <w:lang w:eastAsia="ar-SA"/>
        </w:rPr>
        <w:fldChar w:fldCharType="begin"/>
      </w:r>
      <w:r>
        <w:rPr>
          <w:lang w:eastAsia="ar-SA"/>
        </w:rPr>
        <w:instrText xml:space="preserve"> REF _Ref177464374 \r \h </w:instrText>
      </w:r>
      <w:r>
        <w:rPr>
          <w:lang w:eastAsia="ar-SA"/>
        </w:rPr>
      </w:r>
      <w:r>
        <w:rPr>
          <w:lang w:eastAsia="ar-SA"/>
        </w:rPr>
        <w:fldChar w:fldCharType="separate"/>
      </w:r>
      <w:r w:rsidR="0046236C">
        <w:rPr>
          <w:lang w:eastAsia="ar-SA"/>
        </w:rPr>
        <w:t>40</w:t>
      </w:r>
      <w:r>
        <w:rPr>
          <w:lang w:eastAsia="ar-SA"/>
        </w:rPr>
        <w:fldChar w:fldCharType="end"/>
      </w:r>
      <w:r>
        <w:rPr>
          <w:lang w:eastAsia="ar-SA"/>
        </w:rPr>
        <w:t xml:space="preserve"> Smlouvy bude </w:t>
      </w:r>
      <w:r>
        <w:rPr>
          <w:lang w:eastAsia="ar-SA"/>
        </w:rPr>
        <w:lastRenderedPageBreak/>
        <w:t xml:space="preserve">v takovém případě tvořena součtem všech dílčích cen stanovených postupem dle odst. </w:t>
      </w:r>
      <w:r>
        <w:rPr>
          <w:lang w:eastAsia="ar-SA"/>
        </w:rPr>
        <w:fldChar w:fldCharType="begin"/>
      </w:r>
      <w:r>
        <w:rPr>
          <w:lang w:eastAsia="ar-SA"/>
        </w:rPr>
        <w:instrText xml:space="preserve"> REF _Ref177452293 \r \h  \* MERGEFORMAT </w:instrText>
      </w:r>
      <w:r>
        <w:rPr>
          <w:lang w:eastAsia="ar-SA"/>
        </w:rPr>
      </w:r>
      <w:r>
        <w:rPr>
          <w:lang w:eastAsia="ar-SA"/>
        </w:rPr>
        <w:fldChar w:fldCharType="separate"/>
      </w:r>
      <w:r w:rsidR="0046236C">
        <w:rPr>
          <w:lang w:eastAsia="ar-SA"/>
        </w:rPr>
        <w:t>41</w:t>
      </w:r>
      <w:r>
        <w:rPr>
          <w:lang w:eastAsia="ar-SA"/>
        </w:rPr>
        <w:fldChar w:fldCharType="end"/>
      </w:r>
      <w:r>
        <w:rPr>
          <w:lang w:eastAsia="ar-SA"/>
        </w:rPr>
        <w:t xml:space="preserve"> a </w:t>
      </w:r>
      <w:r>
        <w:rPr>
          <w:lang w:eastAsia="ar-SA"/>
        </w:rPr>
        <w:fldChar w:fldCharType="begin"/>
      </w:r>
      <w:r>
        <w:rPr>
          <w:lang w:eastAsia="ar-SA"/>
        </w:rPr>
        <w:instrText xml:space="preserve"> REF _Ref177452299 \r \h  \* MERGEFORMAT </w:instrText>
      </w:r>
      <w:r>
        <w:rPr>
          <w:lang w:eastAsia="ar-SA"/>
        </w:rPr>
      </w:r>
      <w:r>
        <w:rPr>
          <w:lang w:eastAsia="ar-SA"/>
        </w:rPr>
        <w:fldChar w:fldCharType="separate"/>
      </w:r>
      <w:r w:rsidR="0046236C">
        <w:rPr>
          <w:lang w:eastAsia="ar-SA"/>
        </w:rPr>
        <w:t>42</w:t>
      </w:r>
      <w:r>
        <w:rPr>
          <w:lang w:eastAsia="ar-SA"/>
        </w:rPr>
        <w:fldChar w:fldCharType="end"/>
      </w:r>
      <w:r>
        <w:rPr>
          <w:lang w:eastAsia="ar-SA"/>
        </w:rPr>
        <w:t xml:space="preserve"> Smlouvy samostatně pro každý takový Navyšovaný parametr a každé takové Vybrané zařízení.</w:t>
      </w:r>
    </w:p>
    <w:p w14:paraId="4372D43C" w14:textId="77777777" w:rsidR="0000113E" w:rsidRDefault="0000113E" w:rsidP="0000113E">
      <w:pPr>
        <w:pStyle w:val="2sltext"/>
        <w:numPr>
          <w:ilvl w:val="0"/>
          <w:numId w:val="0"/>
        </w:numPr>
        <w:ind w:left="567"/>
      </w:pPr>
    </w:p>
    <w:p w14:paraId="2744E381" w14:textId="77777777" w:rsidR="0000113E" w:rsidRPr="00412E9D" w:rsidRDefault="0000113E" w:rsidP="0000113E">
      <w:pPr>
        <w:pStyle w:val="2sltext"/>
      </w:pPr>
      <w:r w:rsidRPr="00412E9D">
        <w:t>Sjednání Prováděcích smluv bude probíhat následovně:</w:t>
      </w:r>
      <w:bookmarkStart w:id="290" w:name="_Ref404630816"/>
    </w:p>
    <w:p w14:paraId="18D8A04F" w14:textId="63810528" w:rsidR="0000113E" w:rsidRPr="00412E9D" w:rsidRDefault="0000113E" w:rsidP="0000113E">
      <w:pPr>
        <w:pStyle w:val="2sltext"/>
        <w:numPr>
          <w:ilvl w:val="1"/>
          <w:numId w:val="1"/>
        </w:numPr>
      </w:pPr>
      <w:bookmarkStart w:id="291" w:name="_Ref175311200"/>
      <w:r>
        <w:rPr>
          <w:rFonts w:cstheme="minorHAnsi"/>
        </w:rPr>
        <w:t>V</w:t>
      </w:r>
      <w:r w:rsidRPr="00412E9D">
        <w:rPr>
          <w:rFonts w:cstheme="minorHAnsi"/>
        </w:rPr>
        <w:t xml:space="preserve"> průběhu </w:t>
      </w:r>
      <w:r w:rsidRPr="002F447F">
        <w:rPr>
          <w:rFonts w:cstheme="minorHAnsi"/>
        </w:rPr>
        <w:t>Dob</w:t>
      </w:r>
      <w:r>
        <w:rPr>
          <w:rFonts w:cstheme="minorHAnsi"/>
        </w:rPr>
        <w:t>y</w:t>
      </w:r>
      <w:r w:rsidRPr="002F447F">
        <w:rPr>
          <w:rFonts w:cstheme="minorHAnsi"/>
        </w:rPr>
        <w:t xml:space="preserve"> možného navyšování výkonu nebo kapacity</w:t>
      </w:r>
      <w:bookmarkStart w:id="292" w:name="_Ref422125741"/>
      <w:bookmarkEnd w:id="290"/>
      <w:r>
        <w:rPr>
          <w:rFonts w:cstheme="minorHAnsi"/>
        </w:rPr>
        <w:t xml:space="preserve"> </w:t>
      </w:r>
      <w:r w:rsidRPr="00412E9D">
        <w:rPr>
          <w:rFonts w:cstheme="minorHAnsi"/>
        </w:rPr>
        <w:t xml:space="preserve">je Objednatel oprávněn kdykoli zaslat </w:t>
      </w:r>
      <w:r>
        <w:rPr>
          <w:rFonts w:cstheme="minorHAnsi"/>
        </w:rPr>
        <w:t xml:space="preserve">Dodavateli </w:t>
      </w:r>
      <w:r w:rsidRPr="00412E9D">
        <w:rPr>
          <w:rFonts w:cstheme="minorHAnsi"/>
        </w:rPr>
        <w:t xml:space="preserve">písemný požadavek na </w:t>
      </w:r>
      <w:r>
        <w:rPr>
          <w:rFonts w:cstheme="minorHAnsi"/>
        </w:rPr>
        <w:t xml:space="preserve">provedení </w:t>
      </w:r>
      <w:r w:rsidRPr="00093235">
        <w:rPr>
          <w:lang w:eastAsia="ar-SA"/>
        </w:rPr>
        <w:t>nav</w:t>
      </w:r>
      <w:r>
        <w:rPr>
          <w:lang w:eastAsia="ar-SA"/>
        </w:rPr>
        <w:t xml:space="preserve">ýšení </w:t>
      </w:r>
      <w:r w:rsidRPr="00093235">
        <w:rPr>
          <w:lang w:eastAsia="ar-SA"/>
        </w:rPr>
        <w:t>výkonu nebo kapacit</w:t>
      </w:r>
      <w:r>
        <w:rPr>
          <w:lang w:eastAsia="ar-SA"/>
        </w:rPr>
        <w:t xml:space="preserve">y </w:t>
      </w:r>
      <w:r w:rsidRPr="00412E9D">
        <w:rPr>
          <w:rFonts w:cstheme="minorHAnsi"/>
        </w:rPr>
        <w:t>(dále jen „</w:t>
      </w:r>
      <w:r w:rsidRPr="00412E9D">
        <w:rPr>
          <w:rFonts w:cstheme="minorHAnsi"/>
          <w:b/>
          <w:bCs/>
          <w:i/>
          <w:iCs/>
        </w:rPr>
        <w:t>Požadavek</w:t>
      </w:r>
      <w:r w:rsidRPr="00412E9D">
        <w:rPr>
          <w:rFonts w:cstheme="minorHAnsi"/>
        </w:rPr>
        <w:t xml:space="preserve">“). </w:t>
      </w:r>
      <w:r>
        <w:rPr>
          <w:rFonts w:cstheme="minorHAnsi"/>
        </w:rPr>
        <w:t>Objednatel v Požadavku specifikuje zejména příslušné Vybrané zařízení, příslušný Navyšovaný parametr a příslušný počet Jednotek navýšení.</w:t>
      </w:r>
      <w:r>
        <w:t xml:space="preserve"> </w:t>
      </w:r>
      <w:r w:rsidRPr="00F977C0">
        <w:rPr>
          <w:rFonts w:cstheme="minorHAnsi"/>
        </w:rPr>
        <w:t xml:space="preserve">Požadavek bude </w:t>
      </w:r>
      <w:r>
        <w:rPr>
          <w:rFonts w:cstheme="minorHAnsi"/>
        </w:rPr>
        <w:t>Dodavateli</w:t>
      </w:r>
      <w:r w:rsidRPr="00F977C0">
        <w:rPr>
          <w:rFonts w:cstheme="minorHAnsi"/>
        </w:rPr>
        <w:t xml:space="preserve"> doručen e-mailovou zprávou na e-mailovou adresu oprávněné osoby </w:t>
      </w:r>
      <w:r>
        <w:rPr>
          <w:rFonts w:cstheme="minorHAnsi"/>
        </w:rPr>
        <w:t>Dodavatel</w:t>
      </w:r>
      <w:r w:rsidR="003B0C6F">
        <w:rPr>
          <w:rFonts w:cstheme="minorHAnsi"/>
        </w:rPr>
        <w:t>e</w:t>
      </w:r>
      <w:r w:rsidRPr="00F977C0">
        <w:rPr>
          <w:rFonts w:cstheme="minorHAnsi"/>
        </w:rPr>
        <w:t xml:space="preserve"> jmenované pro tyto záležitosti dle čl. </w:t>
      </w:r>
      <w:r w:rsidRPr="00F977C0">
        <w:rPr>
          <w:rFonts w:cstheme="minorHAnsi"/>
        </w:rPr>
        <w:fldChar w:fldCharType="begin"/>
      </w:r>
      <w:r w:rsidRPr="00F977C0">
        <w:rPr>
          <w:rFonts w:cstheme="minorHAnsi"/>
        </w:rPr>
        <w:instrText xml:space="preserve"> REF _Ref115090954 \r \h  \* MERGEFORMAT </w:instrText>
      </w:r>
      <w:r w:rsidRPr="00F977C0">
        <w:rPr>
          <w:rFonts w:cstheme="minorHAnsi"/>
        </w:rPr>
      </w:r>
      <w:r w:rsidRPr="00F977C0">
        <w:rPr>
          <w:rFonts w:cstheme="minorHAnsi"/>
        </w:rPr>
        <w:fldChar w:fldCharType="separate"/>
      </w:r>
      <w:ins w:id="293" w:author="Word Document Comparison" w:date="2024-12-20T20:22:00Z" w16du:dateUtc="2024-12-20T19:22:00Z">
        <w:r w:rsidR="003560CA">
          <w:rPr>
            <w:rFonts w:cstheme="minorHAnsi"/>
          </w:rPr>
          <w:t>XXIII</w:t>
        </w:r>
      </w:ins>
      <w:del w:id="294" w:author="Word Document Comparison" w:date="2024-12-20T20:22:00Z" w16du:dateUtc="2024-12-20T19:22:00Z">
        <w:r w:rsidR="00F06272">
          <w:rPr>
            <w:rFonts w:cstheme="minorHAnsi"/>
          </w:rPr>
          <w:delText>XXII</w:delText>
        </w:r>
      </w:del>
      <w:r w:rsidRPr="00F977C0">
        <w:rPr>
          <w:rFonts w:cstheme="minorHAnsi"/>
        </w:rPr>
        <w:fldChar w:fldCharType="end"/>
      </w:r>
      <w:r w:rsidRPr="00F977C0">
        <w:rPr>
          <w:rFonts w:cstheme="minorHAnsi"/>
        </w:rPr>
        <w:t xml:space="preserve"> Smlouvy. Požadavek není návrhem na uzavření smlouvy.</w:t>
      </w:r>
      <w:bookmarkEnd w:id="291"/>
      <w:r w:rsidRPr="00F977C0">
        <w:rPr>
          <w:rFonts w:cstheme="minorHAnsi"/>
        </w:rPr>
        <w:t xml:space="preserve"> </w:t>
      </w:r>
    </w:p>
    <w:p w14:paraId="498AC560" w14:textId="67AFB176" w:rsidR="0000113E" w:rsidRPr="00412E9D" w:rsidRDefault="0000113E" w:rsidP="0000113E">
      <w:pPr>
        <w:pStyle w:val="2sltext"/>
        <w:numPr>
          <w:ilvl w:val="1"/>
          <w:numId w:val="1"/>
        </w:numPr>
      </w:pPr>
      <w:r>
        <w:rPr>
          <w:rFonts w:cstheme="minorHAnsi"/>
        </w:rPr>
        <w:t>Dodavatel</w:t>
      </w:r>
      <w:r w:rsidRPr="00412E9D">
        <w:rPr>
          <w:rFonts w:cstheme="minorHAnsi"/>
        </w:rPr>
        <w:t xml:space="preserve"> je povinen přijetí Požadavku písemně potvrdit, a to doručením písemného potvrzení přijetí Požadavku e-mailovou zprávou na e-mailovou adresu oprávněné osoby Objednatele jmenované pro tyto záležitosti dle čl. </w:t>
      </w:r>
      <w:r w:rsidRPr="00412E9D">
        <w:rPr>
          <w:rFonts w:cstheme="minorHAnsi"/>
        </w:rPr>
        <w:fldChar w:fldCharType="begin"/>
      </w:r>
      <w:r w:rsidRPr="00412E9D">
        <w:rPr>
          <w:rFonts w:cstheme="minorHAnsi"/>
        </w:rPr>
        <w:instrText xml:space="preserve"> REF _Ref115090954 \r \h  \* MERGEFORMAT </w:instrText>
      </w:r>
      <w:r w:rsidRPr="00412E9D">
        <w:rPr>
          <w:rFonts w:cstheme="minorHAnsi"/>
        </w:rPr>
      </w:r>
      <w:r w:rsidRPr="00412E9D">
        <w:rPr>
          <w:rFonts w:cstheme="minorHAnsi"/>
        </w:rPr>
        <w:fldChar w:fldCharType="separate"/>
      </w:r>
      <w:ins w:id="295" w:author="Word Document Comparison" w:date="2024-12-20T20:22:00Z" w16du:dateUtc="2024-12-20T19:22:00Z">
        <w:r w:rsidR="003560CA">
          <w:rPr>
            <w:rFonts w:cstheme="minorHAnsi"/>
          </w:rPr>
          <w:t>XXIII</w:t>
        </w:r>
      </w:ins>
      <w:del w:id="296" w:author="Word Document Comparison" w:date="2024-12-20T20:22:00Z" w16du:dateUtc="2024-12-20T19:22:00Z">
        <w:r w:rsidR="00F06272">
          <w:rPr>
            <w:rFonts w:cstheme="minorHAnsi"/>
          </w:rPr>
          <w:delText>XXII</w:delText>
        </w:r>
      </w:del>
      <w:r w:rsidRPr="00412E9D">
        <w:rPr>
          <w:rFonts w:cstheme="minorHAnsi"/>
        </w:rPr>
        <w:fldChar w:fldCharType="end"/>
      </w:r>
      <w:r w:rsidRPr="00412E9D">
        <w:rPr>
          <w:rFonts w:cstheme="minorHAnsi"/>
        </w:rPr>
        <w:t xml:space="preserve"> Smlouvy a do </w:t>
      </w:r>
      <w:r>
        <w:rPr>
          <w:rFonts w:cstheme="minorHAnsi"/>
        </w:rPr>
        <w:t>1</w:t>
      </w:r>
      <w:r w:rsidRPr="00412E9D">
        <w:rPr>
          <w:rFonts w:cstheme="minorHAnsi"/>
        </w:rPr>
        <w:t xml:space="preserve"> pracovní</w:t>
      </w:r>
      <w:r>
        <w:rPr>
          <w:rFonts w:cstheme="minorHAnsi"/>
        </w:rPr>
        <w:t>ho</w:t>
      </w:r>
      <w:r w:rsidRPr="00412E9D">
        <w:rPr>
          <w:rFonts w:cstheme="minorHAnsi"/>
        </w:rPr>
        <w:t xml:space="preserve"> dn</w:t>
      </w:r>
      <w:r>
        <w:rPr>
          <w:rFonts w:cstheme="minorHAnsi"/>
        </w:rPr>
        <w:t>e</w:t>
      </w:r>
      <w:r w:rsidRPr="00412E9D">
        <w:rPr>
          <w:rFonts w:cstheme="minorHAnsi"/>
        </w:rPr>
        <w:t xml:space="preserve"> ode dne doručení Požadavku </w:t>
      </w:r>
      <w:r>
        <w:rPr>
          <w:rFonts w:cstheme="minorHAnsi"/>
        </w:rPr>
        <w:t>Dodavateli</w:t>
      </w:r>
      <w:r w:rsidRPr="00412E9D">
        <w:rPr>
          <w:rFonts w:cstheme="minorHAnsi"/>
        </w:rPr>
        <w:t>.</w:t>
      </w:r>
    </w:p>
    <w:p w14:paraId="6BC2C312" w14:textId="2D6157A8" w:rsidR="0000113E" w:rsidRPr="00412E9D" w:rsidRDefault="0000113E" w:rsidP="0000113E">
      <w:pPr>
        <w:pStyle w:val="2sltext"/>
        <w:numPr>
          <w:ilvl w:val="1"/>
          <w:numId w:val="1"/>
        </w:numPr>
      </w:pPr>
      <w:bookmarkStart w:id="297" w:name="_Ref175315014"/>
      <w:bookmarkEnd w:id="292"/>
      <w:r w:rsidRPr="00412E9D">
        <w:rPr>
          <w:rFonts w:cstheme="minorBidi"/>
        </w:rPr>
        <w:t xml:space="preserve">Neurčí-li Objednatel v Požadavku lhůtu delší, nebo nedohodnou-li se Smluvní strany jinak, zavazuje se </w:t>
      </w:r>
      <w:r>
        <w:rPr>
          <w:rFonts w:cstheme="minorBidi"/>
        </w:rPr>
        <w:t>Dodavatel</w:t>
      </w:r>
      <w:r w:rsidRPr="00412E9D">
        <w:rPr>
          <w:rFonts w:cstheme="minorBidi"/>
        </w:rPr>
        <w:t xml:space="preserve"> do </w:t>
      </w:r>
      <w:ins w:id="298" w:author="Word Document Comparison" w:date="2024-12-20T20:22:00Z" w16du:dateUtc="2024-12-20T19:22:00Z">
        <w:r w:rsidR="00BC1B9C">
          <w:rPr>
            <w:rFonts w:cstheme="minorBidi"/>
          </w:rPr>
          <w:t>5</w:t>
        </w:r>
      </w:ins>
      <w:del w:id="299" w:author="Word Document Comparison" w:date="2024-12-20T20:22:00Z" w16du:dateUtc="2024-12-20T19:22:00Z">
        <w:r w:rsidRPr="00412E9D">
          <w:rPr>
            <w:rFonts w:cstheme="minorBidi"/>
          </w:rPr>
          <w:delText>2</w:delText>
        </w:r>
      </w:del>
      <w:r w:rsidRPr="00412E9D">
        <w:rPr>
          <w:rFonts w:cstheme="minorBidi"/>
        </w:rPr>
        <w:t xml:space="preserve"> pracovních dnů ode dne doručení Požadavku doručit Objednateli </w:t>
      </w:r>
      <w:r w:rsidRPr="00412E9D">
        <w:rPr>
          <w:rFonts w:cstheme="minorHAnsi"/>
        </w:rPr>
        <w:t xml:space="preserve">e-mailovou zprávou na e-mailovou adresu oprávněné osoby Objednatele jmenované pro tyto záležitosti dle čl. </w:t>
      </w:r>
      <w:r w:rsidRPr="00412E9D">
        <w:rPr>
          <w:rFonts w:cstheme="minorHAnsi"/>
        </w:rPr>
        <w:fldChar w:fldCharType="begin"/>
      </w:r>
      <w:r w:rsidRPr="00412E9D">
        <w:rPr>
          <w:rFonts w:cstheme="minorHAnsi"/>
        </w:rPr>
        <w:instrText xml:space="preserve"> REF _Ref115090954 \r \h  \* MERGEFORMAT </w:instrText>
      </w:r>
      <w:r w:rsidRPr="00412E9D">
        <w:rPr>
          <w:rFonts w:cstheme="minorHAnsi"/>
        </w:rPr>
      </w:r>
      <w:r w:rsidRPr="00412E9D">
        <w:rPr>
          <w:rFonts w:cstheme="minorHAnsi"/>
        </w:rPr>
        <w:fldChar w:fldCharType="separate"/>
      </w:r>
      <w:ins w:id="300" w:author="Word Document Comparison" w:date="2024-12-20T20:22:00Z" w16du:dateUtc="2024-12-20T19:22:00Z">
        <w:r w:rsidR="003560CA">
          <w:rPr>
            <w:rFonts w:cstheme="minorHAnsi"/>
          </w:rPr>
          <w:t>XXIII</w:t>
        </w:r>
      </w:ins>
      <w:del w:id="301" w:author="Word Document Comparison" w:date="2024-12-20T20:22:00Z" w16du:dateUtc="2024-12-20T19:22:00Z">
        <w:r w:rsidR="00F06272">
          <w:rPr>
            <w:rFonts w:cstheme="minorHAnsi"/>
          </w:rPr>
          <w:delText>XXII</w:delText>
        </w:r>
      </w:del>
      <w:r w:rsidRPr="00412E9D">
        <w:rPr>
          <w:rFonts w:cstheme="minorHAnsi"/>
        </w:rPr>
        <w:fldChar w:fldCharType="end"/>
      </w:r>
      <w:r w:rsidRPr="00412E9D">
        <w:rPr>
          <w:rFonts w:cstheme="minorHAnsi"/>
        </w:rPr>
        <w:t xml:space="preserve"> Smlouvy</w:t>
      </w:r>
      <w:r w:rsidRPr="00412E9D">
        <w:t xml:space="preserve"> písemnou nabídku na realizaci Požadavku (dále jen „</w:t>
      </w:r>
      <w:r w:rsidRPr="00412E9D">
        <w:rPr>
          <w:b/>
          <w:bCs/>
          <w:i/>
          <w:iCs/>
        </w:rPr>
        <w:t>Nabídka</w:t>
      </w:r>
      <w:r w:rsidRPr="00412E9D">
        <w:t>“). Nabídka na realizaci Požadavku</w:t>
      </w:r>
      <w:r w:rsidRPr="00412E9D">
        <w:rPr>
          <w:rFonts w:cstheme="minorBidi"/>
        </w:rPr>
        <w:t xml:space="preserve"> musí obsahovat minimálně:</w:t>
      </w:r>
      <w:bookmarkEnd w:id="297"/>
    </w:p>
    <w:p w14:paraId="29C28985" w14:textId="4E0CF86E" w:rsidR="0000113E" w:rsidRPr="00412E9D" w:rsidRDefault="0000113E" w:rsidP="0000113E">
      <w:pPr>
        <w:pStyle w:val="2sltext"/>
        <w:numPr>
          <w:ilvl w:val="2"/>
          <w:numId w:val="1"/>
        </w:numPr>
      </w:pPr>
      <w:r w:rsidRPr="00412E9D">
        <w:rPr>
          <w:rFonts w:cstheme="minorHAnsi"/>
        </w:rPr>
        <w:t>odkaz na tuto Smlouvu</w:t>
      </w:r>
      <w:r w:rsidR="003B0C6F">
        <w:rPr>
          <w:rFonts w:cstheme="minorHAnsi"/>
        </w:rPr>
        <w:t>,</w:t>
      </w:r>
    </w:p>
    <w:p w14:paraId="27227016" w14:textId="319E6FD2" w:rsidR="0000113E" w:rsidRDefault="0000113E" w:rsidP="0000113E">
      <w:pPr>
        <w:pStyle w:val="2sltext"/>
        <w:numPr>
          <w:ilvl w:val="2"/>
          <w:numId w:val="1"/>
        </w:numPr>
      </w:pPr>
      <w:r w:rsidRPr="00412E9D">
        <w:rPr>
          <w:rFonts w:cstheme="minorHAnsi"/>
        </w:rPr>
        <w:t>označení Smluvních stran</w:t>
      </w:r>
      <w:r w:rsidR="003B0C6F">
        <w:rPr>
          <w:rFonts w:cstheme="minorHAnsi"/>
        </w:rPr>
        <w:t>,</w:t>
      </w:r>
    </w:p>
    <w:p w14:paraId="6F32BB61" w14:textId="49E6D4BC" w:rsidR="0000113E" w:rsidRPr="00412E9D" w:rsidRDefault="0000113E" w:rsidP="0000113E">
      <w:pPr>
        <w:pStyle w:val="2sltext"/>
        <w:numPr>
          <w:ilvl w:val="2"/>
          <w:numId w:val="1"/>
        </w:numPr>
        <w:ind w:left="2127" w:hanging="993"/>
      </w:pPr>
      <w:r>
        <w:t xml:space="preserve">označení </w:t>
      </w:r>
      <w:r w:rsidRPr="00F977C0">
        <w:t>Vybrané</w:t>
      </w:r>
      <w:r>
        <w:t>ho</w:t>
      </w:r>
      <w:r w:rsidRPr="00F977C0">
        <w:t xml:space="preserve"> zařízení, příslušn</w:t>
      </w:r>
      <w:r>
        <w:t>ého</w:t>
      </w:r>
      <w:r w:rsidRPr="00F977C0">
        <w:t xml:space="preserve"> Navyšovan</w:t>
      </w:r>
      <w:r>
        <w:t>ého</w:t>
      </w:r>
      <w:r w:rsidRPr="00F977C0">
        <w:t xml:space="preserve"> parametr</w:t>
      </w:r>
      <w:r>
        <w:t>u</w:t>
      </w:r>
      <w:r w:rsidRPr="00F977C0">
        <w:t xml:space="preserve"> a příslušn</w:t>
      </w:r>
      <w:r>
        <w:t>ého</w:t>
      </w:r>
      <w:r w:rsidRPr="00F977C0">
        <w:t xml:space="preserve"> poč</w:t>
      </w:r>
      <w:r>
        <w:t>tu</w:t>
      </w:r>
      <w:r w:rsidRPr="00F977C0">
        <w:t xml:space="preserve"> Jednotek navýšení</w:t>
      </w:r>
      <w:r w:rsidR="003B0C6F">
        <w:t>,</w:t>
      </w:r>
    </w:p>
    <w:p w14:paraId="084B6BB5" w14:textId="608EC220" w:rsidR="0000113E" w:rsidRPr="00412E9D" w:rsidRDefault="0000113E" w:rsidP="0000113E">
      <w:pPr>
        <w:pStyle w:val="2sltext"/>
        <w:numPr>
          <w:ilvl w:val="2"/>
          <w:numId w:val="1"/>
        </w:numPr>
        <w:ind w:left="2127" w:hanging="993"/>
      </w:pPr>
      <w:r w:rsidRPr="00412E9D">
        <w:rPr>
          <w:rFonts w:cstheme="minorHAnsi"/>
        </w:rPr>
        <w:t>termín</w:t>
      </w:r>
      <w:r>
        <w:rPr>
          <w:rFonts w:cstheme="minorHAnsi"/>
        </w:rPr>
        <w:t xml:space="preserve"> provedení daného navýšení výkonu nebo kapacity</w:t>
      </w:r>
      <w:r w:rsidR="003B0C6F">
        <w:rPr>
          <w:rFonts w:cstheme="minorHAnsi"/>
        </w:rPr>
        <w:t xml:space="preserve"> a</w:t>
      </w:r>
    </w:p>
    <w:p w14:paraId="506FAEC8" w14:textId="0A6C985C" w:rsidR="0000113E" w:rsidRPr="00412E9D" w:rsidRDefault="0000113E" w:rsidP="0000113E">
      <w:pPr>
        <w:pStyle w:val="2sltext"/>
        <w:numPr>
          <w:ilvl w:val="2"/>
          <w:numId w:val="1"/>
        </w:numPr>
        <w:ind w:left="2127" w:hanging="993"/>
      </w:pPr>
      <w:r>
        <w:rPr>
          <w:rFonts w:cstheme="minorHAnsi"/>
        </w:rPr>
        <w:t>cenu za provedení navýšení výkonu nebo kapacity vypočtenou dle tohoto článku této Smlouvy s podrobnou jednotkovou kalkulací vycházející z </w:t>
      </w:r>
      <w:r w:rsidRPr="00F977C0">
        <w:rPr>
          <w:rFonts w:cstheme="minorHAnsi"/>
        </w:rPr>
        <w:t>Ceník</w:t>
      </w:r>
      <w:r>
        <w:rPr>
          <w:rFonts w:cstheme="minorHAnsi"/>
        </w:rPr>
        <w:t>u</w:t>
      </w:r>
      <w:r w:rsidRPr="00F977C0">
        <w:rPr>
          <w:rFonts w:cstheme="minorHAnsi"/>
        </w:rPr>
        <w:t xml:space="preserve"> navyšování výkonu nebo kapacity</w:t>
      </w:r>
      <w:r>
        <w:rPr>
          <w:rFonts w:cstheme="minorHAnsi"/>
        </w:rPr>
        <w:t xml:space="preserve"> a tohoto článku této Smlouvy</w:t>
      </w:r>
      <w:ins w:id="302" w:author="Word Document Comparison" w:date="2024-12-20T20:22:00Z" w16du:dateUtc="2024-12-20T19:22:00Z">
        <w:r w:rsidR="007C4196">
          <w:rPr>
            <w:rFonts w:cstheme="minorHAnsi"/>
          </w:rPr>
          <w:t xml:space="preserve"> a případně úprav provedených </w:t>
        </w:r>
        <w:r w:rsidR="007C4196">
          <w:rPr>
            <w:lang w:eastAsia="ar-SA"/>
          </w:rPr>
          <w:t xml:space="preserve">dle čl. </w:t>
        </w:r>
        <w:r w:rsidR="007C4196">
          <w:rPr>
            <w:lang w:eastAsia="ar-SA"/>
          </w:rPr>
          <w:fldChar w:fldCharType="begin"/>
        </w:r>
        <w:r w:rsidR="007C4196">
          <w:rPr>
            <w:lang w:eastAsia="ar-SA"/>
          </w:rPr>
          <w:instrText xml:space="preserve"> REF _Ref175645357 \r \h </w:instrText>
        </w:r>
        <w:r w:rsidR="007C4196">
          <w:rPr>
            <w:lang w:eastAsia="ar-SA"/>
          </w:rPr>
        </w:r>
        <w:r w:rsidR="007C4196">
          <w:rPr>
            <w:lang w:eastAsia="ar-SA"/>
          </w:rPr>
          <w:fldChar w:fldCharType="separate"/>
        </w:r>
        <w:r w:rsidR="003560CA">
          <w:rPr>
            <w:lang w:eastAsia="ar-SA"/>
          </w:rPr>
          <w:t>VIII</w:t>
        </w:r>
        <w:r w:rsidR="007C4196">
          <w:rPr>
            <w:lang w:eastAsia="ar-SA"/>
          </w:rPr>
          <w:fldChar w:fldCharType="end"/>
        </w:r>
        <w:r w:rsidR="007C4196">
          <w:rPr>
            <w:lang w:eastAsia="ar-SA"/>
          </w:rPr>
          <w:t xml:space="preserve"> Smlouvy</w:t>
        </w:r>
        <w:r>
          <w:rPr>
            <w:rFonts w:cstheme="minorHAnsi"/>
          </w:rPr>
          <w:t>, tzn.</w:t>
        </w:r>
      </w:ins>
      <w:del w:id="303" w:author="Word Document Comparison" w:date="2024-12-20T20:22:00Z" w16du:dateUtc="2024-12-20T19:22:00Z">
        <w:r>
          <w:rPr>
            <w:rFonts w:cstheme="minorHAnsi"/>
          </w:rPr>
          <w:delText>, tzn.</w:delText>
        </w:r>
      </w:del>
      <w:r>
        <w:rPr>
          <w:rFonts w:cstheme="minorHAnsi"/>
        </w:rPr>
        <w:t xml:space="preserve"> </w:t>
      </w:r>
      <w:r w:rsidRPr="0045714E">
        <w:rPr>
          <w:lang w:eastAsia="ar-SA"/>
        </w:rPr>
        <w:t>Cen</w:t>
      </w:r>
      <w:r>
        <w:rPr>
          <w:lang w:eastAsia="ar-SA"/>
        </w:rPr>
        <w:t>u</w:t>
      </w:r>
      <w:r w:rsidRPr="0045714E">
        <w:rPr>
          <w:lang w:eastAsia="ar-SA"/>
        </w:rPr>
        <w:t xml:space="preserve"> za navýšení výkonu nebo kapacity</w:t>
      </w:r>
      <w:r>
        <w:rPr>
          <w:lang w:eastAsia="ar-SA"/>
        </w:rPr>
        <w:t>.</w:t>
      </w:r>
    </w:p>
    <w:p w14:paraId="6791190D" w14:textId="240DF4F8" w:rsidR="0000113E" w:rsidRPr="00412E9D" w:rsidRDefault="0000113E" w:rsidP="0000113E">
      <w:pPr>
        <w:pStyle w:val="2sltext"/>
        <w:numPr>
          <w:ilvl w:val="1"/>
          <w:numId w:val="1"/>
        </w:numPr>
      </w:pPr>
      <w:bookmarkStart w:id="304" w:name="_Hlk124337413"/>
      <w:r w:rsidRPr="00412E9D">
        <w:rPr>
          <w:rFonts w:asciiTheme="minorHAnsi" w:hAnsiTheme="minorHAnsi"/>
        </w:rPr>
        <w:t>Objednatel</w:t>
      </w:r>
      <w:r w:rsidRPr="00412E9D">
        <w:rPr>
          <w:rFonts w:asciiTheme="minorHAnsi" w:hAnsiTheme="minorHAnsi"/>
          <w:bCs/>
        </w:rPr>
        <w:t xml:space="preserve"> je oprávněn požadovat písemné objasnění, doplnění nebo úpravu Nabídky</w:t>
      </w:r>
      <w:bookmarkEnd w:id="304"/>
      <w:r w:rsidRPr="00412E9D">
        <w:rPr>
          <w:rFonts w:asciiTheme="minorHAnsi" w:hAnsiTheme="minorHAnsi"/>
          <w:bCs/>
        </w:rPr>
        <w:t xml:space="preserve"> a </w:t>
      </w:r>
      <w:r>
        <w:rPr>
          <w:rFonts w:asciiTheme="minorHAnsi" w:hAnsiTheme="minorHAnsi"/>
          <w:bCs/>
        </w:rPr>
        <w:t>Dodavatel</w:t>
      </w:r>
      <w:r w:rsidRPr="00412E9D">
        <w:rPr>
          <w:rFonts w:asciiTheme="minorHAnsi" w:hAnsiTheme="minorHAnsi"/>
          <w:bCs/>
        </w:rPr>
        <w:t xml:space="preserve"> </w:t>
      </w:r>
      <w:r w:rsidRPr="00F65332">
        <w:rPr>
          <w:rFonts w:asciiTheme="minorHAnsi" w:hAnsiTheme="minorHAnsi"/>
          <w:bCs/>
        </w:rPr>
        <w:t xml:space="preserve">je povinen toto provést, lze-li to po něm spravedlivě požadovat. Požadavek na písemné objasnění, doplnění nebo úpravu Nabídky bude Dodavateli doručen stejně jako Požadavek. Dodavatel je povinen vypořádat požadavek na písemné objasnění, doplnění nebo úpravu Nabídky doručením nové Nabídky dle odst. </w:t>
      </w:r>
      <w:r w:rsidRPr="00F65332">
        <w:rPr>
          <w:rFonts w:asciiTheme="minorHAnsi" w:hAnsiTheme="minorHAnsi"/>
          <w:bCs/>
        </w:rPr>
        <w:fldChar w:fldCharType="begin"/>
      </w:r>
      <w:r w:rsidRPr="00F65332">
        <w:rPr>
          <w:rFonts w:asciiTheme="minorHAnsi" w:hAnsiTheme="minorHAnsi"/>
          <w:bCs/>
        </w:rPr>
        <w:instrText xml:space="preserve"> REF _Ref175315014 \r \h </w:instrText>
      </w:r>
      <w:r w:rsidRPr="00F65332">
        <w:instrText xml:space="preserve"> \* MERGEFORMAT </w:instrText>
      </w:r>
      <w:r w:rsidRPr="00F65332">
        <w:rPr>
          <w:rFonts w:asciiTheme="minorHAnsi" w:hAnsiTheme="minorHAnsi"/>
          <w:bCs/>
        </w:rPr>
      </w:r>
      <w:r w:rsidRPr="00F65332">
        <w:rPr>
          <w:rFonts w:asciiTheme="minorHAnsi" w:hAnsiTheme="minorHAnsi"/>
          <w:bCs/>
        </w:rPr>
        <w:fldChar w:fldCharType="separate"/>
      </w:r>
      <w:r w:rsidR="0046236C">
        <w:rPr>
          <w:rFonts w:asciiTheme="minorHAnsi" w:hAnsiTheme="minorHAnsi"/>
          <w:bCs/>
        </w:rPr>
        <w:t>44.3</w:t>
      </w:r>
      <w:r w:rsidRPr="00F65332">
        <w:rPr>
          <w:rFonts w:asciiTheme="minorHAnsi" w:hAnsiTheme="minorHAnsi"/>
          <w:bCs/>
        </w:rPr>
        <w:fldChar w:fldCharType="end"/>
      </w:r>
      <w:r w:rsidRPr="00F65332">
        <w:rPr>
          <w:rFonts w:asciiTheme="minorHAnsi" w:hAnsiTheme="minorHAnsi"/>
          <w:bCs/>
        </w:rPr>
        <w:t xml:space="preserve"> Smlouvy.</w:t>
      </w:r>
      <w:bookmarkStart w:id="305" w:name="_Ref404632163"/>
      <w:bookmarkStart w:id="306" w:name="_Ref405125192"/>
      <w:bookmarkStart w:id="307" w:name="_Ref433186958"/>
      <w:r>
        <w:t xml:space="preserve"> </w:t>
      </w:r>
      <w:r w:rsidRPr="0073763B">
        <w:rPr>
          <w:rFonts w:cstheme="minorHAnsi"/>
        </w:rPr>
        <w:t>Nabídka není návrhem na uzavření smlouvy.</w:t>
      </w:r>
    </w:p>
    <w:bookmarkEnd w:id="305"/>
    <w:bookmarkEnd w:id="306"/>
    <w:bookmarkEnd w:id="307"/>
    <w:p w14:paraId="447B053A" w14:textId="031DAA1D" w:rsidR="0000113E" w:rsidRPr="00412E9D" w:rsidRDefault="0000113E" w:rsidP="0000113E">
      <w:pPr>
        <w:pStyle w:val="2sltext"/>
        <w:numPr>
          <w:ilvl w:val="1"/>
          <w:numId w:val="1"/>
        </w:numPr>
      </w:pPr>
      <w:r w:rsidRPr="00412E9D">
        <w:t xml:space="preserve">Bude-li Objednatel s Nabídkou souhlasit, doručí </w:t>
      </w:r>
      <w:r>
        <w:t>Dodavateli</w:t>
      </w:r>
      <w:r w:rsidRPr="00412E9D">
        <w:t xml:space="preserve"> písemnou objednávku na </w:t>
      </w:r>
      <w:r>
        <w:t>provedení navýšení výkonu nebo kapacity</w:t>
      </w:r>
      <w:r w:rsidRPr="00412E9D">
        <w:t xml:space="preserve"> (dále jen „</w:t>
      </w:r>
      <w:r w:rsidRPr="00412E9D">
        <w:rPr>
          <w:b/>
          <w:bCs/>
          <w:i/>
          <w:iCs/>
        </w:rPr>
        <w:t>Objednávka</w:t>
      </w:r>
      <w:r w:rsidRPr="00412E9D">
        <w:t xml:space="preserve">“). </w:t>
      </w:r>
      <w:r w:rsidRPr="00412E9D">
        <w:rPr>
          <w:rFonts w:cstheme="minorHAnsi"/>
        </w:rPr>
        <w:t xml:space="preserve">Objednávka bude </w:t>
      </w:r>
      <w:r>
        <w:rPr>
          <w:rFonts w:cstheme="minorHAnsi"/>
        </w:rPr>
        <w:t>Dodavateli</w:t>
      </w:r>
      <w:r w:rsidRPr="00412E9D">
        <w:rPr>
          <w:rFonts w:cstheme="minorHAnsi"/>
        </w:rPr>
        <w:t xml:space="preserve"> doručena e-mailovou zprávou na e-mailovou adresu oprávněné osoby </w:t>
      </w:r>
      <w:r>
        <w:rPr>
          <w:rFonts w:cstheme="minorHAnsi"/>
        </w:rPr>
        <w:t>Dodavatele</w:t>
      </w:r>
      <w:r w:rsidRPr="00412E9D">
        <w:rPr>
          <w:rFonts w:cstheme="minorHAnsi"/>
        </w:rPr>
        <w:t xml:space="preserve"> jmenované pro tyto záležitosti dle čl. </w:t>
      </w:r>
      <w:r w:rsidRPr="00412E9D">
        <w:rPr>
          <w:rFonts w:cstheme="minorHAnsi"/>
        </w:rPr>
        <w:fldChar w:fldCharType="begin"/>
      </w:r>
      <w:r w:rsidRPr="00412E9D">
        <w:rPr>
          <w:rFonts w:cstheme="minorHAnsi"/>
        </w:rPr>
        <w:instrText xml:space="preserve"> REF _Ref115090954 \r \h  \* MERGEFORMAT </w:instrText>
      </w:r>
      <w:r w:rsidRPr="00412E9D">
        <w:rPr>
          <w:rFonts w:cstheme="minorHAnsi"/>
        </w:rPr>
      </w:r>
      <w:r w:rsidRPr="00412E9D">
        <w:rPr>
          <w:rFonts w:cstheme="minorHAnsi"/>
        </w:rPr>
        <w:fldChar w:fldCharType="separate"/>
      </w:r>
      <w:ins w:id="308" w:author="Word Document Comparison" w:date="2024-12-20T20:22:00Z" w16du:dateUtc="2024-12-20T19:22:00Z">
        <w:r w:rsidR="003560CA">
          <w:rPr>
            <w:rFonts w:cstheme="minorHAnsi"/>
          </w:rPr>
          <w:t>XXIII</w:t>
        </w:r>
      </w:ins>
      <w:del w:id="309" w:author="Word Document Comparison" w:date="2024-12-20T20:22:00Z" w16du:dateUtc="2024-12-20T19:22:00Z">
        <w:r w:rsidR="0046236C">
          <w:rPr>
            <w:rFonts w:cstheme="minorHAnsi"/>
          </w:rPr>
          <w:delText>XXII</w:delText>
        </w:r>
      </w:del>
      <w:r w:rsidRPr="00412E9D">
        <w:rPr>
          <w:rFonts w:cstheme="minorHAnsi"/>
        </w:rPr>
        <w:fldChar w:fldCharType="end"/>
      </w:r>
      <w:r w:rsidRPr="00412E9D">
        <w:rPr>
          <w:rFonts w:cstheme="minorHAnsi"/>
        </w:rPr>
        <w:t xml:space="preserve"> Smlouvy.</w:t>
      </w:r>
    </w:p>
    <w:p w14:paraId="3E84656D" w14:textId="2413BFDA" w:rsidR="0000113E" w:rsidRPr="00412E9D" w:rsidRDefault="0000113E" w:rsidP="0000113E">
      <w:pPr>
        <w:pStyle w:val="2sltext"/>
        <w:numPr>
          <w:ilvl w:val="1"/>
          <w:numId w:val="1"/>
        </w:numPr>
      </w:pPr>
      <w:bookmarkStart w:id="310" w:name="_Ref175814669"/>
      <w:bookmarkStart w:id="311" w:name="_Ref177473983"/>
      <w:r w:rsidRPr="00412E9D">
        <w:rPr>
          <w:rFonts w:cstheme="minorBidi"/>
        </w:rPr>
        <w:t xml:space="preserve">Neurčí-li Objednatel v rámci Objednávky lhůtu delší, nebo nedohodnou-li se Smluvní strany jinak, zavazuje se </w:t>
      </w:r>
      <w:r>
        <w:rPr>
          <w:rFonts w:cstheme="minorBidi"/>
        </w:rPr>
        <w:t>Dodavatel</w:t>
      </w:r>
      <w:r w:rsidRPr="00412E9D">
        <w:rPr>
          <w:rFonts w:cstheme="minorBidi"/>
        </w:rPr>
        <w:t xml:space="preserve"> do 2 pracovních dnů ode dne doručení Objednávky doručit Objednateli </w:t>
      </w:r>
      <w:r w:rsidRPr="00412E9D">
        <w:rPr>
          <w:rFonts w:cstheme="minorHAnsi"/>
        </w:rPr>
        <w:t xml:space="preserve">e-mailovou zprávou na e-mailovou adresu oprávněné osoby Objednatele jmenované pro tyto záležitosti dle čl. </w:t>
      </w:r>
      <w:r w:rsidRPr="00412E9D">
        <w:rPr>
          <w:rFonts w:cstheme="minorHAnsi"/>
        </w:rPr>
        <w:fldChar w:fldCharType="begin"/>
      </w:r>
      <w:r w:rsidRPr="00412E9D">
        <w:rPr>
          <w:rFonts w:cstheme="minorHAnsi"/>
        </w:rPr>
        <w:instrText xml:space="preserve"> REF _Ref115090954 \r \h  \* MERGEFORMAT </w:instrText>
      </w:r>
      <w:r w:rsidRPr="00412E9D">
        <w:rPr>
          <w:rFonts w:cstheme="minorHAnsi"/>
        </w:rPr>
      </w:r>
      <w:r w:rsidRPr="00412E9D">
        <w:rPr>
          <w:rFonts w:cstheme="minorHAnsi"/>
        </w:rPr>
        <w:fldChar w:fldCharType="separate"/>
      </w:r>
      <w:ins w:id="312" w:author="Word Document Comparison" w:date="2024-12-20T20:22:00Z" w16du:dateUtc="2024-12-20T19:22:00Z">
        <w:r w:rsidR="003560CA">
          <w:rPr>
            <w:rFonts w:cstheme="minorHAnsi"/>
          </w:rPr>
          <w:t>XXIII</w:t>
        </w:r>
      </w:ins>
      <w:del w:id="313" w:author="Word Document Comparison" w:date="2024-12-20T20:22:00Z" w16du:dateUtc="2024-12-20T19:22:00Z">
        <w:r w:rsidR="0046236C">
          <w:rPr>
            <w:rFonts w:cstheme="minorHAnsi"/>
          </w:rPr>
          <w:delText>XXII</w:delText>
        </w:r>
      </w:del>
      <w:r w:rsidRPr="00412E9D">
        <w:rPr>
          <w:rFonts w:cstheme="minorHAnsi"/>
        </w:rPr>
        <w:fldChar w:fldCharType="end"/>
      </w:r>
      <w:r w:rsidRPr="00412E9D">
        <w:rPr>
          <w:rFonts w:cstheme="minorHAnsi"/>
        </w:rPr>
        <w:t xml:space="preserve"> Smlouvy</w:t>
      </w:r>
      <w:r w:rsidRPr="00412E9D">
        <w:t xml:space="preserve"> písemné potvrzení Objednávky. Tímto doručením tohoto písemného potvrzení Objednávky dochází mezi Smluvními stranami k uzavření Prováděcí smlouvy.</w:t>
      </w:r>
      <w:bookmarkEnd w:id="310"/>
      <w:r>
        <w:t xml:space="preserve"> S ohledem na charakter předmětu plnění </w:t>
      </w:r>
      <w:r w:rsidRPr="00412E9D">
        <w:t>Prováděcí smlouv</w:t>
      </w:r>
      <w:r>
        <w:t>y se na Prováděcí smlouvu</w:t>
      </w:r>
      <w:r w:rsidRPr="00412E9D">
        <w:t xml:space="preserve"> užijí</w:t>
      </w:r>
      <w:r>
        <w:t xml:space="preserve"> přiměřeně</w:t>
      </w:r>
      <w:r w:rsidRPr="00412E9D">
        <w:rPr>
          <w:rFonts w:cstheme="minorHAnsi"/>
        </w:rPr>
        <w:t xml:space="preserve"> vhodná </w:t>
      </w:r>
      <w:r>
        <w:rPr>
          <w:rFonts w:cstheme="minorHAnsi"/>
        </w:rPr>
        <w:t>ujednání</w:t>
      </w:r>
      <w:r w:rsidRPr="00412E9D">
        <w:rPr>
          <w:rFonts w:cstheme="minorHAnsi"/>
        </w:rPr>
        <w:t xml:space="preserve"> této Smlouvy.</w:t>
      </w:r>
      <w:bookmarkEnd w:id="311"/>
    </w:p>
    <w:p w14:paraId="7833DAE4" w14:textId="51A9FEE0" w:rsidR="0000113E" w:rsidRPr="00412E9D" w:rsidRDefault="0000113E" w:rsidP="0000113E">
      <w:pPr>
        <w:pStyle w:val="2sltext"/>
        <w:numPr>
          <w:ilvl w:val="1"/>
          <w:numId w:val="1"/>
        </w:numPr>
        <w:rPr>
          <w:color w:val="000000" w:themeColor="text1"/>
        </w:rPr>
      </w:pPr>
      <w:r>
        <w:rPr>
          <w:color w:val="000000" w:themeColor="text1"/>
        </w:rPr>
        <w:t>Dodavatel</w:t>
      </w:r>
      <w:r w:rsidRPr="00412E9D">
        <w:rPr>
          <w:color w:val="000000" w:themeColor="text1"/>
        </w:rPr>
        <w:t xml:space="preserve"> se zavazuje </w:t>
      </w:r>
      <w:r>
        <w:rPr>
          <w:color w:val="000000" w:themeColor="text1"/>
        </w:rPr>
        <w:t>provést navýšení výkonu nebo kapacity</w:t>
      </w:r>
      <w:r w:rsidRPr="00412E9D">
        <w:rPr>
          <w:color w:val="000000" w:themeColor="text1"/>
        </w:rPr>
        <w:t xml:space="preserve"> dle Nabídky odsouhlasené Objednávkou.</w:t>
      </w:r>
    </w:p>
    <w:p w14:paraId="786143ED" w14:textId="77777777" w:rsidR="0000113E" w:rsidRPr="00412E9D" w:rsidRDefault="0000113E" w:rsidP="0000113E">
      <w:pPr>
        <w:pStyle w:val="2sltext"/>
        <w:numPr>
          <w:ilvl w:val="1"/>
          <w:numId w:val="1"/>
        </w:numPr>
      </w:pPr>
      <w:r w:rsidRPr="00412E9D">
        <w:lastRenderedPageBreak/>
        <w:t>Pro vyloučení pochybností se Smluvní strany dohodly, že doručování Požadavku, Nabídky, Objednávky a všech potvrzení dle tohoto článku této Smlouvy, včetně jejich případných příloh nebo dodatků, bude probíhat pouze způsoby stanovenými v tomto článku této Smlouvy.</w:t>
      </w:r>
    </w:p>
    <w:p w14:paraId="4677D8E7" w14:textId="77777777" w:rsidR="0000113E" w:rsidRPr="00412E9D" w:rsidRDefault="0000113E" w:rsidP="0000113E">
      <w:pPr>
        <w:pStyle w:val="2sltext"/>
        <w:numPr>
          <w:ilvl w:val="0"/>
          <w:numId w:val="0"/>
        </w:numPr>
        <w:ind w:left="567"/>
        <w:rPr>
          <w:rFonts w:cstheme="minorHAnsi"/>
        </w:rPr>
      </w:pPr>
    </w:p>
    <w:p w14:paraId="7EC8EEDB" w14:textId="77777777" w:rsidR="0000113E" w:rsidRDefault="0000113E" w:rsidP="0000113E">
      <w:pPr>
        <w:pStyle w:val="2sltext"/>
      </w:pPr>
      <w:r w:rsidRPr="00412E9D">
        <w:t xml:space="preserve">Objednatel a </w:t>
      </w:r>
      <w:r>
        <w:t>Dodavatel</w:t>
      </w:r>
      <w:r w:rsidRPr="00412E9D">
        <w:t xml:space="preserve"> jsou povinni si navzájem poskytovat v rámci přípravy Požadavku, Nabídky a Objednávky veškerou nezbytnou součinnost, kterou po nich lze spravedlivě požadovat, a to zejména pro účely úplného, jednoznačného a srozumitelného vymezení všech jejich potřebných náležitostí</w:t>
      </w:r>
      <w:r>
        <w:t xml:space="preserve"> </w:t>
      </w:r>
      <w:r w:rsidRPr="00412E9D">
        <w:t xml:space="preserve">a včasného a řádného uzavření </w:t>
      </w:r>
      <w:r>
        <w:t xml:space="preserve">a plnění </w:t>
      </w:r>
      <w:r w:rsidRPr="00412E9D">
        <w:t>Prováděcí smlouvy</w:t>
      </w:r>
      <w:r>
        <w:t>.</w:t>
      </w:r>
    </w:p>
    <w:p w14:paraId="7D8038B2" w14:textId="77777777" w:rsidR="0000113E" w:rsidRDefault="0000113E" w:rsidP="0000113E">
      <w:pPr>
        <w:pStyle w:val="2sltext"/>
        <w:numPr>
          <w:ilvl w:val="0"/>
          <w:numId w:val="0"/>
        </w:numPr>
        <w:ind w:left="567"/>
      </w:pPr>
    </w:p>
    <w:p w14:paraId="3B0C0FA8" w14:textId="77777777" w:rsidR="0000113E" w:rsidRDefault="0000113E" w:rsidP="0000113E">
      <w:pPr>
        <w:pStyle w:val="2sltext"/>
      </w:pPr>
      <w:bookmarkStart w:id="314" w:name="_Hlk158899218"/>
      <w:bookmarkStart w:id="315" w:name="_Ref177465645"/>
      <w:r>
        <w:t>Dodavatel</w:t>
      </w:r>
      <w:r w:rsidRPr="00B22C6A">
        <w:t xml:space="preserve"> je povinen</w:t>
      </w:r>
      <w:r>
        <w:t xml:space="preserve"> po splnění každé jednotlivé Prováděcí smlouvy, tzn. po provedení navýšení výkonu nebo kapacity dle každé jednotlivé Prováděcí smlouvy, zpracovat a doručit</w:t>
      </w:r>
      <w:r w:rsidRPr="00B22C6A">
        <w:t xml:space="preserve"> Objednateli přehledn</w:t>
      </w:r>
      <w:r>
        <w:t>ý</w:t>
      </w:r>
      <w:r w:rsidRPr="00B22C6A">
        <w:t xml:space="preserve"> a kompletní </w:t>
      </w:r>
      <w:r>
        <w:t>protokol</w:t>
      </w:r>
      <w:r w:rsidRPr="00B22C6A">
        <w:t xml:space="preserve"> o </w:t>
      </w:r>
      <w:r>
        <w:t>provedení navýšení výkonu nebo kapacity dle dané Prováděcí smlouvy</w:t>
      </w:r>
      <w:r w:rsidRPr="00B22C6A">
        <w:t xml:space="preserve"> (dále jen</w:t>
      </w:r>
      <w:r>
        <w:t xml:space="preserve"> </w:t>
      </w:r>
      <w:r w:rsidRPr="00B22C6A">
        <w:t>„</w:t>
      </w:r>
      <w:r w:rsidRPr="00CC4F77">
        <w:rPr>
          <w:b/>
          <w:bCs/>
          <w:i/>
          <w:iCs/>
        </w:rPr>
        <w:t xml:space="preserve">Protokol </w:t>
      </w:r>
      <w:bookmarkStart w:id="316" w:name="_Hlk177458594"/>
      <w:r w:rsidRPr="00CC4F77">
        <w:rPr>
          <w:b/>
          <w:bCs/>
          <w:i/>
          <w:iCs/>
        </w:rPr>
        <w:t>o provedení navýšení výkonu nebo kapacity</w:t>
      </w:r>
      <w:bookmarkEnd w:id="316"/>
      <w:r w:rsidRPr="00B22C6A">
        <w:t>“</w:t>
      </w:r>
      <w:r>
        <w:t>)</w:t>
      </w:r>
      <w:r w:rsidRPr="00B22C6A">
        <w:t>, ze kter</w:t>
      </w:r>
      <w:r>
        <w:t>ého</w:t>
      </w:r>
      <w:r w:rsidRPr="00B22C6A">
        <w:t xml:space="preserve"> bude jednoznačně zřejmé, </w:t>
      </w:r>
      <w:r>
        <w:t>že navýšení</w:t>
      </w:r>
      <w:r w:rsidRPr="0073763B">
        <w:t xml:space="preserve"> </w:t>
      </w:r>
      <w:r>
        <w:t xml:space="preserve">výkonu nebo kapacity dle dané Prováděcí smlouvy bylo úspěšně provedeno. Podrobné podmínky a požadavky na Protokol </w:t>
      </w:r>
      <w:r w:rsidRPr="00CC4F77">
        <w:t>o provedení navýšení výkonu nebo kapacity</w:t>
      </w:r>
      <w:r>
        <w:t xml:space="preserve"> mohou být stanoveny Objednatelem nebo na základě dohody Smluvních stran</w:t>
      </w:r>
      <w:bookmarkStart w:id="317" w:name="_Hlk158899133"/>
      <w:bookmarkEnd w:id="314"/>
      <w:r>
        <w:t>.</w:t>
      </w:r>
      <w:bookmarkEnd w:id="315"/>
    </w:p>
    <w:p w14:paraId="58C177C5" w14:textId="77777777" w:rsidR="0000113E" w:rsidRPr="00B22C6A" w:rsidRDefault="0000113E" w:rsidP="0000113E">
      <w:pPr>
        <w:pStyle w:val="2sltext"/>
        <w:numPr>
          <w:ilvl w:val="0"/>
          <w:numId w:val="0"/>
        </w:numPr>
      </w:pPr>
    </w:p>
    <w:p w14:paraId="111CB54F" w14:textId="77777777" w:rsidR="0000113E" w:rsidRPr="00B22C6A" w:rsidRDefault="0000113E" w:rsidP="0000113E">
      <w:pPr>
        <w:pStyle w:val="2sltext"/>
      </w:pPr>
      <w:bookmarkStart w:id="318" w:name="_Ref372629927"/>
      <w:bookmarkStart w:id="319" w:name="_Hlk175319947"/>
      <w:bookmarkStart w:id="320" w:name="_Ref437935509"/>
      <w:bookmarkStart w:id="321" w:name="_Ref115093725"/>
      <w:r w:rsidRPr="00CC4F77">
        <w:t xml:space="preserve">Protokol o provedení navýšení výkonu nebo kapacity </w:t>
      </w:r>
      <w:r>
        <w:t xml:space="preserve">bude zpracován </w:t>
      </w:r>
      <w:r w:rsidRPr="00B22C6A">
        <w:t xml:space="preserve">vždy pro </w:t>
      </w:r>
      <w:r>
        <w:t>každou jednotlivou Prováděcí smlouvu</w:t>
      </w:r>
      <w:r w:rsidRPr="00B22C6A">
        <w:t xml:space="preserve"> a bud</w:t>
      </w:r>
      <w:r>
        <w:t>e</w:t>
      </w:r>
      <w:r w:rsidRPr="00B22C6A">
        <w:t xml:space="preserve"> Objednateli doručen nejpozději do 10 pracovních dní od </w:t>
      </w:r>
      <w:r>
        <w:t>splnění dané Prováděcí smlouvy, tzn. ode dne provedení navýšení výkonu nebo kapacity dle dané Prováděcí smlouvy</w:t>
      </w:r>
      <w:r w:rsidRPr="00B22C6A">
        <w:t>.</w:t>
      </w:r>
      <w:bookmarkEnd w:id="318"/>
      <w:r w:rsidRPr="00B22C6A">
        <w:t xml:space="preserve"> </w:t>
      </w:r>
      <w:bookmarkStart w:id="322" w:name="_Ref127283459"/>
      <w:r w:rsidRPr="00B22C6A">
        <w:t>Objednatel do 10 pracovních dní ode dne doručení</w:t>
      </w:r>
      <w:r>
        <w:t xml:space="preserve"> </w:t>
      </w:r>
      <w:r w:rsidRPr="00CC4F77">
        <w:t>Protokol</w:t>
      </w:r>
      <w:r>
        <w:t>u</w:t>
      </w:r>
      <w:r w:rsidRPr="00CC4F77">
        <w:t xml:space="preserve"> o provedení navýšení výkonu nebo kapacity</w:t>
      </w:r>
      <w:r w:rsidRPr="00B22C6A">
        <w:t xml:space="preserve"> daný </w:t>
      </w:r>
      <w:r w:rsidRPr="00CC4F77">
        <w:t>Protokol o provedení navýšení výkonu nebo kapacity</w:t>
      </w:r>
      <w:r w:rsidRPr="00B22C6A">
        <w:t xml:space="preserve"> schválí, </w:t>
      </w:r>
      <w:r w:rsidRPr="00162339">
        <w:t xml:space="preserve">nebo odmítne jeho schválení a </w:t>
      </w:r>
      <w:r>
        <w:t>Dodavateli</w:t>
      </w:r>
      <w:r w:rsidRPr="00162339">
        <w:t xml:space="preserve"> jej vrátí s výhradou k provedení opravy, doplnění nebo vysvětlení</w:t>
      </w:r>
      <w:r w:rsidRPr="00B22C6A">
        <w:t xml:space="preserve"> s uvedením důvodu vrácení. </w:t>
      </w:r>
      <w:r>
        <w:t>Dodavatel</w:t>
      </w:r>
      <w:r w:rsidRPr="00B22C6A">
        <w:t xml:space="preserve"> je povinen do 5 pracovních dní ode dne vrácení </w:t>
      </w:r>
      <w:r w:rsidRPr="00CC4F77">
        <w:t>Protokol</w:t>
      </w:r>
      <w:r>
        <w:t>u</w:t>
      </w:r>
      <w:r w:rsidRPr="00CC4F77">
        <w:t xml:space="preserve"> o provedení navýšení výkonu nebo kapacity</w:t>
      </w:r>
      <w:r w:rsidRPr="00B22C6A">
        <w:t xml:space="preserve"> výhrady Objednatele vypořádat a Objednateli doručit nový </w:t>
      </w:r>
      <w:r w:rsidRPr="00CC4F77">
        <w:t>Protokol o provedení navýšení výkonu nebo kapacity</w:t>
      </w:r>
      <w:r w:rsidRPr="00B22C6A">
        <w:t xml:space="preserve">. Ve vztahu k novému </w:t>
      </w:r>
      <w:r w:rsidRPr="00CC4F77">
        <w:t>Protokol</w:t>
      </w:r>
      <w:r>
        <w:t>u</w:t>
      </w:r>
      <w:r w:rsidRPr="00CC4F77">
        <w:t xml:space="preserve"> o provedení navýšení výkonu nebo kapacity</w:t>
      </w:r>
      <w:r w:rsidRPr="00B22C6A">
        <w:t xml:space="preserve"> se opět uplatní postup dle přechozích vět tohoto odstavce této Smlouvy, přičemž takto lze postupovat opakovaně. Výhrady Objednatele budou řešeny vzájemnou dohodou Smluvních stran.</w:t>
      </w:r>
      <w:bookmarkEnd w:id="322"/>
    </w:p>
    <w:bookmarkEnd w:id="317"/>
    <w:bookmarkEnd w:id="319"/>
    <w:p w14:paraId="15644B07" w14:textId="77777777" w:rsidR="0000113E" w:rsidRPr="00B22C6A" w:rsidRDefault="0000113E" w:rsidP="0000113E">
      <w:pPr>
        <w:pStyle w:val="2sltext"/>
        <w:numPr>
          <w:ilvl w:val="0"/>
          <w:numId w:val="0"/>
        </w:numPr>
        <w:ind w:left="567"/>
      </w:pPr>
    </w:p>
    <w:p w14:paraId="439F0F47" w14:textId="77777777" w:rsidR="0000113E" w:rsidRDefault="0000113E" w:rsidP="0000113E">
      <w:pPr>
        <w:pStyle w:val="2sltext"/>
      </w:pPr>
      <w:r w:rsidRPr="00B22C6A">
        <w:t>Objednatelem schválen</w:t>
      </w:r>
      <w:r>
        <w:t>ý</w:t>
      </w:r>
      <w:r w:rsidRPr="00B22C6A">
        <w:t xml:space="preserve"> </w:t>
      </w:r>
      <w:r w:rsidRPr="00CC4F77">
        <w:t>Protokol o provedení navýšení výkonu nebo kapacity</w:t>
      </w:r>
      <w:r>
        <w:t xml:space="preserve"> </w:t>
      </w:r>
      <w:r w:rsidRPr="00B22C6A">
        <w:t>bud</w:t>
      </w:r>
      <w:r>
        <w:t>e</w:t>
      </w:r>
      <w:r w:rsidRPr="00B22C6A">
        <w:t xml:space="preserve"> podkladem pro fakturaci </w:t>
      </w:r>
      <w:bookmarkEnd w:id="320"/>
      <w:bookmarkEnd w:id="321"/>
      <w:r>
        <w:t>a úhradu ceny</w:t>
      </w:r>
      <w:r w:rsidRPr="00B22C6A">
        <w:t xml:space="preserve"> za </w:t>
      </w:r>
      <w:r>
        <w:t>splnění příslušné Prováděcí smlouvy.</w:t>
      </w:r>
    </w:p>
    <w:p w14:paraId="4819F86D" w14:textId="77777777" w:rsidR="0000113E" w:rsidRPr="00B22C6A" w:rsidRDefault="0000113E" w:rsidP="0000113E">
      <w:pPr>
        <w:pStyle w:val="2sltext"/>
        <w:numPr>
          <w:ilvl w:val="0"/>
          <w:numId w:val="0"/>
        </w:numPr>
        <w:ind w:left="567"/>
      </w:pPr>
    </w:p>
    <w:p w14:paraId="6302F5FD" w14:textId="24B3D335" w:rsidR="0000113E" w:rsidRDefault="0000113E" w:rsidP="0000113E">
      <w:pPr>
        <w:pStyle w:val="2sltext"/>
      </w:pPr>
      <w:bookmarkStart w:id="323" w:name="_Ref175813843"/>
      <w:bookmarkStart w:id="324" w:name="_Hlk177476610"/>
      <w:r w:rsidRPr="00B22C6A">
        <w:t>Nebyl</w:t>
      </w:r>
      <w:r>
        <w:t>o</w:t>
      </w:r>
      <w:r w:rsidRPr="00B22C6A">
        <w:t xml:space="preserve">-li </w:t>
      </w:r>
      <w:r>
        <w:rPr>
          <w:rFonts w:cstheme="minorHAnsi"/>
        </w:rPr>
        <w:t>navýšení výkonu nebo kapacity dle dané Prováděcí smlouvy provedeno</w:t>
      </w:r>
      <w:r w:rsidRPr="00B22C6A">
        <w:t xml:space="preserve"> </w:t>
      </w:r>
      <w:r>
        <w:t>v souladu s touto Smlouvou</w:t>
      </w:r>
      <w:r w:rsidRPr="00B22C6A">
        <w:t>, bud</w:t>
      </w:r>
      <w:r>
        <w:t>ou</w:t>
      </w:r>
      <w:r w:rsidRPr="00B22C6A">
        <w:t xml:space="preserve"> v </w:t>
      </w:r>
      <w:r w:rsidRPr="00CC4F77">
        <w:t>Protokol</w:t>
      </w:r>
      <w:r>
        <w:t>u</w:t>
      </w:r>
      <w:r w:rsidRPr="00CC4F77">
        <w:t xml:space="preserve"> o provedení navýšení výkonu nebo kapacity</w:t>
      </w:r>
      <w:r>
        <w:t xml:space="preserve"> </w:t>
      </w:r>
      <w:r w:rsidRPr="00B22C6A">
        <w:t>výslovně uveden</w:t>
      </w:r>
      <w:r>
        <w:t>y</w:t>
      </w:r>
      <w:r w:rsidRPr="00B22C6A">
        <w:t xml:space="preserve"> a řádně vyčíslen</w:t>
      </w:r>
      <w:r>
        <w:t>y</w:t>
      </w:r>
      <w:r w:rsidRPr="00B22C6A">
        <w:t xml:space="preserve"> příslušn</w:t>
      </w:r>
      <w:r>
        <w:t>é</w:t>
      </w:r>
      <w:r w:rsidRPr="00B22C6A">
        <w:t xml:space="preserve"> smluvní pokut</w:t>
      </w:r>
      <w:r>
        <w:t>y</w:t>
      </w:r>
      <w:r w:rsidRPr="00B22C6A">
        <w:t xml:space="preserve"> dle čl. </w:t>
      </w:r>
      <w:r>
        <w:fldChar w:fldCharType="begin"/>
      </w:r>
      <w:r>
        <w:instrText xml:space="preserve"> REF _Ref177459162 \r \h  \* MERGEFORMAT </w:instrText>
      </w:r>
      <w:r>
        <w:fldChar w:fldCharType="separate"/>
      </w:r>
      <w:ins w:id="325" w:author="Word Document Comparison" w:date="2024-12-20T20:22:00Z" w16du:dateUtc="2024-12-20T19:22:00Z">
        <w:r w:rsidR="003560CA">
          <w:t>XIX</w:t>
        </w:r>
      </w:ins>
      <w:del w:id="326" w:author="Word Document Comparison" w:date="2024-12-20T20:22:00Z" w16du:dateUtc="2024-12-20T19:22:00Z">
        <w:r w:rsidR="00F06272">
          <w:delText>XVIII</w:delText>
        </w:r>
      </w:del>
      <w:r>
        <w:fldChar w:fldCharType="end"/>
      </w:r>
      <w:r>
        <w:t xml:space="preserve"> </w:t>
      </w:r>
      <w:r w:rsidRPr="00B22C6A">
        <w:t>Smlouvy.</w:t>
      </w:r>
      <w:bookmarkEnd w:id="323"/>
      <w:bookmarkEnd w:id="324"/>
    </w:p>
    <w:p w14:paraId="566E11D9" w14:textId="43B6F6E8" w:rsidR="007F22C9" w:rsidRPr="002941B5" w:rsidRDefault="007F22C9" w:rsidP="00397AA7">
      <w:pPr>
        <w:pStyle w:val="Nadpis1"/>
        <w:keepLines w:val="0"/>
        <w:rPr>
          <w:szCs w:val="22"/>
        </w:rPr>
      </w:pPr>
      <w:bookmarkStart w:id="327" w:name="_Toc177717648"/>
      <w:bookmarkStart w:id="328" w:name="_Toc185618491"/>
      <w:r w:rsidRPr="002941B5">
        <w:rPr>
          <w:szCs w:val="22"/>
        </w:rPr>
        <w:t>CEN</w:t>
      </w:r>
      <w:bookmarkEnd w:id="144"/>
      <w:bookmarkEnd w:id="190"/>
      <w:r w:rsidR="00026F1F" w:rsidRPr="002941B5">
        <w:rPr>
          <w:szCs w:val="22"/>
        </w:rPr>
        <w:t>Y</w:t>
      </w:r>
      <w:bookmarkEnd w:id="327"/>
      <w:bookmarkEnd w:id="328"/>
    </w:p>
    <w:p w14:paraId="359AF1BE" w14:textId="77777777" w:rsidR="007457F7" w:rsidRDefault="00EC370E" w:rsidP="0013623F">
      <w:pPr>
        <w:pStyle w:val="2sltext"/>
      </w:pPr>
      <w:bookmarkStart w:id="329" w:name="_Ref110606523"/>
      <w:r>
        <w:t>Celková c</w:t>
      </w:r>
      <w:r w:rsidR="00C20D44" w:rsidRPr="00044FCE">
        <w:t>ena za</w:t>
      </w:r>
      <w:r>
        <w:t xml:space="preserve"> dodání a odevzdání celého </w:t>
      </w:r>
      <w:r w:rsidR="00C20D44" w:rsidRPr="00044FCE">
        <w:t>Předmět</w:t>
      </w:r>
      <w:r>
        <w:t>u</w:t>
      </w:r>
      <w:r w:rsidR="00C20D44" w:rsidRPr="00044FCE">
        <w:t xml:space="preserve"> </w:t>
      </w:r>
      <w:r w:rsidR="00A9744E">
        <w:t>plnění</w:t>
      </w:r>
      <w:r>
        <w:t xml:space="preserve"> dle této Smlouvy </w:t>
      </w:r>
      <w:r w:rsidR="00176582" w:rsidRPr="00D67D19">
        <w:t xml:space="preserve">činí </w:t>
      </w:r>
      <w:r w:rsidRPr="00317CB5">
        <w:rPr>
          <w:rFonts w:asciiTheme="minorHAnsi" w:hAnsiTheme="minorHAnsi" w:cstheme="minorHAnsi"/>
          <w:b/>
          <w:highlight w:val="cyan"/>
        </w:rPr>
        <w:fldChar w:fldCharType="begin"/>
      </w:r>
      <w:r w:rsidRPr="00317CB5">
        <w:rPr>
          <w:rFonts w:asciiTheme="minorHAnsi" w:hAnsiTheme="minorHAnsi" w:cstheme="minorHAnsi"/>
          <w:b/>
          <w:highlight w:val="cyan"/>
        </w:rPr>
        <w:instrText xml:space="preserve"> MACROBUTTON  AcceptConflict "[Bude doplněno před uzavřením Smlouvy]" </w:instrText>
      </w:r>
      <w:r w:rsidRPr="00317CB5">
        <w:rPr>
          <w:rFonts w:asciiTheme="minorHAnsi" w:hAnsiTheme="minorHAnsi" w:cstheme="minorHAnsi"/>
          <w:b/>
          <w:highlight w:val="cyan"/>
        </w:rPr>
        <w:fldChar w:fldCharType="end"/>
      </w:r>
      <w:r w:rsidR="00176582" w:rsidRPr="00317CB5">
        <w:rPr>
          <w:b/>
          <w:lang w:eastAsia="en-US"/>
        </w:rPr>
        <w:t>,-</w:t>
      </w:r>
      <w:r w:rsidR="00176582" w:rsidRPr="00317CB5">
        <w:rPr>
          <w:b/>
          <w:lang w:eastAsia="en-US" w:bidi="en-US"/>
        </w:rPr>
        <w:t xml:space="preserve"> </w:t>
      </w:r>
      <w:r w:rsidR="00176582" w:rsidRPr="00317CB5">
        <w:rPr>
          <w:b/>
        </w:rPr>
        <w:t xml:space="preserve">Kč bez DPH </w:t>
      </w:r>
      <w:r w:rsidR="00176582" w:rsidRPr="00D67D19">
        <w:t>(dále jen „</w:t>
      </w:r>
      <w:r w:rsidRPr="00317CB5">
        <w:rPr>
          <w:b/>
          <w:bCs/>
          <w:i/>
        </w:rPr>
        <w:t>Celková cena za Předmět plnění</w:t>
      </w:r>
      <w:r w:rsidR="00176582" w:rsidRPr="00D67D19">
        <w:t>“)</w:t>
      </w:r>
      <w:r w:rsidR="00176582">
        <w:t>.</w:t>
      </w:r>
      <w:bookmarkEnd w:id="329"/>
      <w:r w:rsidR="0013623F">
        <w:t xml:space="preserve"> </w:t>
      </w:r>
    </w:p>
    <w:p w14:paraId="665E0288" w14:textId="77777777" w:rsidR="007457F7" w:rsidRDefault="007457F7" w:rsidP="007457F7">
      <w:pPr>
        <w:pStyle w:val="2sltext"/>
        <w:numPr>
          <w:ilvl w:val="0"/>
          <w:numId w:val="0"/>
        </w:numPr>
        <w:ind w:left="567"/>
      </w:pPr>
    </w:p>
    <w:p w14:paraId="0329E6E6" w14:textId="69EA7735" w:rsidR="007B660D" w:rsidRDefault="007B660D" w:rsidP="0013623F">
      <w:pPr>
        <w:pStyle w:val="2sltext"/>
      </w:pPr>
      <w:r w:rsidRPr="00664D71">
        <w:t>Celková cena za Předmět plnění</w:t>
      </w:r>
      <w:r w:rsidRPr="00F56641">
        <w:t xml:space="preserve"> je celková a úplná, tzn. zahrnuje veškerá plnění </w:t>
      </w:r>
      <w:r>
        <w:t xml:space="preserve">Dodavatele </w:t>
      </w:r>
      <w:r w:rsidRPr="00F56641">
        <w:t>dle</w:t>
      </w:r>
      <w:r w:rsidR="0045714E">
        <w:t xml:space="preserve"> </w:t>
      </w:r>
      <w:r w:rsidRPr="00F56641">
        <w:t>této Smlouvy</w:t>
      </w:r>
      <w:r w:rsidR="0045714E">
        <w:t xml:space="preserve">, vyjma </w:t>
      </w:r>
      <w:r w:rsidR="00152FF6">
        <w:t xml:space="preserve">Souvisejícího </w:t>
      </w:r>
      <w:r w:rsidR="0045714E">
        <w:t xml:space="preserve">plnění </w:t>
      </w:r>
      <w:r w:rsidR="00152FF6">
        <w:t xml:space="preserve">dle odst. </w:t>
      </w:r>
      <w:r w:rsidR="00152FF6">
        <w:fldChar w:fldCharType="begin"/>
      </w:r>
      <w:r w:rsidR="00152FF6">
        <w:instrText xml:space="preserve"> REF _Ref177461873 \r \h </w:instrText>
      </w:r>
      <w:r w:rsidR="00152FF6">
        <w:fldChar w:fldCharType="separate"/>
      </w:r>
      <w:r w:rsidR="0046236C">
        <w:t>14.8</w:t>
      </w:r>
      <w:r w:rsidR="00152FF6">
        <w:fldChar w:fldCharType="end"/>
      </w:r>
      <w:r w:rsidR="00152FF6">
        <w:t xml:space="preserve"> Smlouvy</w:t>
      </w:r>
      <w:r w:rsidR="0045714E">
        <w:t xml:space="preserve">, neboť cena za </w:t>
      </w:r>
      <w:r w:rsidR="00152FF6">
        <w:t xml:space="preserve">provedení tohoto Souvisejícího </w:t>
      </w:r>
      <w:r w:rsidR="0045714E">
        <w:t xml:space="preserve">plnění bude stanovena v souladu s podmínkami stanovenými v čl. </w:t>
      </w:r>
      <w:r w:rsidR="0045714E">
        <w:fldChar w:fldCharType="begin"/>
      </w:r>
      <w:r w:rsidR="0045714E">
        <w:instrText xml:space="preserve"> REF _Ref177462088 \r \h </w:instrText>
      </w:r>
      <w:r w:rsidR="0045714E">
        <w:fldChar w:fldCharType="separate"/>
      </w:r>
      <w:r w:rsidR="0046236C">
        <w:t>VI</w:t>
      </w:r>
      <w:r w:rsidR="0045714E">
        <w:fldChar w:fldCharType="end"/>
      </w:r>
      <w:r w:rsidR="0045714E">
        <w:t> Smlouvy.</w:t>
      </w:r>
    </w:p>
    <w:p w14:paraId="03B5B093" w14:textId="77777777" w:rsidR="00EC370E" w:rsidRDefault="00EC370E" w:rsidP="00317CB5">
      <w:pPr>
        <w:pStyle w:val="2sltext"/>
        <w:numPr>
          <w:ilvl w:val="0"/>
          <w:numId w:val="0"/>
        </w:numPr>
      </w:pPr>
    </w:p>
    <w:p w14:paraId="21BA6DE6" w14:textId="77777777" w:rsidR="00C92B9B" w:rsidRDefault="00EC370E" w:rsidP="00317CB5">
      <w:pPr>
        <w:pStyle w:val="2sltext"/>
        <w:rPr>
          <w:ins w:id="330" w:author="Word Document Comparison" w:date="2024-12-20T20:22:00Z" w16du:dateUtc="2024-12-20T19:22:00Z"/>
        </w:rPr>
      </w:pPr>
      <w:bookmarkStart w:id="331" w:name="_Hlk185265269"/>
      <w:r>
        <w:t>Celková cena za Předmět plnění je složena z</w:t>
      </w:r>
      <w:ins w:id="332" w:author="Word Document Comparison" w:date="2024-12-20T20:22:00Z" w16du:dateUtc="2024-12-20T19:22:00Z">
        <w:r w:rsidR="00C92B9B">
          <w:t>:</w:t>
        </w:r>
      </w:ins>
    </w:p>
    <w:p w14:paraId="0816DBA3" w14:textId="77777777" w:rsidR="00C92B9B" w:rsidRDefault="00C92B9B" w:rsidP="00FA1B49">
      <w:pPr>
        <w:pStyle w:val="Odstavecseseznamem"/>
        <w:rPr>
          <w:ins w:id="333" w:author="Word Document Comparison" w:date="2024-12-20T20:22:00Z" w16du:dateUtc="2024-12-20T19:22:00Z"/>
        </w:rPr>
      </w:pPr>
    </w:p>
    <w:p w14:paraId="7E3A56CE" w14:textId="77777777" w:rsidR="00C92B9B" w:rsidRDefault="00EC370E" w:rsidP="00933F04">
      <w:pPr>
        <w:pStyle w:val="2sltext"/>
        <w:numPr>
          <w:ilvl w:val="1"/>
          <w:numId w:val="1"/>
        </w:numPr>
        <w:rPr>
          <w:ins w:id="334" w:author="Word Document Comparison" w:date="2024-12-20T20:22:00Z" w16du:dateUtc="2024-12-20T19:22:00Z"/>
        </w:rPr>
      </w:pPr>
      <w:del w:id="335" w:author="Word Document Comparison" w:date="2024-12-20T20:22:00Z" w16du:dateUtc="2024-12-20T19:22:00Z">
        <w:r>
          <w:lastRenderedPageBreak/>
          <w:delText> </w:delText>
        </w:r>
      </w:del>
      <w:r>
        <w:t xml:space="preserve">ceny za dodání a odevzdání </w:t>
      </w:r>
      <w:r w:rsidR="008F51C9">
        <w:t>Nové i</w:t>
      </w:r>
      <w:r w:rsidR="008F51C9" w:rsidRPr="00D91088">
        <w:t>nfrastruktur</w:t>
      </w:r>
      <w:r w:rsidR="008F51C9">
        <w:t>y</w:t>
      </w:r>
      <w:r>
        <w:t xml:space="preserve"> dle této Smlouvy</w:t>
      </w:r>
      <w:ins w:id="336" w:author="Word Document Comparison" w:date="2024-12-20T20:22:00Z" w16du:dateUtc="2024-12-20T19:22:00Z">
        <w:r w:rsidR="00933F04">
          <w:t xml:space="preserve">, tj. </w:t>
        </w:r>
        <w:r w:rsidR="00FA1B49">
          <w:t xml:space="preserve">zejména </w:t>
        </w:r>
        <w:r w:rsidR="00933F04">
          <w:t xml:space="preserve">za </w:t>
        </w:r>
        <w:r w:rsidR="002D6D4F">
          <w:t xml:space="preserve">provedení či poskytnutí veškerých plnění </w:t>
        </w:r>
        <w:r>
          <w:t xml:space="preserve">dle </w:t>
        </w:r>
        <w:r w:rsidR="002D6D4F">
          <w:t xml:space="preserve">odst. </w:t>
        </w:r>
        <w:r w:rsidR="002D6D4F">
          <w:fldChar w:fldCharType="begin"/>
        </w:r>
        <w:r w:rsidR="002D6D4F">
          <w:instrText xml:space="preserve"> REF _Ref383091528 \r \h </w:instrText>
        </w:r>
        <w:r w:rsidR="002D6D4F">
          <w:fldChar w:fldCharType="separate"/>
        </w:r>
        <w:r w:rsidR="003560CA">
          <w:t>13</w:t>
        </w:r>
        <w:r w:rsidR="002D6D4F">
          <w:fldChar w:fldCharType="end"/>
        </w:r>
        <w:r w:rsidR="002D6D4F">
          <w:t xml:space="preserve"> </w:t>
        </w:r>
        <w:r>
          <w:t>Smlouvy</w:t>
        </w:r>
        <w:r w:rsidR="007C41B5">
          <w:t xml:space="preserve">, </w:t>
        </w:r>
        <w:r w:rsidR="002D6D4F">
          <w:t xml:space="preserve">vyjma plnění dle odst. </w:t>
        </w:r>
        <w:r w:rsidR="002D6D4F">
          <w:fldChar w:fldCharType="begin"/>
        </w:r>
        <w:r w:rsidR="002D6D4F">
          <w:instrText xml:space="preserve"> REF _Ref185263327 \r \h </w:instrText>
        </w:r>
        <w:r w:rsidR="002D6D4F">
          <w:fldChar w:fldCharType="separate"/>
        </w:r>
        <w:r w:rsidR="003560CA">
          <w:t>13.4</w:t>
        </w:r>
        <w:r w:rsidR="002D6D4F">
          <w:fldChar w:fldCharType="end"/>
        </w:r>
        <w:r w:rsidR="002D6D4F">
          <w:t xml:space="preserve"> Smlouvy</w:t>
        </w:r>
        <w:r w:rsidR="007C41B5">
          <w:t>,</w:t>
        </w:r>
      </w:ins>
      <w:r>
        <w:t xml:space="preserve"> (dále jen „</w:t>
      </w:r>
      <w:r w:rsidRPr="00317CB5">
        <w:rPr>
          <w:b/>
          <w:i/>
          <w:iCs/>
        </w:rPr>
        <w:t xml:space="preserve">Cena za </w:t>
      </w:r>
      <w:r w:rsidR="008F51C9">
        <w:rPr>
          <w:b/>
          <w:i/>
          <w:iCs/>
        </w:rPr>
        <w:t>Novou i</w:t>
      </w:r>
      <w:r w:rsidR="00D91088" w:rsidRPr="00D91088">
        <w:rPr>
          <w:b/>
          <w:i/>
          <w:iCs/>
        </w:rPr>
        <w:t>nfrastruktur</w:t>
      </w:r>
      <w:r w:rsidR="00D91088">
        <w:rPr>
          <w:b/>
          <w:i/>
          <w:iCs/>
        </w:rPr>
        <w:t>u</w:t>
      </w:r>
      <w:r>
        <w:t>“) a</w:t>
      </w:r>
    </w:p>
    <w:p w14:paraId="6F576DD9" w14:textId="33BDA4CF" w:rsidR="00EC370E" w:rsidRPr="00EC370E" w:rsidRDefault="00EC370E" w:rsidP="00FA1B49">
      <w:pPr>
        <w:pStyle w:val="2sltext"/>
        <w:numPr>
          <w:ilvl w:val="1"/>
          <w:numId w:val="1"/>
        </w:numPr>
        <w:pPrChange w:id="337" w:author="Word Document Comparison" w:date="2024-12-20T20:22:00Z" w16du:dateUtc="2024-12-20T19:22:00Z">
          <w:pPr>
            <w:pStyle w:val="2sltext"/>
          </w:pPr>
        </w:pPrChange>
      </w:pPr>
      <w:del w:id="338" w:author="Word Document Comparison" w:date="2024-12-20T20:22:00Z" w16du:dateUtc="2024-12-20T19:22:00Z">
        <w:r>
          <w:delText xml:space="preserve"> z </w:delText>
        </w:r>
      </w:del>
      <w:r>
        <w:t xml:space="preserve">ceny za </w:t>
      </w:r>
      <w:r>
        <w:rPr>
          <w:lang w:eastAsia="en-US" w:bidi="en-US"/>
        </w:rPr>
        <w:t xml:space="preserve">provedení analýzy prostředí Objednatele a </w:t>
      </w:r>
      <w:r w:rsidRPr="001A3D96">
        <w:t>zpracování</w:t>
      </w:r>
      <w:r>
        <w:t>, dodání a odevzdání P</w:t>
      </w:r>
      <w:r w:rsidRPr="001A3D96">
        <w:t>ředimplementační analýzy</w:t>
      </w:r>
      <w:r>
        <w:t xml:space="preserve"> dle této Smlouvy</w:t>
      </w:r>
      <w:ins w:id="339" w:author="Word Document Comparison" w:date="2024-12-20T20:22:00Z" w16du:dateUtc="2024-12-20T19:22:00Z">
        <w:r w:rsidR="00933F04">
          <w:t xml:space="preserve">, tj. za </w:t>
        </w:r>
        <w:r w:rsidR="002D6D4F">
          <w:t>provedení či poskytnutí plnění dle odst.</w:t>
        </w:r>
        <w:r w:rsidR="002D6D4F" w:rsidRPr="002D6D4F">
          <w:t xml:space="preserve"> </w:t>
        </w:r>
        <w:r w:rsidR="002D6D4F">
          <w:fldChar w:fldCharType="begin"/>
        </w:r>
        <w:r w:rsidR="002D6D4F">
          <w:instrText xml:space="preserve"> REF _Ref185263327 \r \h </w:instrText>
        </w:r>
        <w:r w:rsidR="002D6D4F">
          <w:fldChar w:fldCharType="separate"/>
        </w:r>
        <w:r w:rsidR="003560CA">
          <w:t>13.4</w:t>
        </w:r>
        <w:r w:rsidR="002D6D4F">
          <w:fldChar w:fldCharType="end"/>
        </w:r>
        <w:r w:rsidR="002D6D4F">
          <w:t xml:space="preserve"> Smlouvy</w:t>
        </w:r>
      </w:ins>
      <w:r>
        <w:t xml:space="preserve"> (dále jen </w:t>
      </w:r>
      <w:r w:rsidRPr="00EC370E">
        <w:rPr>
          <w:bCs/>
          <w:i/>
          <w:iCs/>
        </w:rPr>
        <w:t>„</w:t>
      </w:r>
      <w:r w:rsidRPr="00317CB5">
        <w:rPr>
          <w:b/>
          <w:i/>
          <w:iCs/>
        </w:rPr>
        <w:t>Cena za Předimplementační analýzu</w:t>
      </w:r>
      <w:r>
        <w:t>“).</w:t>
      </w:r>
    </w:p>
    <w:bookmarkEnd w:id="331"/>
    <w:p w14:paraId="1BA6FF76" w14:textId="77777777" w:rsidR="00EC370E" w:rsidRDefault="00EC370E" w:rsidP="00317CB5">
      <w:pPr>
        <w:pStyle w:val="2sltext"/>
        <w:numPr>
          <w:ilvl w:val="0"/>
          <w:numId w:val="0"/>
        </w:numPr>
        <w:ind w:left="567"/>
      </w:pPr>
    </w:p>
    <w:p w14:paraId="0DBA1C37" w14:textId="3AE52A42" w:rsidR="00991BF8" w:rsidRPr="00EC370E" w:rsidRDefault="00EC370E" w:rsidP="00317CB5">
      <w:pPr>
        <w:pStyle w:val="2sltext"/>
        <w:rPr>
          <w:color w:val="0070C0"/>
          <w:u w:val="single"/>
        </w:rPr>
      </w:pPr>
      <w:r w:rsidRPr="00EC370E">
        <w:t xml:space="preserve">Cena za </w:t>
      </w:r>
      <w:r w:rsidR="008F51C9">
        <w:t>Novou i</w:t>
      </w:r>
      <w:r w:rsidR="00D91088" w:rsidRPr="00D91088">
        <w:t>nfrastruktur</w:t>
      </w:r>
      <w:r w:rsidR="00D91088">
        <w:t>u</w:t>
      </w:r>
      <w:r w:rsidRPr="00EC370E">
        <w:t xml:space="preserve"> činí </w:t>
      </w:r>
      <w:r w:rsidRPr="00317CB5">
        <w:rPr>
          <w:rFonts w:asciiTheme="minorHAnsi" w:hAnsiTheme="minorHAnsi" w:cstheme="minorHAnsi"/>
          <w:b/>
          <w:highlight w:val="cyan"/>
        </w:rPr>
        <w:fldChar w:fldCharType="begin"/>
      </w:r>
      <w:r w:rsidRPr="00317CB5">
        <w:rPr>
          <w:rFonts w:asciiTheme="minorHAnsi" w:hAnsiTheme="minorHAnsi" w:cstheme="minorHAnsi"/>
          <w:b/>
          <w:highlight w:val="cyan"/>
        </w:rPr>
        <w:instrText xml:space="preserve"> MACROBUTTON  AcceptConflict "[Bude doplněno před uzavřením Smlouvy]" </w:instrText>
      </w:r>
      <w:r w:rsidRPr="00317CB5">
        <w:rPr>
          <w:rFonts w:asciiTheme="minorHAnsi" w:hAnsiTheme="minorHAnsi" w:cstheme="minorHAnsi"/>
          <w:b/>
          <w:highlight w:val="cyan"/>
        </w:rPr>
        <w:fldChar w:fldCharType="end"/>
      </w:r>
      <w:r w:rsidRPr="00317CB5">
        <w:rPr>
          <w:b/>
          <w:lang w:eastAsia="en-US"/>
        </w:rPr>
        <w:t>,-</w:t>
      </w:r>
      <w:r w:rsidRPr="00317CB5">
        <w:rPr>
          <w:b/>
          <w:lang w:eastAsia="en-US" w:bidi="en-US"/>
        </w:rPr>
        <w:t xml:space="preserve"> </w:t>
      </w:r>
      <w:r w:rsidRPr="00317CB5">
        <w:rPr>
          <w:b/>
        </w:rPr>
        <w:t>Kč bez DPH</w:t>
      </w:r>
      <w:r>
        <w:rPr>
          <w:bCs/>
        </w:rPr>
        <w:t>.</w:t>
      </w:r>
    </w:p>
    <w:p w14:paraId="3390D77D" w14:textId="77777777" w:rsidR="00EC370E" w:rsidRDefault="00EC370E" w:rsidP="00317CB5">
      <w:pPr>
        <w:pStyle w:val="2sltext"/>
        <w:numPr>
          <w:ilvl w:val="0"/>
          <w:numId w:val="0"/>
        </w:numPr>
        <w:ind w:left="567"/>
        <w:rPr>
          <w:color w:val="0070C0"/>
          <w:u w:val="single"/>
        </w:rPr>
      </w:pPr>
    </w:p>
    <w:p w14:paraId="66DBCA29" w14:textId="29C2D925" w:rsidR="00F56641" w:rsidRPr="0013623F" w:rsidRDefault="00EC370E" w:rsidP="00F56641">
      <w:pPr>
        <w:pStyle w:val="2sltext"/>
      </w:pPr>
      <w:r w:rsidRPr="00EC370E">
        <w:t xml:space="preserve">Cena za Předimplementační analýzu činí </w:t>
      </w:r>
      <w:r w:rsidRPr="00317CB5">
        <w:rPr>
          <w:rFonts w:asciiTheme="minorHAnsi" w:hAnsiTheme="minorHAnsi" w:cstheme="minorHAnsi"/>
          <w:b/>
          <w:highlight w:val="cyan"/>
        </w:rPr>
        <w:fldChar w:fldCharType="begin"/>
      </w:r>
      <w:r w:rsidRPr="00317CB5">
        <w:rPr>
          <w:rFonts w:asciiTheme="minorHAnsi" w:hAnsiTheme="minorHAnsi" w:cstheme="minorHAnsi"/>
          <w:b/>
          <w:highlight w:val="cyan"/>
        </w:rPr>
        <w:instrText xml:space="preserve"> MACROBUTTON  AcceptConflict "[Bude doplněno před uzavřením Smlouvy]" </w:instrText>
      </w:r>
      <w:r w:rsidRPr="00317CB5">
        <w:rPr>
          <w:rFonts w:asciiTheme="minorHAnsi" w:hAnsiTheme="minorHAnsi" w:cstheme="minorHAnsi"/>
          <w:b/>
          <w:highlight w:val="cyan"/>
        </w:rPr>
        <w:fldChar w:fldCharType="end"/>
      </w:r>
      <w:r w:rsidRPr="00317CB5">
        <w:rPr>
          <w:b/>
          <w:lang w:eastAsia="en-US"/>
        </w:rPr>
        <w:t>,-</w:t>
      </w:r>
      <w:r w:rsidRPr="00317CB5">
        <w:rPr>
          <w:b/>
          <w:lang w:eastAsia="en-US" w:bidi="en-US"/>
        </w:rPr>
        <w:t xml:space="preserve"> </w:t>
      </w:r>
      <w:r w:rsidRPr="00317CB5">
        <w:rPr>
          <w:b/>
        </w:rPr>
        <w:t>Kč bez DPH</w:t>
      </w:r>
      <w:r>
        <w:rPr>
          <w:bCs/>
        </w:rPr>
        <w:t>.</w:t>
      </w:r>
    </w:p>
    <w:p w14:paraId="29EBDD65" w14:textId="77777777" w:rsidR="0013623F" w:rsidRDefault="0013623F" w:rsidP="0013623F">
      <w:pPr>
        <w:pStyle w:val="Odstavecseseznamem"/>
      </w:pPr>
    </w:p>
    <w:p w14:paraId="032B29B6" w14:textId="7E95B40E" w:rsidR="0013623F" w:rsidRDefault="0013623F" w:rsidP="00F56641">
      <w:pPr>
        <w:pStyle w:val="2sltext"/>
      </w:pPr>
      <w:r>
        <w:t xml:space="preserve">Cena za provedení </w:t>
      </w:r>
      <w:r w:rsidR="00AD2E26">
        <w:t>S</w:t>
      </w:r>
      <w:r>
        <w:t xml:space="preserve">ouvisejících plnění dle odst. </w:t>
      </w:r>
      <w:r>
        <w:fldChar w:fldCharType="begin"/>
      </w:r>
      <w:r>
        <w:instrText xml:space="preserve"> REF _Ref177232591 \r \h </w:instrText>
      </w:r>
      <w:r>
        <w:fldChar w:fldCharType="separate"/>
      </w:r>
      <w:r w:rsidR="0046236C">
        <w:t>14.1</w:t>
      </w:r>
      <w:r>
        <w:fldChar w:fldCharType="end"/>
      </w:r>
      <w:r>
        <w:t xml:space="preserve"> až </w:t>
      </w:r>
      <w:r>
        <w:fldChar w:fldCharType="begin"/>
      </w:r>
      <w:r>
        <w:instrText xml:space="preserve"> REF _Ref177116645 \r \h </w:instrText>
      </w:r>
      <w:r>
        <w:fldChar w:fldCharType="separate"/>
      </w:r>
      <w:r w:rsidR="0046236C">
        <w:t>14.7</w:t>
      </w:r>
      <w:r>
        <w:fldChar w:fldCharType="end"/>
      </w:r>
      <w:r>
        <w:t xml:space="preserve"> Smlouvy je zahrnuta v Ceně za Novou infrastrukturu</w:t>
      </w:r>
      <w:r w:rsidR="007457F7">
        <w:t xml:space="preserve"> a je její součástí</w:t>
      </w:r>
      <w:r>
        <w:t>, přičemž není samostatně vyčíslena</w:t>
      </w:r>
      <w:r w:rsidR="007457F7">
        <w:t>.</w:t>
      </w:r>
    </w:p>
    <w:p w14:paraId="0236718E" w14:textId="77777777" w:rsidR="007457F7" w:rsidRDefault="007457F7" w:rsidP="007457F7">
      <w:pPr>
        <w:pStyle w:val="Odstavecseseznamem"/>
      </w:pPr>
    </w:p>
    <w:p w14:paraId="39796C24" w14:textId="0D686B40" w:rsidR="007457F7" w:rsidRPr="00F56641" w:rsidRDefault="007457F7" w:rsidP="00F56641">
      <w:pPr>
        <w:pStyle w:val="2sltext"/>
      </w:pPr>
      <w:r>
        <w:t xml:space="preserve">Ceny za provedení </w:t>
      </w:r>
      <w:r w:rsidR="00AD2E26">
        <w:t>S</w:t>
      </w:r>
      <w:r>
        <w:t xml:space="preserve">ouvisejícího plnění dle odst. </w:t>
      </w:r>
      <w:r>
        <w:fldChar w:fldCharType="begin"/>
      </w:r>
      <w:r>
        <w:instrText xml:space="preserve"> REF _Ref177461873 \r \h </w:instrText>
      </w:r>
      <w:r>
        <w:fldChar w:fldCharType="separate"/>
      </w:r>
      <w:r w:rsidR="0046236C">
        <w:t>14.8</w:t>
      </w:r>
      <w:r>
        <w:fldChar w:fldCharType="end"/>
      </w:r>
      <w:r>
        <w:t xml:space="preserve"> Smlouvy jsou stanoveny v</w:t>
      </w:r>
      <w:r w:rsidR="00F73598">
        <w:t> </w:t>
      </w:r>
      <w:r>
        <w:t>Ceníku</w:t>
      </w:r>
      <w:r w:rsidR="00F73598">
        <w:t xml:space="preserve"> </w:t>
      </w:r>
      <w:r>
        <w:t xml:space="preserve">navyšování výkonu nebo kapacity, přičemž </w:t>
      </w:r>
      <w:r w:rsidRPr="007457F7">
        <w:t>Cena za navýšení výkonu nebo kapacity</w:t>
      </w:r>
      <w:r>
        <w:t xml:space="preserve"> bude stanovena v souladu s podmínkami stanovenými v čl. </w:t>
      </w:r>
      <w:r>
        <w:fldChar w:fldCharType="begin"/>
      </w:r>
      <w:r>
        <w:instrText xml:space="preserve"> REF _Ref177462088 \r \h </w:instrText>
      </w:r>
      <w:r>
        <w:fldChar w:fldCharType="separate"/>
      </w:r>
      <w:r w:rsidR="0046236C">
        <w:t>VI</w:t>
      </w:r>
      <w:r>
        <w:fldChar w:fldCharType="end"/>
      </w:r>
      <w:r w:rsidR="008D397D">
        <w:t> </w:t>
      </w:r>
      <w:r>
        <w:t>Smlouvy</w:t>
      </w:r>
      <w:r w:rsidR="008D397D">
        <w:t xml:space="preserve"> a uvedena v příslušné Prováděcí smlouvě.</w:t>
      </w:r>
      <w:ins w:id="340" w:author="Word Document Comparison" w:date="2024-12-20T20:22:00Z" w16du:dateUtc="2024-12-20T19:22:00Z">
        <w:r w:rsidR="007C4196">
          <w:t xml:space="preserve"> </w:t>
        </w:r>
        <w:r w:rsidR="007C4196" w:rsidRPr="0094660D">
          <w:rPr>
            <w:color w:val="000000" w:themeColor="text1"/>
          </w:rPr>
          <w:t xml:space="preserve">Ceny za provedení Souvisejícího plnění dle odst. </w:t>
        </w:r>
        <w:r w:rsidR="007C4196" w:rsidRPr="0094660D">
          <w:rPr>
            <w:color w:val="000000" w:themeColor="text1"/>
          </w:rPr>
          <w:fldChar w:fldCharType="begin"/>
        </w:r>
        <w:r w:rsidR="007C4196" w:rsidRPr="0094660D">
          <w:rPr>
            <w:color w:val="000000" w:themeColor="text1"/>
          </w:rPr>
          <w:instrText xml:space="preserve"> REF _Ref177461873 \r \h </w:instrText>
        </w:r>
        <w:r w:rsidR="007C4196" w:rsidRPr="0094660D">
          <w:rPr>
            <w:color w:val="000000" w:themeColor="text1"/>
          </w:rPr>
        </w:r>
        <w:r w:rsidR="007C4196" w:rsidRPr="0094660D">
          <w:rPr>
            <w:color w:val="000000" w:themeColor="text1"/>
          </w:rPr>
          <w:fldChar w:fldCharType="separate"/>
        </w:r>
        <w:r w:rsidR="003560CA">
          <w:rPr>
            <w:color w:val="000000" w:themeColor="text1"/>
          </w:rPr>
          <w:t>14.8</w:t>
        </w:r>
        <w:r w:rsidR="007C4196" w:rsidRPr="0094660D">
          <w:rPr>
            <w:color w:val="000000" w:themeColor="text1"/>
          </w:rPr>
          <w:fldChar w:fldCharType="end"/>
        </w:r>
        <w:r w:rsidR="007C4196" w:rsidRPr="0094660D">
          <w:rPr>
            <w:color w:val="000000" w:themeColor="text1"/>
          </w:rPr>
          <w:t xml:space="preserve"> Smlouvy mohou být </w:t>
        </w:r>
        <w:r w:rsidR="0057025B">
          <w:rPr>
            <w:color w:val="000000" w:themeColor="text1"/>
          </w:rPr>
          <w:t xml:space="preserve">pro účely stanovení </w:t>
        </w:r>
        <w:r w:rsidR="0057025B" w:rsidRPr="007C4196">
          <w:t>Cen</w:t>
        </w:r>
        <w:r w:rsidR="0057025B">
          <w:t>y</w:t>
        </w:r>
        <w:r w:rsidR="0057025B" w:rsidRPr="007C4196">
          <w:t xml:space="preserve"> za navýšení výkonu nebo kapacity</w:t>
        </w:r>
        <w:r w:rsidR="0057025B" w:rsidRPr="0057025B">
          <w:rPr>
            <w:color w:val="000000" w:themeColor="text1"/>
          </w:rPr>
          <w:t xml:space="preserve"> </w:t>
        </w:r>
        <w:r w:rsidR="0057025B" w:rsidRPr="004A2650">
          <w:t xml:space="preserve">dle odst. </w:t>
        </w:r>
        <w:r w:rsidR="0057025B" w:rsidRPr="004A2650">
          <w:fldChar w:fldCharType="begin"/>
        </w:r>
        <w:r w:rsidR="0057025B" w:rsidRPr="004A2650">
          <w:instrText xml:space="preserve"> REF _Ref177464374 \r \h </w:instrText>
        </w:r>
        <w:r w:rsidR="0057025B" w:rsidRPr="003D740C">
          <w:instrText xml:space="preserve"> \* MERGEFORMAT </w:instrText>
        </w:r>
        <w:r w:rsidR="0057025B" w:rsidRPr="004A2650">
          <w:fldChar w:fldCharType="separate"/>
        </w:r>
        <w:r w:rsidR="003560CA">
          <w:t>40</w:t>
        </w:r>
        <w:r w:rsidR="0057025B" w:rsidRPr="004A2650">
          <w:fldChar w:fldCharType="end"/>
        </w:r>
        <w:r w:rsidR="0057025B" w:rsidRPr="004A2650">
          <w:t xml:space="preserve"> Smlouvy</w:t>
        </w:r>
        <w:r w:rsidR="0057025B" w:rsidRPr="0057025B">
          <w:rPr>
            <w:color w:val="000000" w:themeColor="text1"/>
          </w:rPr>
          <w:t xml:space="preserve"> </w:t>
        </w:r>
        <w:r w:rsidR="007C4196" w:rsidRPr="0094660D">
          <w:rPr>
            <w:color w:val="000000" w:themeColor="text1"/>
          </w:rPr>
          <w:t xml:space="preserve">upraveny </w:t>
        </w:r>
        <w:r w:rsidR="0057025B" w:rsidRPr="0094660D">
          <w:rPr>
            <w:color w:val="000000" w:themeColor="text1"/>
          </w:rPr>
          <w:t>v souladu s čl.</w:t>
        </w:r>
        <w:r w:rsidR="0057025B" w:rsidRPr="0094660D">
          <w:rPr>
            <w:color w:val="000000" w:themeColor="text1"/>
            <w:lang w:eastAsia="ar-SA"/>
          </w:rPr>
          <w:t xml:space="preserve"> </w:t>
        </w:r>
        <w:r w:rsidR="0057025B" w:rsidRPr="0094660D">
          <w:rPr>
            <w:color w:val="000000" w:themeColor="text1"/>
            <w:lang w:eastAsia="ar-SA"/>
          </w:rPr>
          <w:fldChar w:fldCharType="begin"/>
        </w:r>
        <w:r w:rsidR="0057025B" w:rsidRPr="0094660D">
          <w:rPr>
            <w:color w:val="000000" w:themeColor="text1"/>
            <w:lang w:eastAsia="ar-SA"/>
          </w:rPr>
          <w:instrText xml:space="preserve"> REF _Ref175645357 \r \h </w:instrText>
        </w:r>
        <w:r w:rsidR="0057025B" w:rsidRPr="0094660D">
          <w:rPr>
            <w:color w:val="000000" w:themeColor="text1"/>
            <w:lang w:eastAsia="ar-SA"/>
          </w:rPr>
        </w:r>
        <w:r w:rsidR="0057025B" w:rsidRPr="0094660D">
          <w:rPr>
            <w:color w:val="000000" w:themeColor="text1"/>
            <w:lang w:eastAsia="ar-SA"/>
          </w:rPr>
          <w:fldChar w:fldCharType="separate"/>
        </w:r>
        <w:r w:rsidR="003560CA">
          <w:rPr>
            <w:color w:val="000000" w:themeColor="text1"/>
            <w:lang w:eastAsia="ar-SA"/>
          </w:rPr>
          <w:t>VIII</w:t>
        </w:r>
        <w:r w:rsidR="0057025B" w:rsidRPr="0094660D">
          <w:rPr>
            <w:color w:val="000000" w:themeColor="text1"/>
            <w:lang w:eastAsia="ar-SA"/>
          </w:rPr>
          <w:fldChar w:fldCharType="end"/>
        </w:r>
        <w:r w:rsidR="0057025B" w:rsidRPr="0094660D">
          <w:rPr>
            <w:color w:val="000000" w:themeColor="text1"/>
            <w:lang w:eastAsia="ar-SA"/>
          </w:rPr>
          <w:t xml:space="preserve"> Smlouvy.</w:t>
        </w:r>
      </w:ins>
    </w:p>
    <w:p w14:paraId="585B62DB" w14:textId="77777777" w:rsidR="00F56641" w:rsidRDefault="00F56641" w:rsidP="00F56641">
      <w:pPr>
        <w:pStyle w:val="Odstavecseseznamem"/>
        <w:rPr>
          <w:rFonts w:asciiTheme="minorHAnsi" w:hAnsiTheme="minorHAnsi" w:cstheme="minorHAnsi"/>
        </w:rPr>
      </w:pPr>
    </w:p>
    <w:p w14:paraId="4275946A" w14:textId="5E241299" w:rsidR="003B0F46" w:rsidRDefault="003B0F46" w:rsidP="00317CB5">
      <w:pPr>
        <w:pStyle w:val="2sltext"/>
      </w:pPr>
      <w:r w:rsidRPr="009C39C2">
        <w:rPr>
          <w:rFonts w:asciiTheme="minorHAnsi" w:hAnsiTheme="minorHAnsi" w:cstheme="minorHAnsi"/>
        </w:rPr>
        <w:t xml:space="preserve">Kalkulace </w:t>
      </w:r>
      <w:r w:rsidR="00EC370E">
        <w:rPr>
          <w:rFonts w:asciiTheme="minorHAnsi" w:hAnsiTheme="minorHAnsi" w:cstheme="minorHAnsi"/>
        </w:rPr>
        <w:t xml:space="preserve">Celkové ceny za Předmět plnění a Ceny za </w:t>
      </w:r>
      <w:r w:rsidR="008F51C9">
        <w:rPr>
          <w:rFonts w:asciiTheme="minorHAnsi" w:hAnsiTheme="minorHAnsi" w:cstheme="minorHAnsi"/>
        </w:rPr>
        <w:t xml:space="preserve">Novou </w:t>
      </w:r>
      <w:r w:rsidR="008F51C9">
        <w:t>i</w:t>
      </w:r>
      <w:r w:rsidR="00D91088" w:rsidRPr="00D91088">
        <w:t>nfrastruktur</w:t>
      </w:r>
      <w:r w:rsidR="00D91088">
        <w:t>u</w:t>
      </w:r>
      <w:r w:rsidR="00EC370E">
        <w:rPr>
          <w:rFonts w:asciiTheme="minorHAnsi" w:hAnsiTheme="minorHAnsi" w:cstheme="minorHAnsi"/>
        </w:rPr>
        <w:t xml:space="preserve"> </w:t>
      </w:r>
      <w:r w:rsidRPr="009C39C2">
        <w:rPr>
          <w:rFonts w:asciiTheme="minorHAnsi" w:hAnsiTheme="minorHAnsi" w:cstheme="minorHAnsi"/>
        </w:rPr>
        <w:t>je stanovena v souladu s</w:t>
      </w:r>
      <w:r w:rsidR="00317CB5">
        <w:rPr>
          <w:rFonts w:asciiTheme="minorHAnsi" w:hAnsiTheme="minorHAnsi" w:cstheme="minorHAnsi"/>
        </w:rPr>
        <w:t> </w:t>
      </w:r>
      <w:r w:rsidRPr="009C39C2">
        <w:rPr>
          <w:rFonts w:asciiTheme="minorHAnsi" w:hAnsiTheme="minorHAnsi" w:cstheme="minorHAnsi"/>
        </w:rPr>
        <w:t xml:space="preserve">nabídkou </w:t>
      </w:r>
      <w:r w:rsidR="0021170F" w:rsidRPr="0021170F">
        <w:t>Dodavatel</w:t>
      </w:r>
      <w:r w:rsidR="0021170F">
        <w:t>e</w:t>
      </w:r>
      <w:r w:rsidRPr="009C39C2">
        <w:rPr>
          <w:rFonts w:asciiTheme="minorHAnsi" w:hAnsiTheme="minorHAnsi" w:cstheme="minorHAnsi"/>
        </w:rPr>
        <w:t xml:space="preserve"> podanou </w:t>
      </w:r>
      <w:r>
        <w:rPr>
          <w:rFonts w:asciiTheme="minorHAnsi" w:hAnsiTheme="minorHAnsi" w:cstheme="minorHAnsi"/>
        </w:rPr>
        <w:t>na Veřejnou zakázku</w:t>
      </w:r>
      <w:r w:rsidR="00F56641">
        <w:rPr>
          <w:rFonts w:asciiTheme="minorHAnsi" w:hAnsiTheme="minorHAnsi" w:cstheme="minorHAnsi"/>
        </w:rPr>
        <w:t xml:space="preserve">, a to </w:t>
      </w:r>
      <w:r w:rsidRPr="009C39C2">
        <w:rPr>
          <w:rFonts w:asciiTheme="minorHAnsi" w:hAnsiTheme="minorHAnsi" w:cstheme="minorHAnsi"/>
        </w:rPr>
        <w:t xml:space="preserve">na základě </w:t>
      </w:r>
      <w:r w:rsidRPr="009C39C2">
        <w:rPr>
          <w:rFonts w:asciiTheme="minorHAnsi" w:hAnsiTheme="minorHAnsi" w:cstheme="minorHAnsi"/>
          <w:lang w:eastAsia="en-US" w:bidi="en-US"/>
        </w:rPr>
        <w:t xml:space="preserve">jednotlivých </w:t>
      </w:r>
      <w:r w:rsidR="005B5D7C">
        <w:rPr>
          <w:rFonts w:asciiTheme="minorHAnsi" w:hAnsiTheme="minorHAnsi" w:cstheme="minorHAnsi"/>
          <w:lang w:eastAsia="en-US" w:bidi="en-US"/>
        </w:rPr>
        <w:t xml:space="preserve">dílčích </w:t>
      </w:r>
      <w:r w:rsidR="00317CB5">
        <w:rPr>
          <w:rFonts w:asciiTheme="minorHAnsi" w:hAnsiTheme="minorHAnsi" w:cstheme="minorHAnsi"/>
          <w:lang w:eastAsia="en-US" w:bidi="en-US"/>
        </w:rPr>
        <w:t xml:space="preserve">částí </w:t>
      </w:r>
      <w:r w:rsidR="005B5D7C">
        <w:rPr>
          <w:rFonts w:asciiTheme="minorHAnsi" w:hAnsiTheme="minorHAnsi" w:cstheme="minorHAnsi"/>
          <w:lang w:eastAsia="en-US" w:bidi="en-US"/>
        </w:rPr>
        <w:t>Předmět</w:t>
      </w:r>
      <w:r w:rsidR="00317CB5">
        <w:rPr>
          <w:rFonts w:asciiTheme="minorHAnsi" w:hAnsiTheme="minorHAnsi" w:cstheme="minorHAnsi"/>
          <w:lang w:eastAsia="en-US" w:bidi="en-US"/>
        </w:rPr>
        <w:t>u</w:t>
      </w:r>
      <w:r w:rsidR="005B5D7C">
        <w:rPr>
          <w:rFonts w:asciiTheme="minorHAnsi" w:hAnsiTheme="minorHAnsi" w:cstheme="minorHAnsi"/>
          <w:lang w:eastAsia="en-US" w:bidi="en-US"/>
        </w:rPr>
        <w:t xml:space="preserve"> </w:t>
      </w:r>
      <w:r w:rsidR="00A9744E">
        <w:t>plnění</w:t>
      </w:r>
      <w:r w:rsidR="005B5D7C">
        <w:rPr>
          <w:rFonts w:asciiTheme="minorHAnsi" w:hAnsiTheme="minorHAnsi" w:cstheme="minorHAnsi"/>
          <w:lang w:eastAsia="en-US" w:bidi="en-US"/>
        </w:rPr>
        <w:t xml:space="preserve"> </w:t>
      </w:r>
      <w:r w:rsidRPr="009C39C2">
        <w:rPr>
          <w:rFonts w:asciiTheme="minorHAnsi" w:hAnsiTheme="minorHAnsi" w:cstheme="minorHAnsi"/>
        </w:rPr>
        <w:t xml:space="preserve">a cen za jednotlivé </w:t>
      </w:r>
      <w:r w:rsidR="005B5D7C">
        <w:rPr>
          <w:rFonts w:asciiTheme="minorHAnsi" w:hAnsiTheme="minorHAnsi" w:cstheme="minorHAnsi"/>
          <w:lang w:eastAsia="en-US" w:bidi="en-US"/>
        </w:rPr>
        <w:t xml:space="preserve">dílčí </w:t>
      </w:r>
      <w:r w:rsidR="00317CB5">
        <w:rPr>
          <w:rFonts w:asciiTheme="minorHAnsi" w:hAnsiTheme="minorHAnsi" w:cstheme="minorHAnsi"/>
          <w:lang w:eastAsia="en-US" w:bidi="en-US"/>
        </w:rPr>
        <w:t xml:space="preserve">části </w:t>
      </w:r>
      <w:r w:rsidR="005B5D7C">
        <w:rPr>
          <w:rFonts w:asciiTheme="minorHAnsi" w:hAnsiTheme="minorHAnsi" w:cstheme="minorHAnsi"/>
          <w:lang w:eastAsia="en-US" w:bidi="en-US"/>
        </w:rPr>
        <w:t>Předmět</w:t>
      </w:r>
      <w:r w:rsidR="00317CB5">
        <w:rPr>
          <w:rFonts w:asciiTheme="minorHAnsi" w:hAnsiTheme="minorHAnsi" w:cstheme="minorHAnsi"/>
          <w:lang w:eastAsia="en-US" w:bidi="en-US"/>
        </w:rPr>
        <w:t>u</w:t>
      </w:r>
      <w:r w:rsidR="005B5D7C">
        <w:rPr>
          <w:rFonts w:asciiTheme="minorHAnsi" w:hAnsiTheme="minorHAnsi" w:cstheme="minorHAnsi"/>
          <w:lang w:eastAsia="en-US" w:bidi="en-US"/>
        </w:rPr>
        <w:t xml:space="preserve"> </w:t>
      </w:r>
      <w:r w:rsidR="00A9744E">
        <w:t>plnění</w:t>
      </w:r>
      <w:r w:rsidR="00F56641">
        <w:rPr>
          <w:rFonts w:asciiTheme="minorHAnsi" w:hAnsiTheme="minorHAnsi" w:cstheme="minorHAnsi"/>
        </w:rPr>
        <w:t xml:space="preserve">, </w:t>
      </w:r>
      <w:r w:rsidRPr="009C39C2">
        <w:rPr>
          <w:rFonts w:asciiTheme="minorHAnsi" w:hAnsiTheme="minorHAnsi" w:cstheme="minorHAnsi"/>
        </w:rPr>
        <w:t xml:space="preserve">a je uvedena </w:t>
      </w:r>
      <w:r w:rsidR="005B5D7C" w:rsidRPr="00044FCE">
        <w:t>v</w:t>
      </w:r>
      <w:r w:rsidR="00317CB5">
        <w:t> </w:t>
      </w:r>
      <w:r w:rsidR="005B5D7C" w:rsidRPr="00044FCE">
        <w:t>příloze</w:t>
      </w:r>
      <w:r w:rsidR="00317CB5">
        <w:t xml:space="preserve"> této</w:t>
      </w:r>
      <w:r w:rsidR="005B5D7C" w:rsidRPr="00044FCE">
        <w:t xml:space="preserve"> </w:t>
      </w:r>
      <w:r w:rsidR="002E507B">
        <w:t>S</w:t>
      </w:r>
      <w:r w:rsidR="005B5D7C" w:rsidRPr="00044FCE">
        <w:t>mlouvy (</w:t>
      </w:r>
      <w:r w:rsidR="005B5D7C" w:rsidRPr="00044FCE">
        <w:fldChar w:fldCharType="begin"/>
      </w:r>
      <w:r w:rsidR="005B5D7C" w:rsidRPr="00044FCE">
        <w:instrText xml:space="preserve"> REF _Ref383095354 \r \h  \* MERGEFORMAT </w:instrText>
      </w:r>
      <w:r w:rsidR="005B5D7C" w:rsidRPr="00044FCE">
        <w:fldChar w:fldCharType="separate"/>
      </w:r>
      <w:r w:rsidR="009A7306">
        <w:t>Příloha č. 3</w:t>
      </w:r>
      <w:r w:rsidR="005B5D7C" w:rsidRPr="00044FCE">
        <w:fldChar w:fldCharType="end"/>
      </w:r>
      <w:r w:rsidR="005B5D7C" w:rsidRPr="00044FCE">
        <w:t xml:space="preserve"> </w:t>
      </w:r>
      <w:r w:rsidR="002E507B">
        <w:t>S</w:t>
      </w:r>
      <w:r w:rsidR="005B5D7C" w:rsidRPr="00044FCE">
        <w:t>mlouvy)</w:t>
      </w:r>
      <w:r w:rsidR="00317CB5">
        <w:t>.</w:t>
      </w:r>
    </w:p>
    <w:p w14:paraId="33CB8F69" w14:textId="77777777" w:rsidR="003B0F46" w:rsidRDefault="003B0F46" w:rsidP="00FA1B49">
      <w:pPr>
        <w:pStyle w:val="Odstavecseseznamem"/>
        <w:pPrChange w:id="341" w:author="Word Document Comparison" w:date="2024-12-20T20:22:00Z" w16du:dateUtc="2024-12-20T19:22:00Z">
          <w:pPr>
            <w:pStyle w:val="2sltext"/>
            <w:numPr>
              <w:numId w:val="0"/>
            </w:numPr>
            <w:ind w:firstLine="0"/>
          </w:pPr>
        </w:pPrChange>
      </w:pPr>
    </w:p>
    <w:p w14:paraId="79E725C0" w14:textId="77777777" w:rsidR="00933F04" w:rsidRDefault="00933F04" w:rsidP="00317CB5">
      <w:pPr>
        <w:pStyle w:val="2sltext"/>
        <w:rPr>
          <w:ins w:id="342" w:author="Word Document Comparison" w:date="2024-12-20T20:22:00Z" w16du:dateUtc="2024-12-20T19:22:00Z"/>
        </w:rPr>
      </w:pPr>
      <w:ins w:id="343" w:author="Word Document Comparison" w:date="2024-12-20T20:22:00Z" w16du:dateUtc="2024-12-20T19:22:00Z">
        <w:r>
          <w:t xml:space="preserve">Pro vyloučení </w:t>
        </w:r>
        <w:r w:rsidR="00FA1B49">
          <w:t xml:space="preserve">všech </w:t>
        </w:r>
        <w:r>
          <w:t>pochybností se stanoví, že Cena za Novou infrastrukturu zahrnuje provedení či poskytnutí veškerých plnění dle této Smlouvy, vyjma provedení či poskytnutí plnění dle odst.</w:t>
        </w:r>
        <w:r w:rsidRPr="002D6D4F">
          <w:t xml:space="preserve"> </w:t>
        </w:r>
        <w:r>
          <w:fldChar w:fldCharType="begin"/>
        </w:r>
        <w:r>
          <w:instrText xml:space="preserve"> REF _Ref185263327 \r \h </w:instrText>
        </w:r>
        <w:r>
          <w:fldChar w:fldCharType="separate"/>
        </w:r>
        <w:r w:rsidR="003560CA">
          <w:t>13.4</w:t>
        </w:r>
        <w:r>
          <w:fldChar w:fldCharType="end"/>
        </w:r>
        <w:r>
          <w:t xml:space="preserve"> Smlouvy a </w:t>
        </w:r>
        <w:r w:rsidRPr="007C4196">
          <w:t xml:space="preserve">Souvisejícího plnění dle odst. </w:t>
        </w:r>
        <w:r w:rsidRPr="007C4196">
          <w:fldChar w:fldCharType="begin"/>
        </w:r>
        <w:r w:rsidRPr="007C4196">
          <w:instrText xml:space="preserve"> REF _Ref177461873 \r \h </w:instrText>
        </w:r>
        <w:r w:rsidRPr="007C4196">
          <w:fldChar w:fldCharType="separate"/>
        </w:r>
        <w:r w:rsidR="003560CA">
          <w:t>14.8</w:t>
        </w:r>
        <w:r w:rsidRPr="007C4196">
          <w:fldChar w:fldCharType="end"/>
        </w:r>
        <w:r w:rsidRPr="007C4196">
          <w:t xml:space="preserve"> Smlouvy</w:t>
        </w:r>
        <w:r>
          <w:t>.</w:t>
        </w:r>
      </w:ins>
    </w:p>
    <w:p w14:paraId="33A03D19" w14:textId="77777777" w:rsidR="003B0F46" w:rsidRDefault="003B0F46">
      <w:pPr>
        <w:pStyle w:val="2sltext"/>
        <w:numPr>
          <w:ilvl w:val="0"/>
          <w:numId w:val="0"/>
        </w:numPr>
        <w:rPr>
          <w:ins w:id="344" w:author="Word Document Comparison" w:date="2024-12-20T20:22:00Z" w16du:dateUtc="2024-12-20T19:22:00Z"/>
        </w:rPr>
      </w:pPr>
    </w:p>
    <w:p w14:paraId="23661D34" w14:textId="0602D032" w:rsidR="00C20D44" w:rsidRPr="00317CB5" w:rsidRDefault="00F56641" w:rsidP="00317CB5">
      <w:pPr>
        <w:pStyle w:val="2sltext"/>
      </w:pPr>
      <w:r w:rsidRPr="00083174">
        <w:rPr>
          <w:rFonts w:asciiTheme="minorHAnsi" w:hAnsiTheme="minorHAnsi" w:cstheme="minorHAnsi"/>
          <w:bCs/>
          <w:iCs/>
        </w:rPr>
        <w:t>Celková cena</w:t>
      </w:r>
      <w:r>
        <w:rPr>
          <w:rFonts w:asciiTheme="minorHAnsi" w:hAnsiTheme="minorHAnsi" w:cstheme="minorHAnsi"/>
          <w:bCs/>
          <w:iCs/>
        </w:rPr>
        <w:t xml:space="preserve"> za Předmět plnění</w:t>
      </w:r>
      <w:r w:rsidRPr="00083174" w:rsidDel="00416727">
        <w:rPr>
          <w:rFonts w:asciiTheme="minorHAnsi" w:hAnsiTheme="minorHAnsi" w:cstheme="minorHAnsi"/>
          <w:bCs/>
          <w:iCs/>
        </w:rPr>
        <w:t xml:space="preserve"> </w:t>
      </w:r>
      <w:r w:rsidR="00664D71">
        <w:rPr>
          <w:rFonts w:asciiTheme="minorHAnsi" w:hAnsiTheme="minorHAnsi" w:cstheme="minorHAnsi"/>
          <w:bCs/>
          <w:iCs/>
        </w:rPr>
        <w:t>je</w:t>
      </w:r>
      <w:r w:rsidRPr="00083174">
        <w:rPr>
          <w:rFonts w:asciiTheme="minorHAnsi" w:hAnsiTheme="minorHAnsi" w:cstheme="minorHAnsi"/>
          <w:bCs/>
          <w:iCs/>
        </w:rPr>
        <w:t xml:space="preserve"> </w:t>
      </w:r>
      <w:r w:rsidRPr="00083174">
        <w:rPr>
          <w:rFonts w:asciiTheme="minorHAnsi" w:hAnsiTheme="minorHAnsi" w:cstheme="minorHAnsi"/>
        </w:rPr>
        <w:t>stanoven</w:t>
      </w:r>
      <w:r w:rsidR="00664D71">
        <w:rPr>
          <w:rFonts w:asciiTheme="minorHAnsi" w:hAnsiTheme="minorHAnsi" w:cstheme="minorHAnsi"/>
        </w:rPr>
        <w:t>a</w:t>
      </w:r>
      <w:r w:rsidRPr="00083174">
        <w:rPr>
          <w:rFonts w:asciiTheme="minorHAnsi" w:hAnsiTheme="minorHAnsi" w:cstheme="minorHAnsi"/>
        </w:rPr>
        <w:t xml:space="preserve"> jako pevn</w:t>
      </w:r>
      <w:r w:rsidR="00664D71">
        <w:rPr>
          <w:rFonts w:asciiTheme="minorHAnsi" w:hAnsiTheme="minorHAnsi" w:cstheme="minorHAnsi"/>
        </w:rPr>
        <w:t>á</w:t>
      </w:r>
      <w:r w:rsidRPr="00083174">
        <w:rPr>
          <w:rFonts w:asciiTheme="minorHAnsi" w:hAnsiTheme="minorHAnsi" w:cstheme="minorHAnsi"/>
        </w:rPr>
        <w:t>, závazn</w:t>
      </w:r>
      <w:r w:rsidR="00664D71">
        <w:rPr>
          <w:rFonts w:asciiTheme="minorHAnsi" w:hAnsiTheme="minorHAnsi" w:cstheme="minorHAnsi"/>
        </w:rPr>
        <w:t>á</w:t>
      </w:r>
      <w:r w:rsidRPr="00083174">
        <w:rPr>
          <w:rFonts w:asciiTheme="minorHAnsi" w:hAnsiTheme="minorHAnsi" w:cstheme="minorHAnsi"/>
        </w:rPr>
        <w:t>, nejvýše přípustn</w:t>
      </w:r>
      <w:r w:rsidR="00664D71">
        <w:rPr>
          <w:rFonts w:asciiTheme="minorHAnsi" w:hAnsiTheme="minorHAnsi" w:cstheme="minorHAnsi"/>
        </w:rPr>
        <w:t>á</w:t>
      </w:r>
      <w:r w:rsidRPr="00083174">
        <w:rPr>
          <w:rFonts w:asciiTheme="minorHAnsi" w:hAnsiTheme="minorHAnsi" w:cstheme="minorHAnsi"/>
        </w:rPr>
        <w:t>, nepřekročiteln</w:t>
      </w:r>
      <w:r w:rsidR="00664D71">
        <w:rPr>
          <w:rFonts w:asciiTheme="minorHAnsi" w:hAnsiTheme="minorHAnsi" w:cstheme="minorHAnsi"/>
        </w:rPr>
        <w:t>á</w:t>
      </w:r>
      <w:r w:rsidRPr="00083174">
        <w:rPr>
          <w:rFonts w:asciiTheme="minorHAnsi" w:hAnsiTheme="minorHAnsi" w:cstheme="minorHAnsi"/>
        </w:rPr>
        <w:t xml:space="preserve"> a úpln</w:t>
      </w:r>
      <w:r w:rsidR="00664D71">
        <w:rPr>
          <w:rFonts w:asciiTheme="minorHAnsi" w:hAnsiTheme="minorHAnsi" w:cstheme="minorHAnsi"/>
        </w:rPr>
        <w:t>á</w:t>
      </w:r>
      <w:r w:rsidRPr="00083174">
        <w:rPr>
          <w:rFonts w:asciiTheme="minorHAnsi" w:hAnsiTheme="minorHAnsi" w:cstheme="minorHAnsi"/>
        </w:rPr>
        <w:t xml:space="preserve">, není-li v této Smlouvě stanoveno výslovně jinak. V </w:t>
      </w:r>
      <w:r w:rsidRPr="00083174">
        <w:rPr>
          <w:rFonts w:asciiTheme="minorHAnsi" w:hAnsiTheme="minorHAnsi" w:cstheme="minorHAnsi"/>
          <w:bCs/>
          <w:iCs/>
        </w:rPr>
        <w:t>Celkové ceně</w:t>
      </w:r>
      <w:r w:rsidR="00664D71">
        <w:rPr>
          <w:rFonts w:asciiTheme="minorHAnsi" w:hAnsiTheme="minorHAnsi" w:cstheme="minorHAnsi"/>
          <w:bCs/>
          <w:iCs/>
        </w:rPr>
        <w:t xml:space="preserve"> za Předmět plnění</w:t>
      </w:r>
      <w:r w:rsidR="00664D71" w:rsidRPr="00083174">
        <w:t xml:space="preserve"> </w:t>
      </w:r>
      <w:r w:rsidRPr="00083174">
        <w:t xml:space="preserve">je zahrnut zisk </w:t>
      </w:r>
      <w:r w:rsidR="00664D71">
        <w:t>Dodavatele</w:t>
      </w:r>
      <w:r w:rsidRPr="00083174">
        <w:t xml:space="preserve"> a veškeré náklady, jež mohou </w:t>
      </w:r>
      <w:r w:rsidR="00664D71">
        <w:t>Dodavateli</w:t>
      </w:r>
      <w:r w:rsidRPr="00083174">
        <w:t xml:space="preserve"> v souvislosti s plněním jeho povinností vyplývajících z</w:t>
      </w:r>
      <w:r>
        <w:t xml:space="preserve"> této</w:t>
      </w:r>
      <w:r w:rsidRPr="00083174">
        <w:t xml:space="preserve"> Smlouvy vzniknout</w:t>
      </w:r>
      <w:r w:rsidR="00F954F1">
        <w:t>.</w:t>
      </w:r>
      <w:r w:rsidRPr="00083174">
        <w:t xml:space="preserve"> Objednatel není povinen hradit v souvislosti s touto Smlouvou žádné jiné finanční částky než </w:t>
      </w:r>
      <w:r w:rsidRPr="00083174">
        <w:rPr>
          <w:rFonts w:asciiTheme="minorHAnsi" w:hAnsiTheme="minorHAnsi" w:cstheme="minorHAnsi"/>
        </w:rPr>
        <w:t xml:space="preserve">Celkovou cenu </w:t>
      </w:r>
      <w:r w:rsidR="00664D71">
        <w:rPr>
          <w:rFonts w:asciiTheme="minorHAnsi" w:hAnsiTheme="minorHAnsi" w:cstheme="minorHAnsi"/>
          <w:bCs/>
          <w:iCs/>
        </w:rPr>
        <w:t>za Předmět plnění</w:t>
      </w:r>
      <w:r w:rsidR="00664D71">
        <w:t xml:space="preserve"> </w:t>
      </w:r>
      <w:r w:rsidRPr="00083174">
        <w:t>a případně příslušnou DPH</w:t>
      </w:r>
      <w:r w:rsidR="00F954F1">
        <w:t>.</w:t>
      </w:r>
      <w:r w:rsidR="00F954F1" w:rsidRPr="00083174">
        <w:t xml:space="preserve"> </w:t>
      </w:r>
      <w:r w:rsidRPr="00083174">
        <w:t xml:space="preserve">Ujednáním tohoto odstavce není dotčeno právo </w:t>
      </w:r>
      <w:r w:rsidR="00664D71">
        <w:t xml:space="preserve">Dodavatele </w:t>
      </w:r>
      <w:r w:rsidRPr="00083174">
        <w:t>na případnou úhradu smluvní pokuty, úroků z prodlení či jiných sankcí</w:t>
      </w:r>
      <w:r w:rsidR="00F954F1">
        <w:t xml:space="preserve">, </w:t>
      </w:r>
      <w:r w:rsidRPr="00083174">
        <w:t>právo na náhradu škody nebo nemajetkové újmy způsobené Objednatelem</w:t>
      </w:r>
      <w:r w:rsidR="00F954F1">
        <w:t xml:space="preserve"> a právo Dodavatele na úhradu </w:t>
      </w:r>
      <w:r w:rsidR="00F954F1" w:rsidRPr="007457F7">
        <w:t>Cen za navýšení výkonu nebo kapacity</w:t>
      </w:r>
      <w:r w:rsidR="00F954F1">
        <w:t xml:space="preserve"> stanovených v souladu s podmínkami stanovenými v čl. </w:t>
      </w:r>
      <w:r w:rsidR="00F954F1">
        <w:fldChar w:fldCharType="begin"/>
      </w:r>
      <w:r w:rsidR="00F954F1">
        <w:instrText xml:space="preserve"> REF _Ref177462088 \r \h </w:instrText>
      </w:r>
      <w:r w:rsidR="00F954F1">
        <w:fldChar w:fldCharType="separate"/>
      </w:r>
      <w:r w:rsidR="00F06272">
        <w:t>VI</w:t>
      </w:r>
      <w:r w:rsidR="00F954F1">
        <w:fldChar w:fldCharType="end"/>
      </w:r>
      <w:r w:rsidR="00F954F1">
        <w:t> Smlouvy a uvedených v příslušných Prováděcích smlouvách.</w:t>
      </w:r>
    </w:p>
    <w:p w14:paraId="0A89E8A9" w14:textId="77777777" w:rsidR="00253A32" w:rsidRPr="004A2650" w:rsidRDefault="00253A32" w:rsidP="00253A32">
      <w:pPr>
        <w:pStyle w:val="Nadpis1"/>
        <w:rPr>
          <w:ins w:id="345" w:author="Word Document Comparison" w:date="2024-12-20T20:22:00Z" w16du:dateUtc="2024-12-20T19:22:00Z"/>
        </w:rPr>
      </w:pPr>
      <w:bookmarkStart w:id="346" w:name="_Ref175645357"/>
      <w:bookmarkStart w:id="347" w:name="_Toc177719299"/>
      <w:bookmarkStart w:id="348" w:name="_Toc185618492"/>
      <w:ins w:id="349" w:author="Word Document Comparison" w:date="2024-12-20T20:22:00Z" w16du:dateUtc="2024-12-20T19:22:00Z">
        <w:r w:rsidRPr="004A2650">
          <w:t>INFLAČNÍ DOLOŽKA</w:t>
        </w:r>
        <w:bookmarkEnd w:id="346"/>
        <w:bookmarkEnd w:id="347"/>
        <w:bookmarkEnd w:id="348"/>
      </w:ins>
    </w:p>
    <w:p w14:paraId="67AF4E0B" w14:textId="77777777" w:rsidR="00253A32" w:rsidRPr="004A2650" w:rsidRDefault="000267BA" w:rsidP="00253A32">
      <w:pPr>
        <w:pStyle w:val="2sltext"/>
        <w:contextualSpacing/>
        <w:rPr>
          <w:ins w:id="350" w:author="Word Document Comparison" w:date="2024-12-20T20:22:00Z" w16du:dateUtc="2024-12-20T19:22:00Z"/>
        </w:rPr>
      </w:pPr>
      <w:ins w:id="351" w:author="Word Document Comparison" w:date="2024-12-20T20:22:00Z" w16du:dateUtc="2024-12-20T19:22:00Z">
        <w:r w:rsidRPr="004A2650">
          <w:t>Smluvní strany připouští ú</w:t>
        </w:r>
        <w:r w:rsidR="00253A32" w:rsidRPr="004A2650">
          <w:t>prav</w:t>
        </w:r>
        <w:r w:rsidRPr="004A2650">
          <w:t xml:space="preserve">u </w:t>
        </w:r>
        <w:bookmarkStart w:id="352" w:name="_Hlk185236817"/>
        <w:r w:rsidRPr="004A2650">
          <w:t xml:space="preserve">Jednotkové ceny za navýšení parametru </w:t>
        </w:r>
        <w:r w:rsidR="00FC15A9" w:rsidRPr="004A2650">
          <w:t>nebo</w:t>
        </w:r>
        <w:r w:rsidRPr="004A2650">
          <w:t xml:space="preserve"> Jednotkové ceny za podporu výrobce a licence </w:t>
        </w:r>
        <w:bookmarkEnd w:id="352"/>
        <w:r w:rsidR="00253A32" w:rsidRPr="004A2650">
          <w:t xml:space="preserve">v souvislosti se zvýšením míry inflace. </w:t>
        </w:r>
        <w:r w:rsidRPr="004A2650">
          <w:t>Jednotková cena za navýšení parametru a Jednotková cena za podporu výrobce a licence</w:t>
        </w:r>
        <w:r w:rsidR="00253A32" w:rsidRPr="004A2650">
          <w:t xml:space="preserve"> bude měněna na základě průměrného bazického indexu spotřebitelských cen za 12 kalendářních měsíců předcházejícího kalendářního roku dle měsíčních hodnot vyhlášených Českým statistickým úřadem (dále jen „</w:t>
        </w:r>
        <w:r w:rsidR="00253A32" w:rsidRPr="004A2650">
          <w:rPr>
            <w:b/>
            <w:bCs/>
            <w:i/>
            <w:iCs/>
          </w:rPr>
          <w:t>ČSÚ</w:t>
        </w:r>
        <w:r w:rsidR="00253A32" w:rsidRPr="004A2650">
          <w:t>“) a výchozího referenčního bazického indexu spotřebitelských cen stanoveného dle tohoto článku této Smlouvy.</w:t>
        </w:r>
      </w:ins>
    </w:p>
    <w:p w14:paraId="4B51F41B" w14:textId="77777777" w:rsidR="00253A32" w:rsidRPr="004A2650" w:rsidRDefault="00253A32" w:rsidP="00253A32">
      <w:pPr>
        <w:pStyle w:val="2sltext"/>
        <w:numPr>
          <w:ilvl w:val="0"/>
          <w:numId w:val="0"/>
        </w:numPr>
        <w:ind w:left="567"/>
        <w:rPr>
          <w:ins w:id="353" w:author="Word Document Comparison" w:date="2024-12-20T20:22:00Z" w16du:dateUtc="2024-12-20T19:22:00Z"/>
          <w:szCs w:val="24"/>
        </w:rPr>
      </w:pPr>
    </w:p>
    <w:p w14:paraId="220E902B" w14:textId="77777777" w:rsidR="00253A32" w:rsidRPr="004A2650" w:rsidRDefault="000267BA" w:rsidP="00253A32">
      <w:pPr>
        <w:pStyle w:val="2sltext"/>
        <w:contextualSpacing/>
        <w:rPr>
          <w:ins w:id="354" w:author="Word Document Comparison" w:date="2024-12-20T20:22:00Z" w16du:dateUtc="2024-12-20T19:22:00Z"/>
        </w:rPr>
      </w:pPr>
      <w:ins w:id="355" w:author="Word Document Comparison" w:date="2024-12-20T20:22:00Z" w16du:dateUtc="2024-12-20T19:22:00Z">
        <w:r w:rsidRPr="004A2650">
          <w:t>Jednotková cena za navýšení parametru a Jednotková cena za podporu výrobce a licence</w:t>
        </w:r>
        <w:r w:rsidR="00253A32" w:rsidRPr="004A2650">
          <w:t xml:space="preserve"> bude měněna podle vzorce:</w:t>
        </w:r>
      </w:ins>
    </w:p>
    <w:p w14:paraId="23BD8BBA" w14:textId="77777777" w:rsidR="00253A32" w:rsidRPr="004A2650" w:rsidRDefault="00253A32" w:rsidP="00253A32">
      <w:pPr>
        <w:pStyle w:val="Styl2"/>
        <w:numPr>
          <w:ilvl w:val="0"/>
          <w:numId w:val="0"/>
        </w:numPr>
        <w:spacing w:before="0" w:line="240" w:lineRule="auto"/>
        <w:rPr>
          <w:ins w:id="356" w:author="Word Document Comparison" w:date="2024-12-20T20:22:00Z" w16du:dateUtc="2024-12-20T19:22:00Z"/>
          <w:rFonts w:cstheme="minorHAnsi"/>
          <w:szCs w:val="24"/>
          <w:lang w:eastAsia="cs-CZ"/>
        </w:rPr>
      </w:pPr>
    </w:p>
    <w:p w14:paraId="39A62AB3" w14:textId="77777777" w:rsidR="00253A32" w:rsidRPr="004A2650" w:rsidRDefault="00253A32" w:rsidP="00253A32">
      <w:pPr>
        <w:keepNext/>
        <w:spacing w:after="100" w:afterAutospacing="1"/>
        <w:ind w:firstLine="567"/>
        <w:rPr>
          <w:ins w:id="357" w:author="Word Document Comparison" w:date="2024-12-20T20:22:00Z" w16du:dateUtc="2024-12-20T19:22:00Z"/>
          <w:rFonts w:eastAsia="Calibri" w:cstheme="minorHAnsi"/>
          <w:b/>
          <w:bCs/>
          <w:sz w:val="28"/>
          <w:szCs w:val="28"/>
        </w:rPr>
      </w:pPr>
      <w:ins w:id="358" w:author="Word Document Comparison" w:date="2024-12-20T20:22:00Z" w16du:dateUtc="2024-12-20T19:22:00Z">
        <w:r w:rsidRPr="004A2650">
          <w:rPr>
            <w:rFonts w:eastAsia="Calibri" w:cstheme="minorHAnsi"/>
            <w:b/>
            <w:bCs/>
            <w:sz w:val="28"/>
            <w:szCs w:val="28"/>
          </w:rPr>
          <w:t>C</w:t>
        </w:r>
        <w:r w:rsidRPr="004A2650">
          <w:rPr>
            <w:rFonts w:eastAsia="Calibri" w:cstheme="minorHAnsi"/>
            <w:b/>
            <w:bCs/>
            <w:sz w:val="28"/>
            <w:szCs w:val="28"/>
            <w:vertAlign w:val="subscript"/>
          </w:rPr>
          <w:t>akt</w:t>
        </w:r>
        <w:r w:rsidRPr="004A2650">
          <w:rPr>
            <w:rFonts w:eastAsia="Calibri" w:cstheme="minorHAnsi"/>
            <w:b/>
            <w:bCs/>
            <w:sz w:val="28"/>
            <w:szCs w:val="28"/>
          </w:rPr>
          <w:tab/>
          <w:t>=</w:t>
        </w:r>
        <w:r w:rsidRPr="004A2650">
          <w:rPr>
            <w:rFonts w:eastAsia="Calibri" w:cstheme="minorHAnsi"/>
            <w:b/>
            <w:bCs/>
            <w:sz w:val="28"/>
            <w:szCs w:val="28"/>
          </w:rPr>
          <w:tab/>
          <w:t>i</w:t>
        </w:r>
        <w:r w:rsidRPr="004A2650">
          <w:rPr>
            <w:rFonts w:eastAsia="Calibri" w:cstheme="minorHAnsi"/>
            <w:b/>
            <w:bCs/>
            <w:sz w:val="28"/>
            <w:szCs w:val="28"/>
          </w:rPr>
          <w:tab/>
          <w:t>x</w:t>
        </w:r>
        <w:r w:rsidRPr="004A2650">
          <w:rPr>
            <w:rFonts w:eastAsia="Calibri" w:cstheme="minorHAnsi"/>
            <w:b/>
            <w:bCs/>
            <w:sz w:val="28"/>
            <w:szCs w:val="28"/>
          </w:rPr>
          <w:tab/>
          <w:t>C</w:t>
        </w:r>
        <w:r w:rsidRPr="004A2650">
          <w:rPr>
            <w:rFonts w:eastAsia="Calibri" w:cstheme="minorHAnsi"/>
            <w:b/>
            <w:bCs/>
            <w:sz w:val="28"/>
            <w:szCs w:val="28"/>
            <w:vertAlign w:val="subscript"/>
          </w:rPr>
          <w:t>vých</w:t>
        </w:r>
        <w:r w:rsidRPr="004A2650">
          <w:rPr>
            <w:rFonts w:eastAsia="Calibri" w:cstheme="minorHAnsi"/>
            <w:sz w:val="28"/>
            <w:szCs w:val="28"/>
          </w:rPr>
          <w:t>,</w:t>
        </w:r>
      </w:ins>
    </w:p>
    <w:p w14:paraId="36C0DD7C" w14:textId="77777777" w:rsidR="00253A32" w:rsidRPr="004A2650" w:rsidRDefault="00253A32" w:rsidP="00253A32">
      <w:pPr>
        <w:suppressAutoHyphens/>
        <w:rPr>
          <w:ins w:id="359" w:author="Word Document Comparison" w:date="2024-12-20T20:22:00Z" w16du:dateUtc="2024-12-20T19:22:00Z"/>
          <w:rFonts w:cstheme="minorHAnsi"/>
        </w:rPr>
      </w:pPr>
    </w:p>
    <w:p w14:paraId="1FFDAA53" w14:textId="77777777" w:rsidR="00253A32" w:rsidRPr="004A2650" w:rsidRDefault="00253A32" w:rsidP="00253A32">
      <w:pPr>
        <w:keepNext/>
        <w:ind w:left="567"/>
        <w:rPr>
          <w:ins w:id="360" w:author="Word Document Comparison" w:date="2024-12-20T20:22:00Z" w16du:dateUtc="2024-12-20T19:22:00Z"/>
          <w:rFonts w:cstheme="minorHAnsi"/>
        </w:rPr>
      </w:pPr>
      <w:ins w:id="361" w:author="Word Document Comparison" w:date="2024-12-20T20:22:00Z" w16du:dateUtc="2024-12-20T19:22:00Z">
        <w:r w:rsidRPr="004A2650">
          <w:rPr>
            <w:rFonts w:cstheme="minorHAnsi"/>
          </w:rPr>
          <w:t>kde:</w:t>
        </w:r>
      </w:ins>
    </w:p>
    <w:p w14:paraId="617C088B" w14:textId="77777777" w:rsidR="00253A32" w:rsidRPr="004A2650" w:rsidRDefault="00253A32" w:rsidP="00253A32">
      <w:pPr>
        <w:keepNext/>
        <w:ind w:left="567"/>
        <w:rPr>
          <w:ins w:id="362" w:author="Word Document Comparison" w:date="2024-12-20T20:22:00Z" w16du:dateUtc="2024-12-20T19:22:00Z"/>
          <w:rFonts w:cstheme="minorHAnsi"/>
        </w:rPr>
      </w:pPr>
    </w:p>
    <w:p w14:paraId="6E60A6E4" w14:textId="77777777" w:rsidR="00253A32" w:rsidRPr="004A2650" w:rsidRDefault="00253A32" w:rsidP="0094660D">
      <w:pPr>
        <w:ind w:left="1559" w:hanging="992"/>
        <w:jc w:val="both"/>
        <w:rPr>
          <w:ins w:id="363" w:author="Word Document Comparison" w:date="2024-12-20T20:22:00Z" w16du:dateUtc="2024-12-20T19:22:00Z"/>
          <w:rFonts w:cstheme="minorHAnsi"/>
        </w:rPr>
      </w:pPr>
      <w:ins w:id="364" w:author="Word Document Comparison" w:date="2024-12-20T20:22:00Z" w16du:dateUtc="2024-12-20T19:22:00Z">
        <w:r w:rsidRPr="004A2650">
          <w:rPr>
            <w:rFonts w:cstheme="minorHAnsi"/>
            <w:b/>
            <w:iCs/>
          </w:rPr>
          <w:t>C</w:t>
        </w:r>
        <w:r w:rsidRPr="004A2650">
          <w:rPr>
            <w:rFonts w:cstheme="minorHAnsi"/>
            <w:b/>
            <w:iCs/>
            <w:vertAlign w:val="subscript"/>
          </w:rPr>
          <w:t>akt</w:t>
        </w:r>
        <w:r w:rsidRPr="004A2650">
          <w:rPr>
            <w:rFonts w:cstheme="minorHAnsi"/>
            <w:iCs/>
          </w:rPr>
          <w:tab/>
        </w:r>
        <w:r w:rsidRPr="004A2650">
          <w:rPr>
            <w:rFonts w:cstheme="minorHAnsi"/>
          </w:rPr>
          <w:t xml:space="preserve">je nová (aktuální) výše </w:t>
        </w:r>
        <w:r w:rsidR="000267BA" w:rsidRPr="004A2650">
          <w:t>Jednotkové ceny za navýšení parametru nebo Jednotkové ceny za podporu výrobce a licence</w:t>
        </w:r>
        <w:r w:rsidRPr="004A2650">
          <w:rPr>
            <w:rFonts w:cstheme="minorHAnsi"/>
          </w:rPr>
          <w:t xml:space="preserve"> zaokrouhlená na 2 desetinná místa</w:t>
        </w:r>
      </w:ins>
    </w:p>
    <w:p w14:paraId="0CEF7656" w14:textId="77777777" w:rsidR="00253A32" w:rsidRPr="004A2650" w:rsidRDefault="00253A32" w:rsidP="0094660D">
      <w:pPr>
        <w:ind w:left="1559" w:hanging="992"/>
        <w:jc w:val="both"/>
        <w:rPr>
          <w:ins w:id="365" w:author="Word Document Comparison" w:date="2024-12-20T20:22:00Z" w16du:dateUtc="2024-12-20T19:22:00Z"/>
          <w:rFonts w:cstheme="minorHAnsi"/>
        </w:rPr>
      </w:pPr>
      <w:ins w:id="366" w:author="Word Document Comparison" w:date="2024-12-20T20:22:00Z" w16du:dateUtc="2024-12-20T19:22:00Z">
        <w:r w:rsidRPr="004A2650">
          <w:rPr>
            <w:rFonts w:cstheme="minorHAnsi"/>
            <w:b/>
            <w:i/>
          </w:rPr>
          <w:t>C</w:t>
        </w:r>
        <w:r w:rsidRPr="004A2650">
          <w:rPr>
            <w:rFonts w:cstheme="minorHAnsi"/>
            <w:b/>
            <w:i/>
            <w:vertAlign w:val="subscript"/>
          </w:rPr>
          <w:t>vých</w:t>
        </w:r>
        <w:r w:rsidRPr="004A2650">
          <w:rPr>
            <w:rFonts w:cstheme="minorHAnsi"/>
            <w:i/>
          </w:rPr>
          <w:tab/>
        </w:r>
        <w:r w:rsidRPr="004A2650">
          <w:rPr>
            <w:rFonts w:cstheme="minorHAnsi"/>
          </w:rPr>
          <w:t xml:space="preserve">je </w:t>
        </w:r>
        <w:r w:rsidR="000267BA" w:rsidRPr="004A2650">
          <w:t>Jednotková cena za navýšení parametru nebo Jednotková cena za podporu výrobce a licence</w:t>
        </w:r>
        <w:r w:rsidRPr="004A2650">
          <w:rPr>
            <w:rFonts w:cstheme="minorHAnsi"/>
          </w:rPr>
          <w:t xml:space="preserve"> uvedená v </w:t>
        </w:r>
        <w:r w:rsidR="000267BA" w:rsidRPr="004A2650">
          <w:rPr>
            <w:rFonts w:cstheme="minorHAnsi"/>
          </w:rPr>
          <w:t>Ceníku navyšování výkonu nebo kapacity</w:t>
        </w:r>
        <w:r w:rsidR="0057025B">
          <w:rPr>
            <w:rFonts w:cstheme="minorHAnsi"/>
          </w:rPr>
          <w:t xml:space="preserve"> ke dni nabytí účinnosti této Smlouvy</w:t>
        </w:r>
      </w:ins>
    </w:p>
    <w:p w14:paraId="599B7E4F" w14:textId="77777777" w:rsidR="00253A32" w:rsidRPr="004A2650" w:rsidRDefault="00253A32" w:rsidP="00253A32">
      <w:pPr>
        <w:pStyle w:val="Styl2"/>
        <w:numPr>
          <w:ilvl w:val="0"/>
          <w:numId w:val="0"/>
        </w:numPr>
        <w:spacing w:before="0" w:line="240" w:lineRule="auto"/>
        <w:ind w:left="1560" w:hanging="993"/>
        <w:rPr>
          <w:ins w:id="367" w:author="Word Document Comparison" w:date="2024-12-20T20:22:00Z" w16du:dateUtc="2024-12-20T19:22:00Z"/>
          <w:rFonts w:cstheme="minorHAnsi"/>
          <w:color w:val="000000" w:themeColor="text1"/>
        </w:rPr>
      </w:pPr>
      <w:ins w:id="368" w:author="Word Document Comparison" w:date="2024-12-20T20:22:00Z" w16du:dateUtc="2024-12-20T19:22:00Z">
        <w:r w:rsidRPr="004A2650">
          <w:rPr>
            <w:rFonts w:cstheme="minorHAnsi"/>
            <w:b/>
            <w:i/>
          </w:rPr>
          <w:t>i</w:t>
        </w:r>
        <w:r w:rsidRPr="004A2650">
          <w:rPr>
            <w:rFonts w:cstheme="minorHAnsi"/>
            <w:b/>
            <w:i/>
          </w:rPr>
          <w:tab/>
        </w:r>
        <w:r w:rsidRPr="004A2650">
          <w:rPr>
            <w:rFonts w:cstheme="minorHAnsi"/>
          </w:rPr>
          <w:t>je koeficient změny, který se vypočítá jako podíl průměrného bazického indexu spotřebitelských cen za 12 kalendářních měsíců předcházejícího kalendářního roku dle měsíčních hodnot vyhlášených ČSÚ</w:t>
        </w:r>
        <w:r w:rsidRPr="004A2650">
          <w:rPr>
            <w:rStyle w:val="Znakapoznpodarou"/>
            <w:rFonts w:cstheme="minorHAnsi"/>
          </w:rPr>
          <w:footnoteReference w:id="2"/>
        </w:r>
        <w:r w:rsidRPr="004A2650">
          <w:rPr>
            <w:rFonts w:cstheme="minorHAnsi"/>
          </w:rPr>
          <w:t xml:space="preserve"> (aritmetický průměr měsíčních údajů zaokrouhlený na jedno desetinné místo) a výchozího referenčního bazického indexu spotřebitelských cen stanoveného dle tohoto odstavce této Smlouvy. Pro vyloučení pochybností se stanoví, že předchozím kalendářním rokem ve smyslu tohoto odstavce této Smlouvy se rozumí pouze bezprostředně předcházející kalendářní rok. </w:t>
        </w:r>
        <w:r w:rsidRPr="004A2650">
          <w:rPr>
            <w:rFonts w:cstheme="minorHAnsi"/>
            <w:color w:val="000000" w:themeColor="text1"/>
          </w:rPr>
          <w:t xml:space="preserve">Výchozí referenční bazický index spotřebitelských cen bude stanoven jako průměrný bazický index spotřebitelských cen za 12 kalendářních měsíců kalendářního roku, ve kterém </w:t>
        </w:r>
        <w:r w:rsidR="000267BA" w:rsidRPr="004A2650">
          <w:rPr>
            <w:rFonts w:cstheme="minorHAnsi"/>
            <w:color w:val="000000" w:themeColor="text1"/>
          </w:rPr>
          <w:t xml:space="preserve">nastal </w:t>
        </w:r>
        <w:bookmarkStart w:id="370" w:name="_Hlk185236932"/>
        <w:r w:rsidR="00D50A74" w:rsidRPr="004A2650">
          <w:rPr>
            <w:rFonts w:cstheme="minorHAnsi"/>
            <w:color w:val="000000" w:themeColor="text1"/>
          </w:rPr>
          <w:t>Den dodání a odevzdání Předmětu plnění</w:t>
        </w:r>
        <w:r w:rsidRPr="004A2650">
          <w:rPr>
            <w:rFonts w:cstheme="minorHAnsi"/>
            <w:color w:val="000000" w:themeColor="text1"/>
          </w:rPr>
          <w:t xml:space="preserve"> dle této Smlouvy</w:t>
        </w:r>
        <w:bookmarkEnd w:id="370"/>
        <w:r w:rsidRPr="004A2650">
          <w:rPr>
            <w:rFonts w:cstheme="minorHAnsi"/>
            <w:color w:val="000000" w:themeColor="text1"/>
          </w:rPr>
          <w:t>, dle měsíčních hodnot vyhlášených ČSÚ</w:t>
        </w:r>
        <w:r w:rsidRPr="004A2650">
          <w:rPr>
            <w:rStyle w:val="Znakapoznpodarou"/>
            <w:rFonts w:cstheme="minorHAnsi"/>
            <w:color w:val="000000" w:themeColor="text1"/>
          </w:rPr>
          <w:footnoteReference w:id="3"/>
        </w:r>
        <w:r w:rsidRPr="004A2650">
          <w:rPr>
            <w:rFonts w:cstheme="minorHAnsi"/>
            <w:color w:val="000000" w:themeColor="text1"/>
          </w:rPr>
          <w:t xml:space="preserve"> (aritmetický průměr měsíčních údajů zaokrouhlený na jedno desetinné místo).</w:t>
        </w:r>
      </w:ins>
    </w:p>
    <w:p w14:paraId="3D4977F6" w14:textId="77777777" w:rsidR="00253A32" w:rsidRPr="004A2650" w:rsidRDefault="00253A32" w:rsidP="00253A32">
      <w:pPr>
        <w:pStyle w:val="Styl2"/>
        <w:numPr>
          <w:ilvl w:val="0"/>
          <w:numId w:val="0"/>
        </w:numPr>
        <w:spacing w:before="0" w:line="240" w:lineRule="auto"/>
        <w:ind w:left="1560"/>
        <w:rPr>
          <w:ins w:id="372" w:author="Word Document Comparison" w:date="2024-12-20T20:22:00Z" w16du:dateUtc="2024-12-20T19:22:00Z"/>
          <w:rFonts w:cstheme="minorHAnsi"/>
          <w:color w:val="000000" w:themeColor="text1"/>
        </w:rPr>
      </w:pPr>
      <w:ins w:id="373" w:author="Word Document Comparison" w:date="2024-12-20T20:22:00Z" w16du:dateUtc="2024-12-20T19:22:00Z">
        <w:r w:rsidRPr="004A2650">
          <w:rPr>
            <w:rFonts w:cstheme="minorHAnsi"/>
            <w:color w:val="000000" w:themeColor="text1"/>
          </w:rPr>
          <w:t xml:space="preserve">Pro vyloučení pochybností se jako příklad uvádí, že </w:t>
        </w:r>
        <w:r w:rsidR="000267BA" w:rsidRPr="004A2650">
          <w:rPr>
            <w:rFonts w:cstheme="minorHAnsi"/>
            <w:color w:val="000000" w:themeColor="text1"/>
          </w:rPr>
          <w:t>nastane</w:t>
        </w:r>
        <w:r w:rsidRPr="004A2650">
          <w:rPr>
            <w:rFonts w:cstheme="minorHAnsi"/>
            <w:color w:val="000000" w:themeColor="text1"/>
          </w:rPr>
          <w:t xml:space="preserve">-li </w:t>
        </w:r>
        <w:r w:rsidR="00D50A74" w:rsidRPr="004A2650">
          <w:rPr>
            <w:rFonts w:cstheme="minorHAnsi"/>
            <w:color w:val="000000" w:themeColor="text1"/>
          </w:rPr>
          <w:t>Den dodání a odevzdání Předmětu plnění</w:t>
        </w:r>
        <w:r w:rsidR="000267BA" w:rsidRPr="004A2650">
          <w:rPr>
            <w:rFonts w:cstheme="minorHAnsi"/>
            <w:color w:val="000000" w:themeColor="text1"/>
          </w:rPr>
          <w:t xml:space="preserve"> dne</w:t>
        </w:r>
        <w:r w:rsidRPr="004A2650">
          <w:rPr>
            <w:rFonts w:cstheme="minorHAnsi"/>
            <w:color w:val="000000" w:themeColor="text1"/>
          </w:rPr>
          <w:t xml:space="preserve"> 01.07.202</w:t>
        </w:r>
        <w:r w:rsidR="00D50A74" w:rsidRPr="004A2650">
          <w:rPr>
            <w:rFonts w:cstheme="minorHAnsi"/>
            <w:color w:val="000000" w:themeColor="text1"/>
          </w:rPr>
          <w:t>5</w:t>
        </w:r>
        <w:r w:rsidRPr="004A2650">
          <w:rPr>
            <w:rFonts w:cstheme="minorHAnsi"/>
            <w:color w:val="000000" w:themeColor="text1"/>
          </w:rPr>
          <w:t>, bude výchozím referenčním bazickým indexem spotřebitelských cen referenční bazický index spotřebitelských cen za celý kalendářní rok 202</w:t>
        </w:r>
        <w:r w:rsidR="00D50A74" w:rsidRPr="004A2650">
          <w:rPr>
            <w:rFonts w:cstheme="minorHAnsi"/>
            <w:color w:val="000000" w:themeColor="text1"/>
          </w:rPr>
          <w:t>5</w:t>
        </w:r>
        <w:r w:rsidRPr="004A2650">
          <w:rPr>
            <w:rFonts w:cstheme="minorHAnsi"/>
            <w:color w:val="000000" w:themeColor="text1"/>
          </w:rPr>
          <w:t xml:space="preserve"> (aritmetický průměr měsíčních údajů zaokrouhlený na jedno desetinné místo).</w:t>
        </w:r>
      </w:ins>
    </w:p>
    <w:p w14:paraId="468BFB59" w14:textId="77777777" w:rsidR="00253A32" w:rsidRPr="004A2650" w:rsidRDefault="00253A32" w:rsidP="00253A32">
      <w:pPr>
        <w:pStyle w:val="Styl2"/>
        <w:numPr>
          <w:ilvl w:val="0"/>
          <w:numId w:val="0"/>
        </w:numPr>
        <w:spacing w:before="0" w:line="240" w:lineRule="auto"/>
        <w:ind w:left="1560"/>
        <w:rPr>
          <w:ins w:id="374" w:author="Word Document Comparison" w:date="2024-12-20T20:22:00Z" w16du:dateUtc="2024-12-20T19:22:00Z"/>
          <w:rFonts w:cstheme="minorHAnsi"/>
          <w:color w:val="000000" w:themeColor="text1"/>
        </w:rPr>
      </w:pPr>
      <w:ins w:id="375" w:author="Word Document Comparison" w:date="2024-12-20T20:22:00Z" w16du:dateUtc="2024-12-20T19:22:00Z">
        <w:r w:rsidRPr="004A2650">
          <w:rPr>
            <w:rFonts w:cstheme="minorHAnsi"/>
            <w:color w:val="000000" w:themeColor="text1"/>
          </w:rPr>
          <w:t>Pro vyloučení pochybností se jako příklad uvádí, že pokud by měl být výchozí referenční bazický index spotřebitelských cen stanoven za kalendářní rok 2023 činil by hodnotu 147,8.</w:t>
        </w:r>
        <w:r w:rsidRPr="004A2650">
          <w:rPr>
            <w:rStyle w:val="Znakapoznpodarou"/>
            <w:rFonts w:cstheme="minorHAnsi"/>
            <w:color w:val="000000" w:themeColor="text1"/>
          </w:rPr>
          <w:footnoteReference w:id="4"/>
        </w:r>
      </w:ins>
    </w:p>
    <w:p w14:paraId="03365D27" w14:textId="77777777" w:rsidR="00253A32" w:rsidRPr="004A2650" w:rsidRDefault="00253A32" w:rsidP="00253A32">
      <w:pPr>
        <w:pStyle w:val="Styl2"/>
        <w:numPr>
          <w:ilvl w:val="0"/>
          <w:numId w:val="0"/>
        </w:numPr>
        <w:spacing w:before="0" w:line="240" w:lineRule="auto"/>
        <w:ind w:left="1560" w:hanging="993"/>
        <w:rPr>
          <w:ins w:id="377" w:author="Word Document Comparison" w:date="2024-12-20T20:22:00Z" w16du:dateUtc="2024-12-20T19:22:00Z"/>
          <w:rFonts w:cstheme="minorHAnsi"/>
          <w:szCs w:val="24"/>
          <w:lang w:eastAsia="cs-CZ"/>
        </w:rPr>
      </w:pPr>
    </w:p>
    <w:p w14:paraId="57A05026" w14:textId="77777777" w:rsidR="00D50A74" w:rsidRPr="0094660D" w:rsidRDefault="00FC15A9" w:rsidP="00D758A2">
      <w:pPr>
        <w:pStyle w:val="2sltext"/>
        <w:contextualSpacing/>
        <w:rPr>
          <w:ins w:id="378" w:author="Word Document Comparison" w:date="2024-12-20T20:22:00Z" w16du:dateUtc="2024-12-20T19:22:00Z"/>
        </w:rPr>
      </w:pPr>
      <w:bookmarkStart w:id="379" w:name="_Ref120899011"/>
      <w:ins w:id="380" w:author="Word Document Comparison" w:date="2024-12-20T20:22:00Z" w16du:dateUtc="2024-12-20T19:22:00Z">
        <w:r w:rsidRPr="0094660D">
          <w:t xml:space="preserve">Jednotková cena za navýšení parametru a Jednotková cena za podporu výrobce a licence upravené dle tohoto článku této Smlouvy budou použity pouze pro stanovení </w:t>
        </w:r>
        <w:bookmarkStart w:id="381" w:name="_Hlk185237006"/>
        <w:r w:rsidRPr="004A2650">
          <w:t>Ceny za navýšení výkonu nebo kapacity</w:t>
        </w:r>
        <w:bookmarkEnd w:id="381"/>
        <w:r w:rsidR="00D758A2" w:rsidRPr="004A2650">
          <w:t xml:space="preserve"> dle odst. </w:t>
        </w:r>
        <w:r w:rsidR="00D758A2" w:rsidRPr="004A2650">
          <w:fldChar w:fldCharType="begin"/>
        </w:r>
        <w:r w:rsidR="00D758A2" w:rsidRPr="004A2650">
          <w:instrText xml:space="preserve"> REF _Ref177464374 \r \h </w:instrText>
        </w:r>
        <w:r w:rsidR="00AD2D68" w:rsidRPr="0094660D">
          <w:instrText xml:space="preserve"> \* MERGEFORMAT </w:instrText>
        </w:r>
        <w:r w:rsidR="00D758A2" w:rsidRPr="004A2650">
          <w:fldChar w:fldCharType="separate"/>
        </w:r>
        <w:r w:rsidR="003560CA">
          <w:t>40</w:t>
        </w:r>
        <w:r w:rsidR="00D758A2" w:rsidRPr="004A2650">
          <w:fldChar w:fldCharType="end"/>
        </w:r>
        <w:r w:rsidR="00D758A2" w:rsidRPr="004A2650">
          <w:t xml:space="preserve"> Smlouvy</w:t>
        </w:r>
        <w:r w:rsidRPr="0094660D">
          <w:t>, která</w:t>
        </w:r>
        <w:r w:rsidR="00AD2D68" w:rsidRPr="0094660D">
          <w:t xml:space="preserve"> má být</w:t>
        </w:r>
        <w:r w:rsidRPr="0094660D">
          <w:t xml:space="preserve"> </w:t>
        </w:r>
        <w:r w:rsidRPr="004A2650">
          <w:t>uvedena v příslušné Prováděcí smlouvě</w:t>
        </w:r>
        <w:r w:rsidR="005D2A9D">
          <w:t>, která má být mezi Smluvními stranami teprve uzavřena,</w:t>
        </w:r>
        <w:r w:rsidRPr="004A2650">
          <w:t xml:space="preserve"> a uhrazena Dodavateli po splnění dané Prováděcí smlouv</w:t>
        </w:r>
        <w:r w:rsidRPr="005D2A9D">
          <w:t>y</w:t>
        </w:r>
        <w:r w:rsidR="006F4BEA" w:rsidRPr="005D2A9D">
          <w:t>.</w:t>
        </w:r>
        <w:r w:rsidRPr="004A2650">
          <w:t xml:space="preserve"> </w:t>
        </w:r>
        <w:r w:rsidR="00D758A2" w:rsidRPr="004A2650">
          <w:t xml:space="preserve">Pro vyloučení všech pochybností se tak uvádí, že úprava </w:t>
        </w:r>
        <w:r w:rsidR="00D758A2" w:rsidRPr="0094660D">
          <w:t>Jednotkové ceny za navýšení parametru a Jednotkové ceny za podporu výrobce a licence dle tohoto článku této Smlouvy nemá jakýkoliv vliv na Cenu za navýšení výkonu nebo kapacity uvedenou v Prováděcí smlouvě</w:t>
        </w:r>
        <w:r w:rsidR="00AD2D68" w:rsidRPr="0094660D">
          <w:t xml:space="preserve">, která už byla </w:t>
        </w:r>
        <w:r w:rsidR="00D758A2" w:rsidRPr="0094660D">
          <w:t>mezi Smluvními stranami</w:t>
        </w:r>
        <w:r w:rsidR="004F5A3A">
          <w:t xml:space="preserve"> </w:t>
        </w:r>
        <w:r w:rsidR="004F5A3A" w:rsidRPr="003D740C">
          <w:t>uzavřena</w:t>
        </w:r>
        <w:r w:rsidR="00D758A2" w:rsidRPr="0094660D">
          <w:t>.</w:t>
        </w:r>
        <w:r w:rsidR="00D758A2" w:rsidRPr="004A2650">
          <w:t xml:space="preserve"> Pro vyloučení všech pochybností se tak uvádí, že </w:t>
        </w:r>
        <w:r w:rsidRPr="004A2650">
          <w:t>Dodavatel není opráv</w:t>
        </w:r>
        <w:r w:rsidR="00D758A2" w:rsidRPr="004A2650">
          <w:t xml:space="preserve">něn požadovat jakýkoliv doplatek </w:t>
        </w:r>
        <w:r w:rsidR="00D758A2" w:rsidRPr="004A2650">
          <w:lastRenderedPageBreak/>
          <w:t xml:space="preserve">k Ceně za navýšení výkonu nebo kapacity uvedené v příslušné Prováděcí smlouvě kvůli tomu, že v průběhu </w:t>
        </w:r>
        <w:r w:rsidR="00AD2D68" w:rsidRPr="004A2650">
          <w:t xml:space="preserve">trvání </w:t>
        </w:r>
        <w:r w:rsidR="004F5A3A">
          <w:t xml:space="preserve">Dodavatelem </w:t>
        </w:r>
        <w:r w:rsidR="00AD2D68" w:rsidRPr="004A2650">
          <w:t>zajištěné</w:t>
        </w:r>
        <w:r w:rsidR="00D758A2" w:rsidRPr="004A2650">
          <w:t xml:space="preserve"> podpory výrobce a licencí dle</w:t>
        </w:r>
        <w:r w:rsidR="00AD2D68" w:rsidRPr="004A2650">
          <w:t xml:space="preserve"> dané </w:t>
        </w:r>
        <w:r w:rsidR="00D758A2" w:rsidRPr="004A2650">
          <w:t>Prováděcí smlouvy</w:t>
        </w:r>
        <w:r w:rsidR="00AD2D68" w:rsidRPr="004A2650">
          <w:t xml:space="preserve"> </w:t>
        </w:r>
        <w:r w:rsidR="00AD2D68" w:rsidRPr="0094660D">
          <w:t>uzavřené mezi Smluvními stranami</w:t>
        </w:r>
        <w:r w:rsidR="00D758A2" w:rsidRPr="004A2650">
          <w:t xml:space="preserve"> došlo </w:t>
        </w:r>
        <w:r w:rsidR="00AD2D68" w:rsidRPr="004A2650">
          <w:t xml:space="preserve">k úpravě </w:t>
        </w:r>
        <w:r w:rsidR="00AD2D68" w:rsidRPr="0094660D">
          <w:t xml:space="preserve">Jednotkové ceny za navýšení parametru nebo Jednotkové ceny za podporu výrobce a licence </w:t>
        </w:r>
        <w:r w:rsidR="00AD2D68" w:rsidRPr="004A2650">
          <w:t>dle tohoto článku této Smlouvy.</w:t>
        </w:r>
      </w:ins>
    </w:p>
    <w:p w14:paraId="3C2F9760" w14:textId="77777777" w:rsidR="00D50A74" w:rsidRPr="0094660D" w:rsidRDefault="00D50A74" w:rsidP="0094660D">
      <w:pPr>
        <w:pStyle w:val="2sltext"/>
        <w:numPr>
          <w:ilvl w:val="0"/>
          <w:numId w:val="0"/>
        </w:numPr>
        <w:ind w:left="567"/>
        <w:contextualSpacing/>
        <w:rPr>
          <w:ins w:id="382" w:author="Word Document Comparison" w:date="2024-12-20T20:22:00Z" w16du:dateUtc="2024-12-20T19:22:00Z"/>
        </w:rPr>
      </w:pPr>
    </w:p>
    <w:p w14:paraId="08CF18FE" w14:textId="77777777" w:rsidR="00253A32" w:rsidRPr="004A2650" w:rsidRDefault="004F5A3A" w:rsidP="00253A32">
      <w:pPr>
        <w:pStyle w:val="2sltext"/>
        <w:contextualSpacing/>
        <w:rPr>
          <w:ins w:id="383" w:author="Word Document Comparison" w:date="2024-12-20T20:22:00Z" w16du:dateUtc="2024-12-20T19:22:00Z"/>
        </w:rPr>
      </w:pPr>
      <w:bookmarkStart w:id="384" w:name="_Ref185236275"/>
      <w:ins w:id="385" w:author="Word Document Comparison" w:date="2024-12-20T20:22:00Z" w16du:dateUtc="2024-12-20T19:22:00Z">
        <w:r>
          <w:t>Dodavatel</w:t>
        </w:r>
        <w:r w:rsidR="00253A32" w:rsidRPr="004A2650">
          <w:t xml:space="preserve"> je oprávněn </w:t>
        </w:r>
        <w:r w:rsidR="00D50A74" w:rsidRPr="0094660D">
          <w:t>použít</w:t>
        </w:r>
        <w:r w:rsidR="00253A32" w:rsidRPr="004A2650">
          <w:t xml:space="preserve"> </w:t>
        </w:r>
        <w:r w:rsidR="0092550C" w:rsidRPr="004A2650">
          <w:t>Jednotkovou cenu za navýšení parametru a Jednotkovou cenu za podporu výrobce a licence</w:t>
        </w:r>
        <w:r w:rsidR="00253A32" w:rsidRPr="004A2650">
          <w:t xml:space="preserve"> upraven</w:t>
        </w:r>
        <w:r w:rsidR="0092550C" w:rsidRPr="004A2650">
          <w:t>é</w:t>
        </w:r>
        <w:r w:rsidR="00253A32" w:rsidRPr="004A2650">
          <w:t xml:space="preserve"> dle tohoto článku této Smlouvy pouze tehdy, pokud toto sv</w:t>
        </w:r>
        <w:r w:rsidR="005D2A9D">
          <w:t>é</w:t>
        </w:r>
        <w:r w:rsidR="00253A32" w:rsidRPr="004A2650">
          <w:t xml:space="preserve"> právo u Objednatele uplatní písemným oznámením a současně doloží správný výpočet úpravy </w:t>
        </w:r>
        <w:r w:rsidR="0092550C" w:rsidRPr="004A2650">
          <w:t xml:space="preserve">Jednotkové ceny za navýšení parametru </w:t>
        </w:r>
        <w:r w:rsidR="00D73521">
          <w:t>a</w:t>
        </w:r>
        <w:r w:rsidR="0092550C" w:rsidRPr="004A2650">
          <w:t xml:space="preserve"> Jednotkové ceny za podporu výrobce a</w:t>
        </w:r>
        <w:r>
          <w:t> </w:t>
        </w:r>
        <w:r w:rsidR="0092550C" w:rsidRPr="004A2650">
          <w:t>licence</w:t>
        </w:r>
        <w:r w:rsidR="00253A32" w:rsidRPr="004A2650">
          <w:t xml:space="preserve"> dle tohoto článku této Smlouvy.</w:t>
        </w:r>
        <w:bookmarkEnd w:id="379"/>
        <w:bookmarkEnd w:id="384"/>
      </w:ins>
    </w:p>
    <w:p w14:paraId="0BFE76F5" w14:textId="77777777" w:rsidR="00253A32" w:rsidRPr="004A2650" w:rsidRDefault="00253A32" w:rsidP="00253A32">
      <w:pPr>
        <w:pStyle w:val="2sltext"/>
        <w:numPr>
          <w:ilvl w:val="0"/>
          <w:numId w:val="0"/>
        </w:numPr>
        <w:ind w:left="567"/>
        <w:rPr>
          <w:ins w:id="386" w:author="Word Document Comparison" w:date="2024-12-20T20:22:00Z" w16du:dateUtc="2024-12-20T19:22:00Z"/>
        </w:rPr>
      </w:pPr>
    </w:p>
    <w:p w14:paraId="3C264EB3" w14:textId="77777777" w:rsidR="00253A32" w:rsidRPr="004A2650" w:rsidRDefault="004F5A3A" w:rsidP="00253A32">
      <w:pPr>
        <w:pStyle w:val="2sltext"/>
        <w:contextualSpacing/>
        <w:rPr>
          <w:ins w:id="387" w:author="Word Document Comparison" w:date="2024-12-20T20:22:00Z" w16du:dateUtc="2024-12-20T19:22:00Z"/>
        </w:rPr>
      </w:pPr>
      <w:ins w:id="388" w:author="Word Document Comparison" w:date="2024-12-20T20:22:00Z" w16du:dateUtc="2024-12-20T19:22:00Z">
        <w:r>
          <w:t>Dodavatel</w:t>
        </w:r>
        <w:r w:rsidR="00253A32" w:rsidRPr="004A2650">
          <w:t xml:space="preserve"> je oprávněn uplatnit právo na úpravu </w:t>
        </w:r>
        <w:r w:rsidR="00D50A74" w:rsidRPr="0094660D">
          <w:t xml:space="preserve">Jednotkové ceny za navýšení parametru </w:t>
        </w:r>
        <w:r w:rsidR="00D73521">
          <w:t>a</w:t>
        </w:r>
        <w:r w:rsidR="00D50A74" w:rsidRPr="0094660D">
          <w:t xml:space="preserve"> Jednotkové ceny za podporu výrobce a licence</w:t>
        </w:r>
        <w:r w:rsidR="00253A32" w:rsidRPr="004A2650">
          <w:t xml:space="preserve"> nejdříve po uplynutí 24 měsíců ode dne, ve kterém </w:t>
        </w:r>
        <w:r w:rsidR="00D50A74" w:rsidRPr="004A2650">
          <w:rPr>
            <w:rFonts w:cstheme="minorHAnsi"/>
            <w:color w:val="000000" w:themeColor="text1"/>
          </w:rPr>
          <w:t>nastal Den dodání a odevzdání Předmětu plnění.</w:t>
        </w:r>
      </w:ins>
    </w:p>
    <w:p w14:paraId="24A5FDA0" w14:textId="77777777" w:rsidR="00253A32" w:rsidRPr="004A2650" w:rsidRDefault="00253A32" w:rsidP="00253A32">
      <w:pPr>
        <w:pStyle w:val="2sltext"/>
        <w:numPr>
          <w:ilvl w:val="0"/>
          <w:numId w:val="0"/>
        </w:numPr>
        <w:ind w:left="567"/>
        <w:rPr>
          <w:ins w:id="389" w:author="Word Document Comparison" w:date="2024-12-20T20:22:00Z" w16du:dateUtc="2024-12-20T19:22:00Z"/>
          <w:szCs w:val="24"/>
        </w:rPr>
      </w:pPr>
    </w:p>
    <w:p w14:paraId="0EFF9960" w14:textId="77777777" w:rsidR="00253A32" w:rsidRPr="004A2650" w:rsidRDefault="004F5A3A" w:rsidP="00253A32">
      <w:pPr>
        <w:pStyle w:val="2sltext"/>
        <w:contextualSpacing/>
        <w:rPr>
          <w:ins w:id="390" w:author="Word Document Comparison" w:date="2024-12-20T20:22:00Z" w16du:dateUtc="2024-12-20T19:22:00Z"/>
          <w:szCs w:val="24"/>
        </w:rPr>
      </w:pPr>
      <w:ins w:id="391" w:author="Word Document Comparison" w:date="2024-12-20T20:22:00Z" w16du:dateUtc="2024-12-20T19:22:00Z">
        <w:r>
          <w:t>Dodavatel</w:t>
        </w:r>
        <w:r w:rsidR="00253A32" w:rsidRPr="004A2650">
          <w:t xml:space="preserve"> je oprávněn právo na úpravu </w:t>
        </w:r>
        <w:r w:rsidR="0092550C" w:rsidRPr="0094660D">
          <w:t xml:space="preserve">Jednotkové ceny za navýšení parametru </w:t>
        </w:r>
        <w:r w:rsidR="00D73521">
          <w:t>a</w:t>
        </w:r>
        <w:r w:rsidR="0092550C" w:rsidRPr="0094660D">
          <w:t xml:space="preserve"> Jednotkové ceny za podporu výrobce a licence</w:t>
        </w:r>
        <w:r w:rsidR="00253A32" w:rsidRPr="004A2650">
          <w:t xml:space="preserve"> uplatnit teprve poté, co budou ČSÚ zveřejněna příslušná data.</w:t>
        </w:r>
      </w:ins>
    </w:p>
    <w:p w14:paraId="7EABBED4" w14:textId="77777777" w:rsidR="00253A32" w:rsidRPr="004A2650" w:rsidRDefault="00253A32" w:rsidP="00253A32">
      <w:pPr>
        <w:pStyle w:val="2sltext"/>
        <w:numPr>
          <w:ilvl w:val="0"/>
          <w:numId w:val="0"/>
        </w:numPr>
        <w:ind w:left="567"/>
        <w:rPr>
          <w:ins w:id="392" w:author="Word Document Comparison" w:date="2024-12-20T20:22:00Z" w16du:dateUtc="2024-12-20T19:22:00Z"/>
          <w:szCs w:val="24"/>
        </w:rPr>
      </w:pPr>
    </w:p>
    <w:p w14:paraId="1DC4CBBF" w14:textId="77777777" w:rsidR="00253A32" w:rsidRPr="004A2650" w:rsidRDefault="004F5A3A" w:rsidP="00253A32">
      <w:pPr>
        <w:pStyle w:val="2sltext"/>
        <w:contextualSpacing/>
        <w:rPr>
          <w:ins w:id="393" w:author="Word Document Comparison" w:date="2024-12-20T20:22:00Z" w16du:dateUtc="2024-12-20T19:22:00Z"/>
        </w:rPr>
      </w:pPr>
      <w:ins w:id="394" w:author="Word Document Comparison" w:date="2024-12-20T20:22:00Z" w16du:dateUtc="2024-12-20T19:22:00Z">
        <w:r>
          <w:t>Dodavatel</w:t>
        </w:r>
        <w:r w:rsidR="00253A32" w:rsidRPr="004A2650">
          <w:t xml:space="preserve"> je oprávněn </w:t>
        </w:r>
        <w:r w:rsidR="00AD2D68" w:rsidRPr="004A2650">
          <w:t xml:space="preserve">použít </w:t>
        </w:r>
        <w:r w:rsidR="00AD2D68" w:rsidRPr="0094660D">
          <w:t xml:space="preserve">Jednotkovou cenu za navýšení parametru </w:t>
        </w:r>
        <w:r w:rsidR="00D73521">
          <w:t>a</w:t>
        </w:r>
        <w:r w:rsidR="00AD2D68" w:rsidRPr="0094660D">
          <w:t xml:space="preserve"> Jednotkovou cenu za podporu výrobce a licence upravené dle tohoto článku této Smlouvy</w:t>
        </w:r>
        <w:r w:rsidR="00253A32" w:rsidRPr="004A2650">
          <w:t xml:space="preserve"> </w:t>
        </w:r>
        <w:r w:rsidR="00AD2D68" w:rsidRPr="0094660D">
          <w:t xml:space="preserve">pro stanovení Ceny za navýšení výkonu nebo kapacity dle odst. </w:t>
        </w:r>
        <w:r w:rsidR="00AD2D68" w:rsidRPr="0094660D">
          <w:fldChar w:fldCharType="begin"/>
        </w:r>
        <w:r w:rsidR="00AD2D68" w:rsidRPr="0094660D">
          <w:instrText xml:space="preserve"> REF _Ref177464374 \r \h  \* MERGEFORMAT </w:instrText>
        </w:r>
        <w:r w:rsidR="00AD2D68" w:rsidRPr="0094660D">
          <w:fldChar w:fldCharType="separate"/>
        </w:r>
        <w:r w:rsidR="003560CA">
          <w:t>40</w:t>
        </w:r>
        <w:r w:rsidR="00AD2D68" w:rsidRPr="0094660D">
          <w:fldChar w:fldCharType="end"/>
        </w:r>
        <w:r w:rsidR="00AD2D68" w:rsidRPr="0094660D">
          <w:t xml:space="preserve"> Smlouvy</w:t>
        </w:r>
        <w:r w:rsidR="00AD2D68" w:rsidRPr="004A2650">
          <w:t xml:space="preserve"> </w:t>
        </w:r>
        <w:r w:rsidR="00253A32" w:rsidRPr="004A2650">
          <w:t xml:space="preserve">nejdříve </w:t>
        </w:r>
        <w:r w:rsidR="00AD2D68" w:rsidRPr="004A2650">
          <w:t>v</w:t>
        </w:r>
        <w:r w:rsidR="00253A32" w:rsidRPr="004A2650">
          <w:t xml:space="preserve"> kalendářní</w:t>
        </w:r>
        <w:r w:rsidR="00AD2D68" w:rsidRPr="004A2650">
          <w:t>m</w:t>
        </w:r>
        <w:r w:rsidR="00253A32" w:rsidRPr="004A2650">
          <w:t xml:space="preserve"> měsíc</w:t>
        </w:r>
        <w:r w:rsidR="00AD2D68" w:rsidRPr="004A2650">
          <w:t>i</w:t>
        </w:r>
        <w:r w:rsidR="00253A32" w:rsidRPr="004A2650">
          <w:t xml:space="preserve"> následující</w:t>
        </w:r>
        <w:r w:rsidR="00AD2D68" w:rsidRPr="004A2650">
          <w:t>m</w:t>
        </w:r>
        <w:r w:rsidR="00253A32" w:rsidRPr="004A2650">
          <w:t xml:space="preserve"> po kalendářním měsíci, v němž </w:t>
        </w:r>
        <w:r w:rsidR="00AD2D68" w:rsidRPr="004A2650">
          <w:t xml:space="preserve">Dodavatel </w:t>
        </w:r>
        <w:r w:rsidR="00253A32" w:rsidRPr="004A2650">
          <w:t xml:space="preserve">Objednateli písemně oznámil zvýšení </w:t>
        </w:r>
        <w:r w:rsidR="004A2650" w:rsidRPr="0094660D">
          <w:t xml:space="preserve">Jednotkové ceny za navýšení parametru </w:t>
        </w:r>
        <w:r w:rsidR="00D73521">
          <w:t>a</w:t>
        </w:r>
        <w:r w:rsidR="004A2650" w:rsidRPr="0094660D">
          <w:t xml:space="preserve"> Jednotkové ceny za podporu výrobce a licence</w:t>
        </w:r>
        <w:r w:rsidR="00253A32" w:rsidRPr="004A2650">
          <w:t xml:space="preserve"> dle odst. </w:t>
        </w:r>
        <w:r w:rsidR="00AD2D68" w:rsidRPr="004A2650">
          <w:fldChar w:fldCharType="begin"/>
        </w:r>
        <w:r w:rsidR="00AD2D68" w:rsidRPr="004A2650">
          <w:instrText xml:space="preserve"> REF _Ref185236275 \r \h </w:instrText>
        </w:r>
        <w:r w:rsidR="004A2650" w:rsidRPr="0094660D">
          <w:instrText xml:space="preserve"> \* MERGEFORMAT </w:instrText>
        </w:r>
        <w:r w:rsidR="00AD2D68" w:rsidRPr="004A2650">
          <w:fldChar w:fldCharType="separate"/>
        </w:r>
        <w:r w:rsidR="003560CA">
          <w:t>63</w:t>
        </w:r>
        <w:r w:rsidR="00AD2D68" w:rsidRPr="004A2650">
          <w:fldChar w:fldCharType="end"/>
        </w:r>
        <w:r w:rsidR="00AD2D68" w:rsidRPr="004A2650">
          <w:t xml:space="preserve"> </w:t>
        </w:r>
        <w:r w:rsidR="00253A32" w:rsidRPr="004A2650">
          <w:t>Smlouvy.</w:t>
        </w:r>
      </w:ins>
    </w:p>
    <w:p w14:paraId="21C91443" w14:textId="77777777" w:rsidR="00253A32" w:rsidRPr="004A2650" w:rsidRDefault="00253A32" w:rsidP="00253A32">
      <w:pPr>
        <w:pStyle w:val="2sltext"/>
        <w:numPr>
          <w:ilvl w:val="0"/>
          <w:numId w:val="0"/>
        </w:numPr>
        <w:ind w:left="567"/>
        <w:rPr>
          <w:ins w:id="395" w:author="Word Document Comparison" w:date="2024-12-20T20:22:00Z" w16du:dateUtc="2024-12-20T19:22:00Z"/>
          <w:szCs w:val="24"/>
        </w:rPr>
      </w:pPr>
    </w:p>
    <w:p w14:paraId="3A1B18D2" w14:textId="77777777" w:rsidR="00253A32" w:rsidRPr="004A2650" w:rsidRDefault="00253A32" w:rsidP="00253A32">
      <w:pPr>
        <w:pStyle w:val="2sltext"/>
        <w:contextualSpacing/>
        <w:rPr>
          <w:ins w:id="396" w:author="Word Document Comparison" w:date="2024-12-20T20:22:00Z" w16du:dateUtc="2024-12-20T19:22:00Z"/>
        </w:rPr>
      </w:pPr>
      <w:ins w:id="397" w:author="Word Document Comparison" w:date="2024-12-20T20:22:00Z" w16du:dateUtc="2024-12-20T19:22:00Z">
        <w:r w:rsidRPr="004A2650">
          <w:t xml:space="preserve">Nebude-li právo upravit </w:t>
        </w:r>
        <w:r w:rsidR="0092550C" w:rsidRPr="0094660D">
          <w:t>Jednotkovou cenu za navýšení parametru nebo Jednotkovou cenu za podporu výrobce a licence</w:t>
        </w:r>
        <w:r w:rsidRPr="004A2650">
          <w:t xml:space="preserve"> ze strany </w:t>
        </w:r>
        <w:r w:rsidR="004F5A3A">
          <w:t>Dodavatele</w:t>
        </w:r>
        <w:r w:rsidRPr="004A2650">
          <w:t xml:space="preserve"> uplatněno v příslušném kalendářním roce dle této Smlouvy, toto právo pro daný kalendářní rok </w:t>
        </w:r>
        <w:r w:rsidR="004F5A3A">
          <w:t>Dodavateli</w:t>
        </w:r>
        <w:r w:rsidRPr="004A2650">
          <w:t xml:space="preserve"> zaniká.</w:t>
        </w:r>
      </w:ins>
    </w:p>
    <w:p w14:paraId="3C93F8E5" w14:textId="77777777" w:rsidR="00253A32" w:rsidRPr="004A2650" w:rsidRDefault="00253A32" w:rsidP="00253A32">
      <w:pPr>
        <w:pStyle w:val="2sltext"/>
        <w:numPr>
          <w:ilvl w:val="0"/>
          <w:numId w:val="0"/>
        </w:numPr>
        <w:ind w:left="567"/>
        <w:rPr>
          <w:ins w:id="398" w:author="Word Document Comparison" w:date="2024-12-20T20:22:00Z" w16du:dateUtc="2024-12-20T19:22:00Z"/>
          <w:szCs w:val="24"/>
        </w:rPr>
      </w:pPr>
    </w:p>
    <w:p w14:paraId="13C04368" w14:textId="77777777" w:rsidR="00253A32" w:rsidRDefault="0092550C" w:rsidP="00253A32">
      <w:pPr>
        <w:pStyle w:val="2sltext"/>
        <w:contextualSpacing/>
        <w:rPr>
          <w:ins w:id="399" w:author="Word Document Comparison" w:date="2024-12-20T20:22:00Z" w16du:dateUtc="2024-12-20T19:22:00Z"/>
        </w:rPr>
      </w:pPr>
      <w:ins w:id="400" w:author="Word Document Comparison" w:date="2024-12-20T20:22:00Z" w16du:dateUtc="2024-12-20T19:22:00Z">
        <w:r w:rsidRPr="0094660D">
          <w:t>Jednotková cena za navýšení parametru nebo Jednotková cena za podporu výrobce a licence</w:t>
        </w:r>
        <w:r w:rsidR="00253A32" w:rsidRPr="004A2650">
          <w:t xml:space="preserve"> bud</w:t>
        </w:r>
        <w:r w:rsidR="0094660D">
          <w:t>ou</w:t>
        </w:r>
        <w:r w:rsidR="00253A32" w:rsidRPr="004A2650">
          <w:t xml:space="preserve"> podle předchozích odstavců této Smlouvy upraven</w:t>
        </w:r>
        <w:r w:rsidR="0094660D">
          <w:t>y</w:t>
        </w:r>
        <w:r w:rsidR="00253A32" w:rsidRPr="004A2650">
          <w:t xml:space="preserve"> vždy pouze jednou ročně.</w:t>
        </w:r>
      </w:ins>
    </w:p>
    <w:p w14:paraId="51E6BAEE" w14:textId="77777777" w:rsidR="00BC1B9C" w:rsidRDefault="00BC1B9C" w:rsidP="0094660D">
      <w:pPr>
        <w:pStyle w:val="Odstavecseseznamem"/>
        <w:rPr>
          <w:ins w:id="401" w:author="Word Document Comparison" w:date="2024-12-20T20:22:00Z" w16du:dateUtc="2024-12-20T19:22:00Z"/>
        </w:rPr>
      </w:pPr>
    </w:p>
    <w:p w14:paraId="1B9E279C" w14:textId="77777777" w:rsidR="00253A32" w:rsidRPr="004A2650" w:rsidRDefault="00BC1B9C" w:rsidP="0094660D">
      <w:pPr>
        <w:pStyle w:val="2sltext"/>
        <w:contextualSpacing/>
        <w:rPr>
          <w:ins w:id="402" w:author="Word Document Comparison" w:date="2024-12-20T20:22:00Z" w16du:dateUtc="2024-12-20T19:22:00Z"/>
        </w:rPr>
      </w:pPr>
      <w:ins w:id="403" w:author="Word Document Comparison" w:date="2024-12-20T20:22:00Z" w16du:dateUtc="2024-12-20T19:22:00Z">
        <w:r w:rsidRPr="004A2650">
          <w:t xml:space="preserve">Dojde-li k úpravě </w:t>
        </w:r>
        <w:r w:rsidRPr="00BC1B9C">
          <w:t xml:space="preserve">Jednotkové ceny za navýšení parametru </w:t>
        </w:r>
        <w:r>
          <w:t>a</w:t>
        </w:r>
        <w:r w:rsidRPr="00BC1B9C">
          <w:t xml:space="preserve"> Jednotkové ceny za podporu výrobce a licence</w:t>
        </w:r>
        <w:r w:rsidRPr="004A2650">
          <w:t xml:space="preserve"> dle tohoto článku této Smlouvy, je </w:t>
        </w:r>
        <w:r>
          <w:t>Dodavatel</w:t>
        </w:r>
        <w:r w:rsidRPr="004A2650">
          <w:t xml:space="preserve"> oprávněn </w:t>
        </w:r>
        <w:r>
          <w:t>používat</w:t>
        </w:r>
        <w:r w:rsidRPr="004A2650">
          <w:t xml:space="preserve"> takto upraven</w:t>
        </w:r>
        <w:r>
          <w:t>ou</w:t>
        </w:r>
        <w:r w:rsidRPr="004A2650">
          <w:t xml:space="preserve"> </w:t>
        </w:r>
        <w:r w:rsidRPr="00BC1B9C">
          <w:t>Jednotkov</w:t>
        </w:r>
        <w:r>
          <w:t>ou</w:t>
        </w:r>
        <w:r w:rsidRPr="00BC1B9C">
          <w:t xml:space="preserve"> cen</w:t>
        </w:r>
        <w:r>
          <w:t>u</w:t>
        </w:r>
        <w:r w:rsidRPr="00BC1B9C">
          <w:t xml:space="preserve"> za navýšení parametru </w:t>
        </w:r>
        <w:r>
          <w:t>a</w:t>
        </w:r>
        <w:r w:rsidRPr="00BC1B9C">
          <w:t xml:space="preserve"> Jednotkov</w:t>
        </w:r>
        <w:r>
          <w:t>ou</w:t>
        </w:r>
        <w:r w:rsidRPr="00BC1B9C">
          <w:t xml:space="preserve"> cen</w:t>
        </w:r>
        <w:r>
          <w:t>u</w:t>
        </w:r>
        <w:r w:rsidRPr="00BC1B9C">
          <w:t xml:space="preserve"> za podporu výrobce a licence</w:t>
        </w:r>
        <w:r w:rsidRPr="004A2650">
          <w:t xml:space="preserve"> </w:t>
        </w:r>
        <w:r w:rsidRPr="003D740C">
          <w:t xml:space="preserve">pro stanovení Ceny za navýšení výkonu nebo kapacity dle odst. </w:t>
        </w:r>
        <w:r w:rsidRPr="003D740C">
          <w:fldChar w:fldCharType="begin"/>
        </w:r>
        <w:r w:rsidRPr="003D740C">
          <w:instrText xml:space="preserve"> REF _Ref177464374 \r \h  \* MERGEFORMAT </w:instrText>
        </w:r>
        <w:r w:rsidRPr="003D740C">
          <w:fldChar w:fldCharType="separate"/>
        </w:r>
        <w:r w:rsidR="003560CA">
          <w:t>40</w:t>
        </w:r>
        <w:r w:rsidRPr="003D740C">
          <w:fldChar w:fldCharType="end"/>
        </w:r>
        <w:r w:rsidRPr="003D740C">
          <w:t xml:space="preserve"> Smlouvy</w:t>
        </w:r>
        <w:r>
          <w:t xml:space="preserve"> až </w:t>
        </w:r>
        <w:r w:rsidRPr="004A2650">
          <w:t>do doby, než dojde postupem dle tohoto článku této Smlouvy k</w:t>
        </w:r>
        <w:r>
          <w:t> </w:t>
        </w:r>
        <w:r w:rsidRPr="004A2650">
          <w:t>jej</w:t>
        </w:r>
        <w:r>
          <w:t>ich</w:t>
        </w:r>
        <w:r w:rsidRPr="004A2650">
          <w:t xml:space="preserve"> další úpravě.</w:t>
        </w:r>
      </w:ins>
    </w:p>
    <w:p w14:paraId="5203C2B6" w14:textId="28D80CBD" w:rsidR="0010135B" w:rsidRPr="002941B5" w:rsidRDefault="0010135B" w:rsidP="00397AA7">
      <w:pPr>
        <w:pStyle w:val="Nadpis1"/>
        <w:keepLines w:val="0"/>
        <w:rPr>
          <w:szCs w:val="22"/>
        </w:rPr>
      </w:pPr>
      <w:bookmarkStart w:id="404" w:name="_Ref177475295"/>
      <w:bookmarkStart w:id="405" w:name="_Toc177717649"/>
      <w:bookmarkStart w:id="406" w:name="_Toc185618493"/>
      <w:r w:rsidRPr="002941B5">
        <w:rPr>
          <w:szCs w:val="22"/>
        </w:rPr>
        <w:t>FAKTURACE A PLATEBNÍ PODMÍNKY</w:t>
      </w:r>
      <w:bookmarkEnd w:id="404"/>
      <w:bookmarkEnd w:id="405"/>
      <w:bookmarkEnd w:id="406"/>
    </w:p>
    <w:p w14:paraId="75519B01" w14:textId="61B7AE88" w:rsidR="00B63108" w:rsidRDefault="00026F1F" w:rsidP="0062298A">
      <w:pPr>
        <w:pStyle w:val="2sltext"/>
      </w:pPr>
      <w:r w:rsidRPr="00165534">
        <w:t xml:space="preserve">Je-li </w:t>
      </w:r>
      <w:r>
        <w:rPr>
          <w:rFonts w:cstheme="minorHAnsi"/>
        </w:rPr>
        <w:t>Dodavatel</w:t>
      </w:r>
      <w:r w:rsidRPr="00165534">
        <w:t xml:space="preserve"> povinen podle zákona č. 235/2004 Sb., o dani z přidané hodnoty, ve znění pozdějších předpisů (dále jen „</w:t>
      </w:r>
      <w:r w:rsidRPr="00165534">
        <w:rPr>
          <w:b/>
          <w:bCs/>
          <w:i/>
          <w:iCs/>
        </w:rPr>
        <w:t>Zákon o dani z přidané hodnoty</w:t>
      </w:r>
      <w:r w:rsidRPr="00165534">
        <w:t>“), uhradit v souvislosti s</w:t>
      </w:r>
      <w:r w:rsidR="0039400F">
        <w:t> prováděním</w:t>
      </w:r>
      <w:r w:rsidRPr="00165534">
        <w:t xml:space="preserve"> plnění dle této Smlouvy</w:t>
      </w:r>
      <w:r>
        <w:t xml:space="preserve"> </w:t>
      </w:r>
      <w:r w:rsidRPr="00165534">
        <w:t xml:space="preserve">DPH a plnění dle této Smlouvy nepodléhá režimu přenesení daňové povinnosti dle Zákona o dani z přidané hodnoty, je Objednatel povinen </w:t>
      </w:r>
      <w:r>
        <w:t>Dodavatel</w:t>
      </w:r>
      <w:r w:rsidRPr="00165534">
        <w:t xml:space="preserve">i takovou DPH uhradit </w:t>
      </w:r>
      <w:r>
        <w:t xml:space="preserve">současně </w:t>
      </w:r>
      <w:r w:rsidRPr="00165534">
        <w:t xml:space="preserve">vedle </w:t>
      </w:r>
      <w:r w:rsidR="0039400F">
        <w:t>příslušné ceny</w:t>
      </w:r>
      <w:r w:rsidRPr="00165534">
        <w:t xml:space="preserve">. </w:t>
      </w:r>
      <w:r>
        <w:t xml:space="preserve">Dodavatel </w:t>
      </w:r>
      <w:r w:rsidRPr="00165534">
        <w:t xml:space="preserve">odpovídá za to, že sazba DPH bude ve vztahu ke všem plněním </w:t>
      </w:r>
      <w:r w:rsidR="0039400F">
        <w:t>prováděným</w:t>
      </w:r>
      <w:r w:rsidRPr="00165534">
        <w:t xml:space="preserve"> dle této Smlouvy stanovena v souladu s</w:t>
      </w:r>
      <w:r w:rsidR="00DD1995">
        <w:t xml:space="preserve"> obecně závaznými </w:t>
      </w:r>
      <w:r w:rsidRPr="00165534">
        <w:t>právními předpisy platnými a účinnými k okamžiku uskutečnění zdanitelného plnění.</w:t>
      </w:r>
    </w:p>
    <w:p w14:paraId="6EE2BFD7" w14:textId="77777777" w:rsidR="00B13471" w:rsidRDefault="00B13471" w:rsidP="00B13471">
      <w:pPr>
        <w:pStyle w:val="2sltext"/>
        <w:numPr>
          <w:ilvl w:val="0"/>
          <w:numId w:val="0"/>
        </w:numPr>
        <w:ind w:left="567"/>
      </w:pPr>
    </w:p>
    <w:p w14:paraId="2C385A1C" w14:textId="4958A146" w:rsidR="00B13471" w:rsidRDefault="00B13471" w:rsidP="0062298A">
      <w:pPr>
        <w:pStyle w:val="2sltext"/>
      </w:pPr>
      <w:r w:rsidRPr="00707F6C">
        <w:t xml:space="preserve">Objednatel </w:t>
      </w:r>
      <w:r>
        <w:t>u</w:t>
      </w:r>
      <w:r w:rsidRPr="00707F6C">
        <w:t>hrad</w:t>
      </w:r>
      <w:r>
        <w:t>í</w:t>
      </w:r>
      <w:r w:rsidRPr="00707F6C">
        <w:t xml:space="preserve"> </w:t>
      </w:r>
      <w:r>
        <w:t>Dodavateli ceny dle této Smlouvy na základě jednotlivých faktur vystavených Dodavatelem a doručených Objednateli podle tohoto článku této Smlouvy (dále jen „</w:t>
      </w:r>
      <w:r w:rsidRPr="00B13471">
        <w:rPr>
          <w:b/>
          <w:bCs/>
          <w:i/>
          <w:iCs/>
        </w:rPr>
        <w:t>Faktura</w:t>
      </w:r>
      <w:r>
        <w:t>“).</w:t>
      </w:r>
    </w:p>
    <w:p w14:paraId="4E95F83A" w14:textId="77777777" w:rsidR="00DD1995" w:rsidRPr="00DD1995" w:rsidRDefault="00DD1995" w:rsidP="0062298A">
      <w:pPr>
        <w:pStyle w:val="2sltext"/>
        <w:numPr>
          <w:ilvl w:val="0"/>
          <w:numId w:val="0"/>
        </w:numPr>
        <w:ind w:left="567"/>
      </w:pPr>
    </w:p>
    <w:p w14:paraId="73FAC63E" w14:textId="05263469" w:rsidR="00DD1995" w:rsidRDefault="00DD1995" w:rsidP="0062298A">
      <w:pPr>
        <w:pStyle w:val="2sltext"/>
      </w:pPr>
      <w:bookmarkStart w:id="407" w:name="_Ref177465152"/>
      <w:r w:rsidRPr="00707F6C">
        <w:lastRenderedPageBreak/>
        <w:t xml:space="preserve">Objednatel </w:t>
      </w:r>
      <w:r>
        <w:t>u</w:t>
      </w:r>
      <w:r w:rsidRPr="00707F6C">
        <w:t>hrad</w:t>
      </w:r>
      <w:r>
        <w:t>í</w:t>
      </w:r>
      <w:r w:rsidRPr="00707F6C">
        <w:t xml:space="preserve"> </w:t>
      </w:r>
      <w:r>
        <w:t>Dodavateli</w:t>
      </w:r>
      <w:r w:rsidRPr="00707F6C">
        <w:t xml:space="preserve"> </w:t>
      </w:r>
      <w:r>
        <w:t xml:space="preserve">Celkovou cenu za Předmět plnění, resp. její části, </w:t>
      </w:r>
      <w:r w:rsidR="00DA65C4">
        <w:t xml:space="preserve">postupně </w:t>
      </w:r>
      <w:r w:rsidR="004C42DC">
        <w:t>v rámci jednotlivých platebních milníků</w:t>
      </w:r>
      <w:r w:rsidR="00DA65C4">
        <w:t xml:space="preserve"> </w:t>
      </w:r>
      <w:r w:rsidR="004C42DC">
        <w:t xml:space="preserve">a </w:t>
      </w:r>
      <w:r w:rsidR="00DA65C4">
        <w:t xml:space="preserve">po splnění podmínek daných platebních milníků dle odst. </w:t>
      </w:r>
      <w:r w:rsidR="00DA65C4">
        <w:fldChar w:fldCharType="begin"/>
      </w:r>
      <w:r w:rsidR="00DA65C4">
        <w:instrText xml:space="preserve"> REF _Ref158192687 \r \h  \* MERGEFORMAT </w:instrText>
      </w:r>
      <w:r w:rsidR="00DA65C4">
        <w:fldChar w:fldCharType="separate"/>
      </w:r>
      <w:ins w:id="408" w:author="Word Document Comparison" w:date="2024-12-20T20:22:00Z" w16du:dateUtc="2024-12-20T19:22:00Z">
        <w:r w:rsidR="003560CA">
          <w:t>73</w:t>
        </w:r>
      </w:ins>
      <w:del w:id="409" w:author="Word Document Comparison" w:date="2024-12-20T20:22:00Z" w16du:dateUtc="2024-12-20T19:22:00Z">
        <w:r w:rsidR="0046236C">
          <w:delText>62</w:delText>
        </w:r>
      </w:del>
      <w:r w:rsidR="00DA65C4">
        <w:fldChar w:fldCharType="end"/>
      </w:r>
      <w:r w:rsidR="00DA65C4">
        <w:t xml:space="preserve"> Smlouvy a </w:t>
      </w:r>
      <w:r w:rsidRPr="00707F6C">
        <w:t xml:space="preserve">na základě </w:t>
      </w:r>
      <w:r>
        <w:t xml:space="preserve">jednotlivých </w:t>
      </w:r>
      <w:r w:rsidR="00B13471">
        <w:t>F</w:t>
      </w:r>
      <w:r w:rsidRPr="00707F6C">
        <w:t>aktur</w:t>
      </w:r>
      <w:r w:rsidR="00B13471">
        <w:t>.</w:t>
      </w:r>
      <w:bookmarkEnd w:id="407"/>
    </w:p>
    <w:p w14:paraId="7B1EBDB5" w14:textId="77777777" w:rsidR="00DD1995" w:rsidRDefault="00DD1995" w:rsidP="0062298A">
      <w:pPr>
        <w:pStyle w:val="2sltext"/>
        <w:numPr>
          <w:ilvl w:val="0"/>
          <w:numId w:val="0"/>
        </w:numPr>
        <w:ind w:left="567"/>
      </w:pPr>
    </w:p>
    <w:p w14:paraId="4F91E970" w14:textId="61600F65" w:rsidR="00DD1995" w:rsidRPr="00113CE7" w:rsidRDefault="00DD1995" w:rsidP="0062298A">
      <w:pPr>
        <w:pStyle w:val="2sltext"/>
      </w:pPr>
      <w:bookmarkStart w:id="410" w:name="_Ref158192687"/>
      <w:bookmarkStart w:id="411" w:name="_Hlk177237943"/>
      <w:r w:rsidRPr="00DD1995">
        <w:t>Celkov</w:t>
      </w:r>
      <w:r>
        <w:t>á</w:t>
      </w:r>
      <w:r w:rsidRPr="00DD1995">
        <w:t xml:space="preserve"> cen</w:t>
      </w:r>
      <w:r>
        <w:t>a</w:t>
      </w:r>
      <w:r w:rsidRPr="00DD1995">
        <w:t xml:space="preserve"> za Předmět plnění</w:t>
      </w:r>
      <w:r w:rsidRPr="00113CE7">
        <w:t xml:space="preserve"> bude Objednatelem uhrazena postupně v následujících platebních milnících a</w:t>
      </w:r>
      <w:r w:rsidR="0039400F">
        <w:t xml:space="preserve"> </w:t>
      </w:r>
      <w:r w:rsidRPr="00113CE7">
        <w:t xml:space="preserve">částech </w:t>
      </w:r>
      <w:r w:rsidRPr="00DD1995">
        <w:t>Celkov</w:t>
      </w:r>
      <w:r>
        <w:t>é</w:t>
      </w:r>
      <w:r w:rsidRPr="00DD1995">
        <w:t xml:space="preserve"> cen</w:t>
      </w:r>
      <w:r>
        <w:t>y</w:t>
      </w:r>
      <w:r w:rsidRPr="00DD1995">
        <w:t xml:space="preserve"> za Předmět plnění</w:t>
      </w:r>
      <w:r w:rsidRPr="00113CE7">
        <w:t>:</w:t>
      </w:r>
      <w:bookmarkEnd w:id="410"/>
    </w:p>
    <w:p w14:paraId="2BB55970" w14:textId="4BC8292F" w:rsidR="00DD1995" w:rsidRPr="0048604F" w:rsidRDefault="00DD1995" w:rsidP="0062298A">
      <w:pPr>
        <w:pStyle w:val="2sltext"/>
        <w:numPr>
          <w:ilvl w:val="1"/>
          <w:numId w:val="1"/>
        </w:numPr>
        <w:rPr>
          <w:color w:val="000000" w:themeColor="text1"/>
        </w:rPr>
      </w:pPr>
      <w:r w:rsidRPr="0048604F">
        <w:rPr>
          <w:b/>
          <w:bCs/>
          <w:color w:val="000000" w:themeColor="text1"/>
        </w:rPr>
        <w:t>platební milník č. 1</w:t>
      </w:r>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2 – Předimplementační analýza dle odst. </w:t>
      </w:r>
      <w:r w:rsidRPr="0048604F">
        <w:rPr>
          <w:color w:val="000000" w:themeColor="text1"/>
        </w:rPr>
        <w:fldChar w:fldCharType="begin"/>
      </w:r>
      <w:r w:rsidRPr="0048604F">
        <w:rPr>
          <w:color w:val="000000" w:themeColor="text1"/>
        </w:rPr>
        <w:instrText xml:space="preserve"> REF _Ref177129114 \r \h </w:instrText>
      </w:r>
      <w:r w:rsidR="0062298A">
        <w:rPr>
          <w:color w:val="000000" w:themeColor="text1"/>
        </w:rPr>
        <w:instrText xml:space="preserve"> \* MERGEFORMAT </w:instrText>
      </w:r>
      <w:r w:rsidRPr="0048604F">
        <w:rPr>
          <w:color w:val="000000" w:themeColor="text1"/>
        </w:rPr>
      </w:r>
      <w:r w:rsidRPr="0048604F">
        <w:rPr>
          <w:color w:val="000000" w:themeColor="text1"/>
        </w:rPr>
        <w:fldChar w:fldCharType="separate"/>
      </w:r>
      <w:r w:rsidR="0046236C">
        <w:rPr>
          <w:color w:val="000000" w:themeColor="text1"/>
        </w:rPr>
        <w:t>24.9</w:t>
      </w:r>
      <w:r w:rsidRPr="0048604F">
        <w:rPr>
          <w:color w:val="000000" w:themeColor="text1"/>
        </w:rPr>
        <w:fldChar w:fldCharType="end"/>
      </w:r>
      <w:r w:rsidRPr="0048604F">
        <w:rPr>
          <w:color w:val="000000" w:themeColor="text1"/>
        </w:rPr>
        <w:t xml:space="preserve"> </w:t>
      </w:r>
      <w:r w:rsidR="0048604F" w:rsidRPr="0048604F">
        <w:rPr>
          <w:color w:val="000000" w:themeColor="text1"/>
        </w:rPr>
        <w:t xml:space="preserve">Smlouvy </w:t>
      </w:r>
      <w:r w:rsidR="0048604F">
        <w:rPr>
          <w:color w:val="000000" w:themeColor="text1"/>
        </w:rPr>
        <w:t xml:space="preserve">– uhrazena bude </w:t>
      </w:r>
      <w:r w:rsidRPr="0048604F">
        <w:rPr>
          <w:b/>
          <w:bCs/>
          <w:color w:val="000000" w:themeColor="text1"/>
        </w:rPr>
        <w:t>Cena za Předimplementační analýzu</w:t>
      </w:r>
      <w:r w:rsidR="0048604F">
        <w:rPr>
          <w:color w:val="000000" w:themeColor="text1"/>
        </w:rPr>
        <w:t>,</w:t>
      </w:r>
    </w:p>
    <w:p w14:paraId="6734D8CE" w14:textId="43E279D8" w:rsidR="00DD1995" w:rsidRPr="0048604F" w:rsidRDefault="00DD1995" w:rsidP="0062298A">
      <w:pPr>
        <w:pStyle w:val="2sltext"/>
        <w:numPr>
          <w:ilvl w:val="1"/>
          <w:numId w:val="1"/>
        </w:numPr>
        <w:rPr>
          <w:color w:val="000000" w:themeColor="text1"/>
        </w:rPr>
      </w:pPr>
      <w:r w:rsidRPr="0048604F">
        <w:rPr>
          <w:b/>
          <w:bCs/>
          <w:color w:val="000000" w:themeColor="text1"/>
        </w:rPr>
        <w:t>platební milník č. 2</w:t>
      </w:r>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w:t>
      </w:r>
      <w:r w:rsidR="0048604F" w:rsidRPr="0048604F">
        <w:rPr>
          <w:color w:val="000000" w:themeColor="text1"/>
        </w:rPr>
        <w:t>3</w:t>
      </w:r>
      <w:r w:rsidRPr="0048604F">
        <w:rPr>
          <w:color w:val="000000" w:themeColor="text1"/>
        </w:rPr>
        <w:t xml:space="preserve"> – </w:t>
      </w:r>
      <w:r w:rsidR="0048604F" w:rsidRPr="0048604F">
        <w:rPr>
          <w:color w:val="000000" w:themeColor="text1"/>
        </w:rPr>
        <w:t>Implementace a konfigurace</w:t>
      </w:r>
      <w:r w:rsidRPr="0048604F">
        <w:rPr>
          <w:color w:val="000000" w:themeColor="text1"/>
        </w:rPr>
        <w:t xml:space="preserve"> dle odst. </w:t>
      </w:r>
      <w:r w:rsidR="0048604F" w:rsidRPr="0048604F">
        <w:rPr>
          <w:color w:val="000000" w:themeColor="text1"/>
        </w:rPr>
        <w:fldChar w:fldCharType="begin"/>
      </w:r>
      <w:r w:rsidR="0048604F" w:rsidRPr="0048604F">
        <w:rPr>
          <w:color w:val="000000" w:themeColor="text1"/>
        </w:rPr>
        <w:instrText xml:space="preserve"> REF _Ref177240938 \r \h </w:instrText>
      </w:r>
      <w:r w:rsidR="0062298A">
        <w:rPr>
          <w:color w:val="000000" w:themeColor="text1"/>
        </w:rPr>
        <w:instrText xml:space="preserve"> \* MERGEFORMAT </w:instrText>
      </w:r>
      <w:r w:rsidR="0048604F" w:rsidRPr="0048604F">
        <w:rPr>
          <w:color w:val="000000" w:themeColor="text1"/>
        </w:rPr>
      </w:r>
      <w:r w:rsidR="0048604F" w:rsidRPr="0048604F">
        <w:rPr>
          <w:color w:val="000000" w:themeColor="text1"/>
        </w:rPr>
        <w:fldChar w:fldCharType="separate"/>
      </w:r>
      <w:r w:rsidR="0046236C">
        <w:rPr>
          <w:color w:val="000000" w:themeColor="text1"/>
        </w:rPr>
        <w:t>25.5</w:t>
      </w:r>
      <w:r w:rsidR="0048604F" w:rsidRPr="0048604F">
        <w:rPr>
          <w:color w:val="000000" w:themeColor="text1"/>
        </w:rPr>
        <w:fldChar w:fldCharType="end"/>
      </w:r>
      <w:r w:rsidR="0048604F" w:rsidRPr="0048604F">
        <w:rPr>
          <w:color w:val="000000" w:themeColor="text1"/>
        </w:rPr>
        <w:t xml:space="preserve"> </w:t>
      </w:r>
      <w:r w:rsidRPr="0048604F">
        <w:rPr>
          <w:color w:val="000000" w:themeColor="text1"/>
        </w:rPr>
        <w:t xml:space="preserve">Smlouvy </w:t>
      </w:r>
      <w:r w:rsidR="0048604F">
        <w:rPr>
          <w:color w:val="000000" w:themeColor="text1"/>
        </w:rPr>
        <w:t>–</w:t>
      </w:r>
      <w:r w:rsidRPr="0048604F">
        <w:rPr>
          <w:color w:val="000000" w:themeColor="text1"/>
        </w:rPr>
        <w:t xml:space="preserve"> </w:t>
      </w:r>
      <w:r w:rsidR="0048604F">
        <w:rPr>
          <w:color w:val="000000" w:themeColor="text1"/>
        </w:rPr>
        <w:t xml:space="preserve">uhrazeno bude </w:t>
      </w:r>
      <w:r w:rsidR="0048604F" w:rsidRPr="0048604F">
        <w:rPr>
          <w:b/>
          <w:bCs/>
          <w:color w:val="000000" w:themeColor="text1"/>
        </w:rPr>
        <w:t>60</w:t>
      </w:r>
      <w:r w:rsidRPr="0048604F">
        <w:rPr>
          <w:b/>
          <w:bCs/>
          <w:color w:val="000000" w:themeColor="text1"/>
        </w:rPr>
        <w:t xml:space="preserve"> % </w:t>
      </w:r>
      <w:r w:rsidR="0048604F" w:rsidRPr="0048604F">
        <w:rPr>
          <w:b/>
          <w:bCs/>
          <w:color w:val="000000" w:themeColor="text1"/>
        </w:rPr>
        <w:t xml:space="preserve">Ceny za </w:t>
      </w:r>
      <w:r w:rsidR="008F51C9">
        <w:rPr>
          <w:b/>
          <w:bCs/>
          <w:color w:val="000000" w:themeColor="text1"/>
        </w:rPr>
        <w:t>Novou i</w:t>
      </w:r>
      <w:r w:rsidR="00D91088" w:rsidRPr="00D91088">
        <w:rPr>
          <w:b/>
          <w:bCs/>
          <w:color w:val="000000" w:themeColor="text1"/>
        </w:rPr>
        <w:t>nfrastruktur</w:t>
      </w:r>
      <w:r w:rsidR="00D91088">
        <w:rPr>
          <w:b/>
          <w:bCs/>
          <w:color w:val="000000" w:themeColor="text1"/>
        </w:rPr>
        <w:t>u</w:t>
      </w:r>
      <w:r w:rsidRPr="0048604F">
        <w:rPr>
          <w:color w:val="000000" w:themeColor="text1"/>
        </w:rPr>
        <w:t>,</w:t>
      </w:r>
    </w:p>
    <w:p w14:paraId="1A16E368" w14:textId="751382DD" w:rsidR="00DD1995" w:rsidRPr="0048604F" w:rsidRDefault="00DD1995" w:rsidP="0062298A">
      <w:pPr>
        <w:pStyle w:val="2sltext"/>
        <w:numPr>
          <w:ilvl w:val="1"/>
          <w:numId w:val="1"/>
        </w:numPr>
        <w:rPr>
          <w:color w:val="000000" w:themeColor="text1"/>
        </w:rPr>
      </w:pPr>
      <w:r w:rsidRPr="0048604F">
        <w:rPr>
          <w:b/>
          <w:bCs/>
          <w:color w:val="000000" w:themeColor="text1"/>
        </w:rPr>
        <w:t>platební milník č. 3</w:t>
      </w:r>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w:t>
      </w:r>
      <w:r w:rsidR="0048604F" w:rsidRPr="0048604F">
        <w:rPr>
          <w:color w:val="000000" w:themeColor="text1"/>
        </w:rPr>
        <w:t>4</w:t>
      </w:r>
      <w:r w:rsidRPr="0048604F">
        <w:rPr>
          <w:color w:val="000000" w:themeColor="text1"/>
        </w:rPr>
        <w:t xml:space="preserve"> – </w:t>
      </w:r>
      <w:r w:rsidR="0048604F" w:rsidRPr="0048604F">
        <w:rPr>
          <w:color w:val="000000" w:themeColor="text1"/>
        </w:rPr>
        <w:t>Migrace a Pilotní provoz</w:t>
      </w:r>
      <w:r w:rsidRPr="0048604F">
        <w:rPr>
          <w:color w:val="000000" w:themeColor="text1"/>
        </w:rPr>
        <w:t xml:space="preserve"> dle odst. </w:t>
      </w:r>
      <w:r w:rsidR="0048604F" w:rsidRPr="0048604F">
        <w:rPr>
          <w:color w:val="000000" w:themeColor="text1"/>
        </w:rPr>
        <w:fldChar w:fldCharType="begin"/>
      </w:r>
      <w:r w:rsidR="0048604F" w:rsidRPr="0048604F">
        <w:rPr>
          <w:color w:val="000000" w:themeColor="text1"/>
        </w:rPr>
        <w:instrText xml:space="preserve"> REF _Ref158628968 \r \h </w:instrText>
      </w:r>
      <w:r w:rsidR="0062298A">
        <w:rPr>
          <w:color w:val="000000" w:themeColor="text1"/>
        </w:rPr>
        <w:instrText xml:space="preserve"> \* MERGEFORMAT </w:instrText>
      </w:r>
      <w:r w:rsidR="0048604F" w:rsidRPr="0048604F">
        <w:rPr>
          <w:color w:val="000000" w:themeColor="text1"/>
        </w:rPr>
      </w:r>
      <w:r w:rsidR="0048604F" w:rsidRPr="0048604F">
        <w:rPr>
          <w:color w:val="000000" w:themeColor="text1"/>
        </w:rPr>
        <w:fldChar w:fldCharType="separate"/>
      </w:r>
      <w:r w:rsidR="0046236C">
        <w:rPr>
          <w:color w:val="000000" w:themeColor="text1"/>
        </w:rPr>
        <w:t>26.10</w:t>
      </w:r>
      <w:r w:rsidR="0048604F" w:rsidRPr="0048604F">
        <w:rPr>
          <w:color w:val="000000" w:themeColor="text1"/>
        </w:rPr>
        <w:fldChar w:fldCharType="end"/>
      </w:r>
      <w:r w:rsidR="0048604F" w:rsidRPr="0048604F">
        <w:rPr>
          <w:color w:val="000000" w:themeColor="text1"/>
        </w:rPr>
        <w:t xml:space="preserve"> </w:t>
      </w:r>
      <w:r w:rsidRPr="0048604F">
        <w:rPr>
          <w:color w:val="000000" w:themeColor="text1"/>
        </w:rPr>
        <w:t xml:space="preserve">Smlouvy </w:t>
      </w:r>
      <w:r w:rsidR="0048604F">
        <w:rPr>
          <w:color w:val="000000" w:themeColor="text1"/>
        </w:rPr>
        <w:t>– uhrazeno bude</w:t>
      </w:r>
      <w:r w:rsidRPr="0048604F">
        <w:rPr>
          <w:color w:val="000000" w:themeColor="text1"/>
        </w:rPr>
        <w:t xml:space="preserve"> </w:t>
      </w:r>
      <w:bookmarkEnd w:id="411"/>
      <w:r w:rsidR="0048604F" w:rsidRPr="0048604F">
        <w:rPr>
          <w:b/>
          <w:bCs/>
          <w:color w:val="000000" w:themeColor="text1"/>
        </w:rPr>
        <w:t xml:space="preserve">30 % Ceny za </w:t>
      </w:r>
      <w:r w:rsidR="008F51C9">
        <w:rPr>
          <w:b/>
          <w:bCs/>
          <w:color w:val="000000" w:themeColor="text1"/>
        </w:rPr>
        <w:t>Novou i</w:t>
      </w:r>
      <w:r w:rsidR="00D91088" w:rsidRPr="00D91088">
        <w:rPr>
          <w:b/>
          <w:bCs/>
          <w:color w:val="000000" w:themeColor="text1"/>
        </w:rPr>
        <w:t>nfrastruktur</w:t>
      </w:r>
      <w:r w:rsidR="00D91088">
        <w:rPr>
          <w:b/>
          <w:bCs/>
          <w:color w:val="000000" w:themeColor="text1"/>
        </w:rPr>
        <w:t>u</w:t>
      </w:r>
      <w:r w:rsidRPr="0048604F">
        <w:rPr>
          <w:color w:val="000000" w:themeColor="text1"/>
        </w:rPr>
        <w:t>,</w:t>
      </w:r>
    </w:p>
    <w:p w14:paraId="068600DA" w14:textId="2388B1C7" w:rsidR="00DD1995" w:rsidRPr="0048604F" w:rsidRDefault="00DD1995" w:rsidP="0062298A">
      <w:pPr>
        <w:pStyle w:val="2sltext"/>
        <w:numPr>
          <w:ilvl w:val="1"/>
          <w:numId w:val="1"/>
        </w:numPr>
        <w:rPr>
          <w:color w:val="000000" w:themeColor="text1"/>
        </w:rPr>
      </w:pPr>
      <w:r w:rsidRPr="0048604F">
        <w:rPr>
          <w:b/>
          <w:bCs/>
          <w:color w:val="000000" w:themeColor="text1"/>
        </w:rPr>
        <w:t>platební milník č. 4</w:t>
      </w:r>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w:t>
      </w:r>
      <w:r w:rsidR="0048604F" w:rsidRPr="0048604F">
        <w:rPr>
          <w:color w:val="000000" w:themeColor="text1"/>
        </w:rPr>
        <w:t>5</w:t>
      </w:r>
      <w:r w:rsidRPr="0048604F">
        <w:rPr>
          <w:color w:val="000000" w:themeColor="text1"/>
        </w:rPr>
        <w:t xml:space="preserve"> – </w:t>
      </w:r>
      <w:r w:rsidR="0048604F" w:rsidRPr="0048604F">
        <w:rPr>
          <w:color w:val="000000" w:themeColor="text1"/>
        </w:rPr>
        <w:t>Produkční provoz</w:t>
      </w:r>
      <w:r w:rsidRPr="0048604F">
        <w:rPr>
          <w:color w:val="000000" w:themeColor="text1"/>
        </w:rPr>
        <w:t xml:space="preserve"> dle odst. </w:t>
      </w:r>
      <w:r w:rsidR="0048604F" w:rsidRPr="0048604F">
        <w:rPr>
          <w:color w:val="000000" w:themeColor="text1"/>
        </w:rPr>
        <w:fldChar w:fldCharType="begin"/>
      </w:r>
      <w:r w:rsidR="0048604F" w:rsidRPr="0048604F">
        <w:rPr>
          <w:color w:val="000000" w:themeColor="text1"/>
        </w:rPr>
        <w:instrText xml:space="preserve"> REF _Ref177241052 \r \h </w:instrText>
      </w:r>
      <w:r w:rsidR="0062298A">
        <w:rPr>
          <w:color w:val="000000" w:themeColor="text1"/>
        </w:rPr>
        <w:instrText xml:space="preserve"> \* MERGEFORMAT </w:instrText>
      </w:r>
      <w:r w:rsidR="0048604F" w:rsidRPr="0048604F">
        <w:rPr>
          <w:color w:val="000000" w:themeColor="text1"/>
        </w:rPr>
      </w:r>
      <w:r w:rsidR="0048604F" w:rsidRPr="0048604F">
        <w:rPr>
          <w:color w:val="000000" w:themeColor="text1"/>
        </w:rPr>
        <w:fldChar w:fldCharType="separate"/>
      </w:r>
      <w:r w:rsidR="0046236C">
        <w:rPr>
          <w:color w:val="000000" w:themeColor="text1"/>
        </w:rPr>
        <w:t>27.5</w:t>
      </w:r>
      <w:r w:rsidR="0048604F" w:rsidRPr="0048604F">
        <w:rPr>
          <w:color w:val="000000" w:themeColor="text1"/>
        </w:rPr>
        <w:fldChar w:fldCharType="end"/>
      </w:r>
      <w:r w:rsidR="0048604F" w:rsidRPr="0048604F">
        <w:rPr>
          <w:color w:val="000000" w:themeColor="text1"/>
        </w:rPr>
        <w:t xml:space="preserve"> </w:t>
      </w:r>
      <w:r w:rsidRPr="0048604F">
        <w:rPr>
          <w:color w:val="000000" w:themeColor="text1"/>
        </w:rPr>
        <w:t xml:space="preserve">Smlouvy </w:t>
      </w:r>
      <w:r w:rsidR="0048604F">
        <w:rPr>
          <w:color w:val="000000" w:themeColor="text1"/>
        </w:rPr>
        <w:t>– uhrazeno bude</w:t>
      </w:r>
      <w:r w:rsidRPr="0048604F">
        <w:rPr>
          <w:color w:val="000000" w:themeColor="text1"/>
        </w:rPr>
        <w:t xml:space="preserve"> </w:t>
      </w:r>
      <w:r w:rsidR="0048604F" w:rsidRPr="0048604F">
        <w:rPr>
          <w:b/>
          <w:bCs/>
          <w:color w:val="000000" w:themeColor="text1"/>
        </w:rPr>
        <w:t xml:space="preserve">10 % Ceny za </w:t>
      </w:r>
      <w:r w:rsidR="008F51C9">
        <w:rPr>
          <w:b/>
          <w:bCs/>
          <w:color w:val="000000" w:themeColor="text1"/>
        </w:rPr>
        <w:t>Novou i</w:t>
      </w:r>
      <w:r w:rsidR="00D91088" w:rsidRPr="00D91088">
        <w:rPr>
          <w:b/>
          <w:bCs/>
          <w:color w:val="000000" w:themeColor="text1"/>
        </w:rPr>
        <w:t>nfrastruktur</w:t>
      </w:r>
      <w:r w:rsidR="00D91088">
        <w:rPr>
          <w:b/>
          <w:bCs/>
          <w:color w:val="000000" w:themeColor="text1"/>
        </w:rPr>
        <w:t>u</w:t>
      </w:r>
      <w:r w:rsidRPr="0048604F">
        <w:rPr>
          <w:color w:val="000000" w:themeColor="text1"/>
        </w:rPr>
        <w:t>.</w:t>
      </w:r>
    </w:p>
    <w:p w14:paraId="769438FC" w14:textId="6A60B198" w:rsidR="00DD1995" w:rsidRPr="004C1CB3" w:rsidRDefault="00DD1995" w:rsidP="0062298A">
      <w:pPr>
        <w:pStyle w:val="2sltext"/>
        <w:numPr>
          <w:ilvl w:val="0"/>
          <w:numId w:val="0"/>
        </w:numPr>
        <w:ind w:left="567"/>
      </w:pPr>
    </w:p>
    <w:p w14:paraId="54D72B69" w14:textId="5A9581A1" w:rsidR="00DD1995" w:rsidRDefault="004C42DC" w:rsidP="0039400F">
      <w:pPr>
        <w:pStyle w:val="2sltext"/>
        <w:rPr>
          <w:color w:val="000000" w:themeColor="text1"/>
        </w:rPr>
      </w:pPr>
      <w:r w:rsidRPr="009F1E05">
        <w:rPr>
          <w:color w:val="000000" w:themeColor="text1"/>
        </w:rPr>
        <w:t xml:space="preserve">Dodavatel se </w:t>
      </w:r>
      <w:r w:rsidR="00B13471">
        <w:rPr>
          <w:color w:val="000000" w:themeColor="text1"/>
        </w:rPr>
        <w:t xml:space="preserve">ve vztahu k odst. </w:t>
      </w:r>
      <w:r w:rsidR="00B13471">
        <w:rPr>
          <w:color w:val="000000" w:themeColor="text1"/>
        </w:rPr>
        <w:fldChar w:fldCharType="begin"/>
      </w:r>
      <w:r w:rsidR="00B13471">
        <w:rPr>
          <w:color w:val="000000" w:themeColor="text1"/>
        </w:rPr>
        <w:instrText xml:space="preserve"> REF _Ref177465152 \r \h </w:instrText>
      </w:r>
      <w:r w:rsidR="00B13471">
        <w:rPr>
          <w:color w:val="000000" w:themeColor="text1"/>
        </w:rPr>
      </w:r>
      <w:r w:rsidR="00B13471">
        <w:rPr>
          <w:color w:val="000000" w:themeColor="text1"/>
        </w:rPr>
        <w:fldChar w:fldCharType="separate"/>
      </w:r>
      <w:ins w:id="412" w:author="Word Document Comparison" w:date="2024-12-20T20:22:00Z" w16du:dateUtc="2024-12-20T19:22:00Z">
        <w:r w:rsidR="003560CA">
          <w:rPr>
            <w:color w:val="000000" w:themeColor="text1"/>
          </w:rPr>
          <w:t>72</w:t>
        </w:r>
      </w:ins>
      <w:del w:id="413" w:author="Word Document Comparison" w:date="2024-12-20T20:22:00Z" w16du:dateUtc="2024-12-20T19:22:00Z">
        <w:r w:rsidR="0046236C">
          <w:rPr>
            <w:color w:val="000000" w:themeColor="text1"/>
          </w:rPr>
          <w:delText>61</w:delText>
        </w:r>
      </w:del>
      <w:r w:rsidR="00B13471">
        <w:rPr>
          <w:color w:val="000000" w:themeColor="text1"/>
        </w:rPr>
        <w:fldChar w:fldCharType="end"/>
      </w:r>
      <w:r w:rsidR="00B13471">
        <w:rPr>
          <w:color w:val="000000" w:themeColor="text1"/>
        </w:rPr>
        <w:t xml:space="preserve"> a </w:t>
      </w:r>
      <w:r w:rsidR="00B13471">
        <w:rPr>
          <w:color w:val="000000" w:themeColor="text1"/>
        </w:rPr>
        <w:fldChar w:fldCharType="begin"/>
      </w:r>
      <w:r w:rsidR="00B13471">
        <w:rPr>
          <w:color w:val="000000" w:themeColor="text1"/>
        </w:rPr>
        <w:instrText xml:space="preserve"> REF _Ref158192687 \r \h </w:instrText>
      </w:r>
      <w:r w:rsidR="00B13471">
        <w:rPr>
          <w:color w:val="000000" w:themeColor="text1"/>
        </w:rPr>
      </w:r>
      <w:r w:rsidR="00B13471">
        <w:rPr>
          <w:color w:val="000000" w:themeColor="text1"/>
        </w:rPr>
        <w:fldChar w:fldCharType="separate"/>
      </w:r>
      <w:ins w:id="414" w:author="Word Document Comparison" w:date="2024-12-20T20:22:00Z" w16du:dateUtc="2024-12-20T19:22:00Z">
        <w:r w:rsidR="003560CA">
          <w:rPr>
            <w:color w:val="000000" w:themeColor="text1"/>
          </w:rPr>
          <w:t>73</w:t>
        </w:r>
      </w:ins>
      <w:del w:id="415" w:author="Word Document Comparison" w:date="2024-12-20T20:22:00Z" w16du:dateUtc="2024-12-20T19:22:00Z">
        <w:r w:rsidR="0046236C">
          <w:rPr>
            <w:color w:val="000000" w:themeColor="text1"/>
          </w:rPr>
          <w:delText>62</w:delText>
        </w:r>
      </w:del>
      <w:r w:rsidR="00B13471">
        <w:rPr>
          <w:color w:val="000000" w:themeColor="text1"/>
        </w:rPr>
        <w:fldChar w:fldCharType="end"/>
      </w:r>
      <w:r w:rsidR="00B13471">
        <w:rPr>
          <w:color w:val="000000" w:themeColor="text1"/>
        </w:rPr>
        <w:t xml:space="preserve"> Smlouvy </w:t>
      </w:r>
      <w:r w:rsidRPr="009F1E05">
        <w:rPr>
          <w:color w:val="000000" w:themeColor="text1"/>
        </w:rPr>
        <w:t xml:space="preserve">zavazuje </w:t>
      </w:r>
      <w:r w:rsidR="00B13471">
        <w:rPr>
          <w:color w:val="000000" w:themeColor="text1"/>
        </w:rPr>
        <w:t>F</w:t>
      </w:r>
      <w:r w:rsidRPr="009F1E05">
        <w:rPr>
          <w:color w:val="000000" w:themeColor="text1"/>
        </w:rPr>
        <w:t xml:space="preserve">akturu vystavit a doručit Objednateli nejpozději do 10 pracovních dnů </w:t>
      </w:r>
      <w:r w:rsidR="0039400F" w:rsidRPr="009F1E05">
        <w:rPr>
          <w:color w:val="000000" w:themeColor="text1"/>
        </w:rPr>
        <w:t xml:space="preserve">ode dne splnění podmínky </w:t>
      </w:r>
      <w:r w:rsidR="009F1E05" w:rsidRPr="009F1E05">
        <w:rPr>
          <w:color w:val="000000" w:themeColor="text1"/>
        </w:rPr>
        <w:t>příslušného platebního milníku</w:t>
      </w:r>
      <w:r w:rsidR="0039400F" w:rsidRPr="009F1E05">
        <w:rPr>
          <w:color w:val="000000" w:themeColor="text1"/>
        </w:rPr>
        <w:t xml:space="preserve"> dle odst. </w:t>
      </w:r>
      <w:r w:rsidR="0039400F" w:rsidRPr="009F1E05">
        <w:rPr>
          <w:color w:val="000000" w:themeColor="text1"/>
        </w:rPr>
        <w:fldChar w:fldCharType="begin"/>
      </w:r>
      <w:r w:rsidR="0039400F" w:rsidRPr="009F1E05">
        <w:rPr>
          <w:color w:val="000000" w:themeColor="text1"/>
        </w:rPr>
        <w:instrText xml:space="preserve"> REF _Ref158192687 \r \h  \* MERGEFORMAT </w:instrText>
      </w:r>
      <w:r w:rsidR="0039400F" w:rsidRPr="009F1E05">
        <w:rPr>
          <w:color w:val="000000" w:themeColor="text1"/>
        </w:rPr>
      </w:r>
      <w:r w:rsidR="0039400F" w:rsidRPr="009F1E05">
        <w:rPr>
          <w:color w:val="000000" w:themeColor="text1"/>
        </w:rPr>
        <w:fldChar w:fldCharType="separate"/>
      </w:r>
      <w:ins w:id="416" w:author="Word Document Comparison" w:date="2024-12-20T20:22:00Z" w16du:dateUtc="2024-12-20T19:22:00Z">
        <w:r w:rsidR="003560CA">
          <w:rPr>
            <w:color w:val="000000" w:themeColor="text1"/>
          </w:rPr>
          <w:t>73</w:t>
        </w:r>
      </w:ins>
      <w:del w:id="417" w:author="Word Document Comparison" w:date="2024-12-20T20:22:00Z" w16du:dateUtc="2024-12-20T19:22:00Z">
        <w:r w:rsidR="0046236C">
          <w:rPr>
            <w:color w:val="000000" w:themeColor="text1"/>
          </w:rPr>
          <w:delText>62</w:delText>
        </w:r>
      </w:del>
      <w:r w:rsidR="0039400F" w:rsidRPr="009F1E05">
        <w:rPr>
          <w:color w:val="000000" w:themeColor="text1"/>
        </w:rPr>
        <w:fldChar w:fldCharType="end"/>
      </w:r>
      <w:r w:rsidR="0039400F" w:rsidRPr="009F1E05">
        <w:rPr>
          <w:color w:val="000000" w:themeColor="text1"/>
        </w:rPr>
        <w:t xml:space="preserve"> Smlouvy, tzn. ode dne dokončení příslušné etapy dle čl. </w:t>
      </w:r>
      <w:r w:rsidR="0039400F" w:rsidRPr="009F1E05">
        <w:rPr>
          <w:color w:val="000000" w:themeColor="text1"/>
        </w:rPr>
        <w:fldChar w:fldCharType="begin"/>
      </w:r>
      <w:r w:rsidR="0039400F" w:rsidRPr="009F1E05">
        <w:rPr>
          <w:color w:val="000000" w:themeColor="text1"/>
        </w:rPr>
        <w:instrText xml:space="preserve"> REF _Ref177242811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V</w:t>
      </w:r>
      <w:r w:rsidR="0039400F" w:rsidRPr="009F1E05">
        <w:rPr>
          <w:color w:val="000000" w:themeColor="text1"/>
        </w:rPr>
        <w:fldChar w:fldCharType="end"/>
      </w:r>
      <w:r w:rsidR="0039400F" w:rsidRPr="009F1E05">
        <w:rPr>
          <w:rFonts w:cs="Calibri"/>
          <w:color w:val="000000" w:themeColor="text1"/>
        </w:rPr>
        <w:t xml:space="preserve"> Smlouvy. </w:t>
      </w:r>
      <w:r w:rsidR="0039400F" w:rsidRPr="009F1E05">
        <w:rPr>
          <w:color w:val="000000" w:themeColor="text1"/>
        </w:rPr>
        <w:t xml:space="preserve">Přílohou Faktury musí být kopie příslušného protokolu podepsaného oběma Smluvními stranami </w:t>
      </w:r>
      <w:r w:rsidR="009F1E05" w:rsidRPr="009F1E05">
        <w:rPr>
          <w:color w:val="000000" w:themeColor="text1"/>
        </w:rPr>
        <w:t xml:space="preserve">a </w:t>
      </w:r>
      <w:r w:rsidR="0039400F" w:rsidRPr="009F1E05">
        <w:rPr>
          <w:color w:val="000000" w:themeColor="text1"/>
        </w:rPr>
        <w:t xml:space="preserve">dokládajícího splnění podmínky příslušného platebního milníku, tzn. protokolu dle odst. </w:t>
      </w:r>
      <w:r w:rsidR="0039400F" w:rsidRPr="009F1E05">
        <w:rPr>
          <w:color w:val="000000" w:themeColor="text1"/>
        </w:rPr>
        <w:fldChar w:fldCharType="begin"/>
      </w:r>
      <w:r w:rsidR="0039400F" w:rsidRPr="009F1E05">
        <w:rPr>
          <w:color w:val="000000" w:themeColor="text1"/>
        </w:rPr>
        <w:instrText xml:space="preserve"> REF _Ref177129114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24.9</w:t>
      </w:r>
      <w:r w:rsidR="0039400F" w:rsidRPr="009F1E05">
        <w:rPr>
          <w:color w:val="000000" w:themeColor="text1"/>
        </w:rPr>
        <w:fldChar w:fldCharType="end"/>
      </w:r>
      <w:r w:rsidR="0039400F" w:rsidRPr="009F1E05">
        <w:rPr>
          <w:color w:val="000000" w:themeColor="text1"/>
        </w:rPr>
        <w:t xml:space="preserve">, </w:t>
      </w:r>
      <w:r w:rsidR="0039400F" w:rsidRPr="009F1E05">
        <w:rPr>
          <w:color w:val="000000" w:themeColor="text1"/>
        </w:rPr>
        <w:fldChar w:fldCharType="begin"/>
      </w:r>
      <w:r w:rsidR="0039400F" w:rsidRPr="009F1E05">
        <w:rPr>
          <w:color w:val="000000" w:themeColor="text1"/>
        </w:rPr>
        <w:instrText xml:space="preserve"> REF _Ref177240938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25.5</w:t>
      </w:r>
      <w:r w:rsidR="0039400F" w:rsidRPr="009F1E05">
        <w:rPr>
          <w:color w:val="000000" w:themeColor="text1"/>
        </w:rPr>
        <w:fldChar w:fldCharType="end"/>
      </w:r>
      <w:r w:rsidR="0039400F" w:rsidRPr="009F1E05">
        <w:rPr>
          <w:color w:val="000000" w:themeColor="text1"/>
        </w:rPr>
        <w:t xml:space="preserve">, </w:t>
      </w:r>
      <w:r w:rsidR="0039400F" w:rsidRPr="009F1E05">
        <w:rPr>
          <w:color w:val="000000" w:themeColor="text1"/>
        </w:rPr>
        <w:fldChar w:fldCharType="begin"/>
      </w:r>
      <w:r w:rsidR="0039400F" w:rsidRPr="009F1E05">
        <w:rPr>
          <w:color w:val="000000" w:themeColor="text1"/>
        </w:rPr>
        <w:instrText xml:space="preserve"> REF _Ref158628968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26.10</w:t>
      </w:r>
      <w:r w:rsidR="0039400F" w:rsidRPr="009F1E05">
        <w:rPr>
          <w:color w:val="000000" w:themeColor="text1"/>
        </w:rPr>
        <w:fldChar w:fldCharType="end"/>
      </w:r>
      <w:r w:rsidR="0039400F" w:rsidRPr="009F1E05">
        <w:rPr>
          <w:color w:val="000000" w:themeColor="text1"/>
        </w:rPr>
        <w:t xml:space="preserve"> nebo </w:t>
      </w:r>
      <w:r w:rsidR="0039400F" w:rsidRPr="009F1E05">
        <w:rPr>
          <w:color w:val="000000" w:themeColor="text1"/>
        </w:rPr>
        <w:fldChar w:fldCharType="begin"/>
      </w:r>
      <w:r w:rsidR="0039400F" w:rsidRPr="009F1E05">
        <w:rPr>
          <w:color w:val="000000" w:themeColor="text1"/>
        </w:rPr>
        <w:instrText xml:space="preserve"> REF _Ref177241052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27.5</w:t>
      </w:r>
      <w:r w:rsidR="0039400F" w:rsidRPr="009F1E05">
        <w:rPr>
          <w:color w:val="000000" w:themeColor="text1"/>
        </w:rPr>
        <w:fldChar w:fldCharType="end"/>
      </w:r>
      <w:r w:rsidR="0039400F" w:rsidRPr="009F1E05">
        <w:rPr>
          <w:color w:val="000000" w:themeColor="text1"/>
        </w:rPr>
        <w:t xml:space="preserve"> Smlouvy.</w:t>
      </w:r>
    </w:p>
    <w:p w14:paraId="40CF4240" w14:textId="77777777" w:rsidR="00B13471" w:rsidRDefault="00B13471" w:rsidP="00B13471">
      <w:pPr>
        <w:pStyle w:val="2sltext"/>
        <w:numPr>
          <w:ilvl w:val="0"/>
          <w:numId w:val="0"/>
        </w:numPr>
        <w:ind w:left="567"/>
        <w:rPr>
          <w:color w:val="000000" w:themeColor="text1"/>
        </w:rPr>
      </w:pPr>
    </w:p>
    <w:p w14:paraId="72814B36" w14:textId="5EC849F2" w:rsidR="008D397D" w:rsidRPr="00F56641" w:rsidRDefault="00B13471" w:rsidP="008D397D">
      <w:pPr>
        <w:pStyle w:val="2sltext"/>
      </w:pPr>
      <w:bookmarkStart w:id="418" w:name="_Hlk185234672"/>
      <w:r w:rsidRPr="00707F6C">
        <w:t xml:space="preserve">Objednatel </w:t>
      </w:r>
      <w:r>
        <w:t>u</w:t>
      </w:r>
      <w:r w:rsidRPr="00707F6C">
        <w:t>hrad</w:t>
      </w:r>
      <w:r>
        <w:t>í</w:t>
      </w:r>
      <w:r w:rsidRPr="00707F6C">
        <w:t xml:space="preserve"> </w:t>
      </w:r>
      <w:r>
        <w:t>Dodavateli</w:t>
      </w:r>
      <w:r w:rsidRPr="00707F6C">
        <w:t xml:space="preserve"> </w:t>
      </w:r>
      <w:r w:rsidR="008D397D" w:rsidRPr="007457F7">
        <w:t>Cen</w:t>
      </w:r>
      <w:r w:rsidR="008D397D">
        <w:t>u</w:t>
      </w:r>
      <w:r w:rsidR="008D397D" w:rsidRPr="007457F7">
        <w:t xml:space="preserve"> za navýšení výkonu nebo kapacity</w:t>
      </w:r>
      <w:r w:rsidR="008D397D">
        <w:t xml:space="preserve">, která bude stanovena v souladu s podmínkami stanovenými v čl. </w:t>
      </w:r>
      <w:r w:rsidR="008D397D">
        <w:fldChar w:fldCharType="begin"/>
      </w:r>
      <w:r w:rsidR="008D397D">
        <w:instrText xml:space="preserve"> REF _Ref177462088 \r \h </w:instrText>
      </w:r>
      <w:r w:rsidR="008D397D">
        <w:fldChar w:fldCharType="separate"/>
      </w:r>
      <w:r w:rsidR="0046236C">
        <w:t>VI</w:t>
      </w:r>
      <w:r w:rsidR="008D397D">
        <w:fldChar w:fldCharType="end"/>
      </w:r>
      <w:r w:rsidR="008D397D">
        <w:t xml:space="preserve"> Smlouvy a uvedena v příslušné Prováděcí smlouvě, </w:t>
      </w:r>
      <w:r w:rsidR="008D397D" w:rsidRPr="007762F6">
        <w:t xml:space="preserve">vždy zpětně po splnění dané Prováděcí smlouvy, tzn. po provedení navýšení výkonu nebo kapacity dle dané Prováděcí smlouvy, a to na základě Faktury vystavené Dodavatelem vztahující se k dané Prováděcí smlouvě. Dodavatel se zavazuje Fakturu vystavit a doručit Objednateli nejpozději do 10 pracovních dnů ode dne </w:t>
      </w:r>
      <w:r w:rsidR="008D397D" w:rsidRPr="007762F6">
        <w:rPr>
          <w:rFonts w:cs="Calibri"/>
        </w:rPr>
        <w:t xml:space="preserve">ode dne podpisu příslušného </w:t>
      </w:r>
      <w:r w:rsidR="008D397D" w:rsidRPr="007762F6">
        <w:t>Protokolu o provedení navýšení výkonu nebo kapacity</w:t>
      </w:r>
      <w:r w:rsidR="008D397D" w:rsidRPr="007762F6">
        <w:rPr>
          <w:rFonts w:cs="Calibri"/>
        </w:rPr>
        <w:t xml:space="preserve"> dle odst. </w:t>
      </w:r>
      <w:r w:rsidR="008D397D" w:rsidRPr="007762F6">
        <w:rPr>
          <w:rFonts w:cs="Calibri"/>
        </w:rPr>
        <w:fldChar w:fldCharType="begin"/>
      </w:r>
      <w:r w:rsidR="008D397D" w:rsidRPr="007762F6">
        <w:rPr>
          <w:rFonts w:cs="Calibri"/>
        </w:rPr>
        <w:instrText xml:space="preserve"> REF _Ref177465645 \r \h </w:instrText>
      </w:r>
      <w:r w:rsidR="007762F6">
        <w:rPr>
          <w:rFonts w:cs="Calibri"/>
        </w:rPr>
        <w:instrText xml:space="preserve"> \* MERGEFORMAT </w:instrText>
      </w:r>
      <w:r w:rsidR="008D397D" w:rsidRPr="007762F6">
        <w:rPr>
          <w:rFonts w:cs="Calibri"/>
        </w:rPr>
      </w:r>
      <w:r w:rsidR="008D397D" w:rsidRPr="007762F6">
        <w:rPr>
          <w:rFonts w:cs="Calibri"/>
        </w:rPr>
        <w:fldChar w:fldCharType="separate"/>
      </w:r>
      <w:r w:rsidR="0046236C">
        <w:rPr>
          <w:rFonts w:cs="Calibri"/>
        </w:rPr>
        <w:t>46</w:t>
      </w:r>
      <w:r w:rsidR="008D397D" w:rsidRPr="007762F6">
        <w:rPr>
          <w:rFonts w:cs="Calibri"/>
        </w:rPr>
        <w:fldChar w:fldCharType="end"/>
      </w:r>
      <w:r w:rsidR="008D397D" w:rsidRPr="007762F6">
        <w:rPr>
          <w:rFonts w:cs="Calibri"/>
        </w:rPr>
        <w:t xml:space="preserve"> a následujících Smlouvy ze strany Smluvních stran vztahujícího se k dané Prováděcí smlouvě</w:t>
      </w:r>
      <w:r w:rsidR="008D397D" w:rsidRPr="007762F6">
        <w:t xml:space="preserve">. Přílohou Faktury musí být kopie Objednatelem podepsaného </w:t>
      </w:r>
      <w:r w:rsidR="008D397D" w:rsidRPr="007762F6">
        <w:rPr>
          <w:rFonts w:cs="Calibri"/>
        </w:rPr>
        <w:t xml:space="preserve">příslušného </w:t>
      </w:r>
      <w:r w:rsidR="008D397D" w:rsidRPr="007762F6">
        <w:t>Protokolu o provedení navýšení výkonu nebo kapacity</w:t>
      </w:r>
      <w:r w:rsidR="008D397D" w:rsidRPr="007762F6">
        <w:rPr>
          <w:rFonts w:cs="Calibri"/>
        </w:rPr>
        <w:t xml:space="preserve"> ze strany Smluvních stran vztahujícího se k dané Prováděcí smlouvě</w:t>
      </w:r>
      <w:r w:rsidR="008D397D" w:rsidRPr="007762F6">
        <w:t>. Cena za navýšení výkonu nebo kapacity na základě příslušné Prováděcí smlouvy tak bude uhrazena vždy na základě jedné samostatné Faktury vztahující se pouze k jedné samostatné Prováděcí smlouvě</w:t>
      </w:r>
      <w:r w:rsidR="007762F6" w:rsidRPr="007762F6">
        <w:t>.</w:t>
      </w:r>
      <w:bookmarkEnd w:id="418"/>
    </w:p>
    <w:p w14:paraId="0B4A6AA1" w14:textId="77777777" w:rsidR="0039400F" w:rsidRPr="0039400F" w:rsidRDefault="0039400F" w:rsidP="0039400F">
      <w:pPr>
        <w:pStyle w:val="2sltext"/>
        <w:numPr>
          <w:ilvl w:val="0"/>
          <w:numId w:val="0"/>
        </w:numPr>
        <w:ind w:left="567"/>
        <w:rPr>
          <w:color w:val="000000" w:themeColor="text1"/>
        </w:rPr>
      </w:pPr>
    </w:p>
    <w:p w14:paraId="46A4A03F" w14:textId="349AEF9B" w:rsidR="004C42DC" w:rsidRDefault="004C42DC" w:rsidP="0062298A">
      <w:pPr>
        <w:pStyle w:val="2sltext"/>
      </w:pPr>
      <w:bookmarkStart w:id="419" w:name="_Ref175813955"/>
      <w:bookmarkStart w:id="420" w:name="_Hlk177476628"/>
      <w:r>
        <w:t>Dodavatel</w:t>
      </w:r>
      <w:r w:rsidRPr="002B425E">
        <w:t xml:space="preserve"> se zavazuje ve Faktuře vždy zohlednit a výslovně uvést a řádně vyčíslit příslušný nárok Objednatele na případnou smluvní pokutu dle čl. </w:t>
      </w:r>
      <w:r>
        <w:fldChar w:fldCharType="begin"/>
      </w:r>
      <w:r>
        <w:instrText xml:space="preserve"> REF _Ref177242330 \r \h </w:instrText>
      </w:r>
      <w:r>
        <w:fldChar w:fldCharType="separate"/>
      </w:r>
      <w:ins w:id="421" w:author="Word Document Comparison" w:date="2024-12-20T20:22:00Z" w16du:dateUtc="2024-12-20T19:22:00Z">
        <w:r w:rsidR="003560CA">
          <w:t>XIX</w:t>
        </w:r>
      </w:ins>
      <w:del w:id="422" w:author="Word Document Comparison" w:date="2024-12-20T20:22:00Z" w16du:dateUtc="2024-12-20T19:22:00Z">
        <w:r w:rsidR="007E51DA">
          <w:delText>XVIII</w:delText>
        </w:r>
      </w:del>
      <w:r>
        <w:fldChar w:fldCharType="end"/>
      </w:r>
      <w:r>
        <w:t xml:space="preserve"> Smlouvy</w:t>
      </w:r>
      <w:r w:rsidRPr="002B425E">
        <w:t xml:space="preserve"> a odpovídajícím způsobem</w:t>
      </w:r>
      <w:r>
        <w:t xml:space="preserve"> </w:t>
      </w:r>
      <w:r w:rsidRPr="002B425E">
        <w:t xml:space="preserve">snížit </w:t>
      </w:r>
      <w:r>
        <w:t>příslušnou cenu.</w:t>
      </w:r>
      <w:bookmarkEnd w:id="419"/>
    </w:p>
    <w:bookmarkEnd w:id="420"/>
    <w:p w14:paraId="34A476DD" w14:textId="77777777" w:rsidR="004C42DC" w:rsidRDefault="004C42DC" w:rsidP="004C42DC">
      <w:pPr>
        <w:pStyle w:val="Odstavecseseznamem"/>
      </w:pPr>
    </w:p>
    <w:p w14:paraId="00E89681" w14:textId="77777777" w:rsidR="004C42DC" w:rsidRDefault="004C42DC" w:rsidP="004C42DC">
      <w:pPr>
        <w:pStyle w:val="2sltext"/>
      </w:pPr>
      <w:r w:rsidRPr="002B425E">
        <w:t xml:space="preserve">Lhůta splatnosti Faktury </w:t>
      </w:r>
      <w:r>
        <w:t>činí</w:t>
      </w:r>
      <w:r w:rsidRPr="002B425E">
        <w:t xml:space="preserve"> 30 dnů ode dne doručení Faktury Objednateli. Stanoví-li Faktura </w:t>
      </w:r>
      <w:r>
        <w:t>delší lhůtu splatnosti</w:t>
      </w:r>
      <w:r w:rsidRPr="002B425E">
        <w:t>, než je stanovena v předchozí větě, je Objednatel oprávněn uhradit</w:t>
      </w:r>
      <w:r>
        <w:t xml:space="preserve"> příslušnou cenu </w:t>
      </w:r>
      <w:r w:rsidRPr="002B425E">
        <w:t xml:space="preserve">ve lhůtě splatnosti stanovené ve Faktuře. V případě, že má lhůta splatnosti Faktury uplynout v období od 16. do 31. prosince příslušného kalendářního roku, bude se za poslední den lhůty splatnosti takové Faktury považovat </w:t>
      </w:r>
      <w:r>
        <w:t>pátý</w:t>
      </w:r>
      <w:r w:rsidRPr="002B425E">
        <w:t xml:space="preserve"> pracovní den po skončení uvedeného období.</w:t>
      </w:r>
    </w:p>
    <w:p w14:paraId="75E28955" w14:textId="77777777" w:rsidR="004C42DC" w:rsidRDefault="004C42DC" w:rsidP="004C42DC">
      <w:pPr>
        <w:pStyle w:val="Odstavecseseznamem"/>
      </w:pPr>
    </w:p>
    <w:p w14:paraId="01088EAF" w14:textId="401BADD5" w:rsidR="00DD1995" w:rsidRDefault="004C42DC" w:rsidP="004C42DC">
      <w:pPr>
        <w:pStyle w:val="2sltext"/>
      </w:pPr>
      <w:r>
        <w:t>Faktura bude vystavena v elektronické podobě a doručena do datové schránky Objednatele</w:t>
      </w:r>
      <w:r w:rsidRPr="00C220DF">
        <w:t>.</w:t>
      </w:r>
    </w:p>
    <w:p w14:paraId="6FEA077E" w14:textId="77777777" w:rsidR="004C42DC" w:rsidRDefault="004C42DC" w:rsidP="004C42DC">
      <w:pPr>
        <w:pStyle w:val="Odstavecseseznamem"/>
      </w:pPr>
    </w:p>
    <w:p w14:paraId="4AC7D959" w14:textId="7FCA2261" w:rsidR="004C42DC" w:rsidRDefault="004C42DC" w:rsidP="004C42DC">
      <w:pPr>
        <w:pStyle w:val="2sltext"/>
      </w:pPr>
      <w:r w:rsidRPr="00165534">
        <w:t xml:space="preserve">Faktura </w:t>
      </w:r>
      <w:r w:rsidRPr="00165534">
        <w:rPr>
          <w:rFonts w:cstheme="minorHAnsi"/>
        </w:rPr>
        <w:t>musí</w:t>
      </w:r>
      <w:r w:rsidRPr="00165534">
        <w:t xml:space="preserve"> splňovat náležitosti daňového dokladu podle Zákona o dani z přidané hodnoty, včetně případné informace, že </w:t>
      </w:r>
      <w:r w:rsidR="009F1E05">
        <w:t xml:space="preserve">provádění </w:t>
      </w:r>
      <w:r w:rsidRPr="00165534">
        <w:t xml:space="preserve">plnění dle této Smlouvy podléhá režimu přenesení daňové povinnosti dle Zákona o dani z přidané hodnoty. V případě, že </w:t>
      </w:r>
      <w:r>
        <w:t>Dodavatel</w:t>
      </w:r>
      <w:r w:rsidRPr="00165534">
        <w:t xml:space="preserve"> není plátcem DPH, musí Faktura splňovat náležitosti účetního dokladu podle zákona č. 563/1991 Sb., </w:t>
      </w:r>
      <w:r w:rsidRPr="00165534">
        <w:lastRenderedPageBreak/>
        <w:t xml:space="preserve">o účetnictví, ve znění pozdějších předpisů. Faktura musí vždy splňovat náležitosti stanovené v § 435 Občanského zákoníku. </w:t>
      </w:r>
      <w:r>
        <w:t>Dodavatel</w:t>
      </w:r>
      <w:r w:rsidRPr="00165534">
        <w:t xml:space="preserve"> je povinen použít na Faktuře bankovní účet </w:t>
      </w:r>
      <w:r>
        <w:t xml:space="preserve">Dodavatele </w:t>
      </w:r>
      <w:r w:rsidRPr="00165534">
        <w:t>zveřejněný v registru plátců podle § 96 Zákona o dani z přidané hodnoty.</w:t>
      </w:r>
    </w:p>
    <w:p w14:paraId="3CE9B4E8" w14:textId="77777777" w:rsidR="004C42DC" w:rsidRDefault="004C42DC" w:rsidP="004C42DC">
      <w:pPr>
        <w:pStyle w:val="2sltext"/>
        <w:numPr>
          <w:ilvl w:val="0"/>
          <w:numId w:val="0"/>
        </w:numPr>
        <w:ind w:left="567"/>
      </w:pPr>
    </w:p>
    <w:p w14:paraId="3D9B3CEF" w14:textId="44B908E7" w:rsidR="004C42DC" w:rsidRDefault="004C42DC" w:rsidP="004C42DC">
      <w:pPr>
        <w:pStyle w:val="2sltext"/>
      </w:pPr>
      <w:r w:rsidRPr="00165534">
        <w:t xml:space="preserve">Nebude-li Faktura obsahovat některou povinnou nebo dohodnutou nebo Objednatelem požadovanou náležitost </w:t>
      </w:r>
      <w:r>
        <w:t xml:space="preserve">nebo přílohu </w:t>
      </w:r>
      <w:r w:rsidRPr="00165534">
        <w:t xml:space="preserve">nebo bude-li chybně stanovena </w:t>
      </w:r>
      <w:r>
        <w:t>příslušná cena</w:t>
      </w:r>
      <w:r w:rsidRPr="00165534">
        <w:t xml:space="preserve">, DPH nebo jiná náležitost Faktury, je Objednatel oprávněn tuto Fakturu vrátit </w:t>
      </w:r>
      <w:r>
        <w:t>Dodavateli</w:t>
      </w:r>
      <w:r w:rsidRPr="00165534">
        <w:t xml:space="preserve"> k provedení opravy s vyznačením důvodu vrácení. </w:t>
      </w:r>
      <w:r>
        <w:t>Dodavatel</w:t>
      </w:r>
      <w:r w:rsidRPr="00165534">
        <w:t xml:space="preserve"> je povinen opravit Fakturu podle pokynů Objednatele a opravenou Fakturu neprodleně doručit Objednateli. Splatnost opravené Faktury </w:t>
      </w:r>
      <w:r w:rsidRPr="00165534">
        <w:rPr>
          <w:rFonts w:cs="Calibri"/>
        </w:rPr>
        <w:t>musí být stanovena tak, aby nebyla kratší než 30 dnů ode dne doručení opravené Faktury Objednateli</w:t>
      </w:r>
      <w:r w:rsidRPr="00165534">
        <w:t>.</w:t>
      </w:r>
    </w:p>
    <w:p w14:paraId="077D8128" w14:textId="77777777" w:rsidR="004C42DC" w:rsidRDefault="004C42DC" w:rsidP="004C42DC">
      <w:pPr>
        <w:pStyle w:val="2sltext"/>
        <w:numPr>
          <w:ilvl w:val="0"/>
          <w:numId w:val="0"/>
        </w:numPr>
        <w:ind w:left="567"/>
      </w:pPr>
    </w:p>
    <w:p w14:paraId="74D09752" w14:textId="32422159" w:rsidR="004C42DC" w:rsidRPr="00165534" w:rsidRDefault="004C42DC" w:rsidP="004C42DC">
      <w:pPr>
        <w:pStyle w:val="2sltext"/>
      </w:pPr>
      <w:r>
        <w:t xml:space="preserve">Cena </w:t>
      </w:r>
      <w:r w:rsidRPr="00165534">
        <w:t xml:space="preserve">vyúčtovaná Fakturou a případná DPH </w:t>
      </w:r>
      <w:r>
        <w:t>bude uhrazena</w:t>
      </w:r>
      <w:r w:rsidRPr="002B425E">
        <w:t xml:space="preserve"> bankovním převodem na bankovní účet </w:t>
      </w:r>
      <w:r>
        <w:t>Dodavatele</w:t>
      </w:r>
      <w:r w:rsidRPr="002B425E">
        <w:t xml:space="preserve"> uvedený ve Faktuře.</w:t>
      </w:r>
      <w:r>
        <w:t xml:space="preserve"> Cena</w:t>
      </w:r>
      <w:r w:rsidRPr="00165534">
        <w:t xml:space="preserve"> vyúčtovaná Fakturou a případná DPH je uhrazena vždy dnem jejich odepsání z bankovního účtu Objednatele</w:t>
      </w:r>
      <w:r>
        <w:t xml:space="preserve"> ve prospěch bankovního účtu Dodavatele.</w:t>
      </w:r>
    </w:p>
    <w:p w14:paraId="014A230C" w14:textId="77777777" w:rsidR="004C42DC" w:rsidRPr="00165534" w:rsidRDefault="004C42DC" w:rsidP="004C42DC">
      <w:pPr>
        <w:pStyle w:val="2sltext"/>
        <w:numPr>
          <w:ilvl w:val="0"/>
          <w:numId w:val="0"/>
        </w:numPr>
        <w:ind w:left="567"/>
      </w:pPr>
    </w:p>
    <w:p w14:paraId="142F3963" w14:textId="2EAD781B" w:rsidR="004C42DC" w:rsidRPr="00165534" w:rsidRDefault="004C42DC" w:rsidP="004C42DC">
      <w:pPr>
        <w:pStyle w:val="2sltext"/>
      </w:pPr>
      <w:r w:rsidRPr="00165534">
        <w:t xml:space="preserve">Objednatel si vyhrazuje právo uplatnit institut zvláštního způsobu zajištění </w:t>
      </w:r>
      <w:r>
        <w:t>DPH</w:t>
      </w:r>
      <w:r w:rsidRPr="00165534">
        <w:t xml:space="preserve"> ve smyslu § 109a Zákona o dani z přidané hodnoty, pokud </w:t>
      </w:r>
      <w:r>
        <w:t>Dodavatel</w:t>
      </w:r>
      <w:r w:rsidRPr="00165534">
        <w:t xml:space="preserve"> bude požadovat úhradu za zdanitelné plnění na bankovní účet, který nebude nejpozději ke dni splatnosti příslušné Faktury zveřejněn správcem daně v příslušném registru plátců daně (tj. způsobem umožňujícím dálkový přístup). Obdobný postup je Objednatel oprávněn uplatnit i v případě, že v okamžiku uskutečnění zdanitelného plnění bude o </w:t>
      </w:r>
      <w:r>
        <w:t>Dodavateli</w:t>
      </w:r>
      <w:r w:rsidRPr="00165534">
        <w:t xml:space="preserve"> zveřejněna v příslušném registru plátců daně skutečnost, že je nespolehlivým plátcem nebo v případě naplnění dalších kritérií uvedených v § 109 odst. 1 a 2 Zákona o dani z přidané hodnoty. V případě, že nastanou okolnosti umožňující Objednateli uplatnit zvláštní způsob zajištění daně podle § 109a Zákona o dani z přidané hodnoty, bude Objednatel o této skutečnosti </w:t>
      </w:r>
      <w:r>
        <w:t>Dodavatele</w:t>
      </w:r>
      <w:r w:rsidRPr="00165534">
        <w:t xml:space="preserve"> informovat. Při použití zvláštního způsobu zajištění daně bude příslušná výše DPH zaplacena na účet </w:t>
      </w:r>
      <w:r>
        <w:t>Dodavatele</w:t>
      </w:r>
      <w:r w:rsidRPr="00165534">
        <w:t xml:space="preserve"> vedený u jeho místně příslušného správce daně, a to v původním termínu splatnosti. V případě, že Objednatel institut zvláštního způsobu zajištění </w:t>
      </w:r>
      <w:r>
        <w:t>DPH</w:t>
      </w:r>
      <w:r w:rsidRPr="00165534">
        <w:t xml:space="preserve"> ve shodě s tímto ujednáním uplatní, a zaplatí částku odpovídající výši </w:t>
      </w:r>
      <w:r>
        <w:t>DPH</w:t>
      </w:r>
      <w:r w:rsidRPr="00165534">
        <w:t xml:space="preserve"> uvedené na daňovém dokladu vystaveném </w:t>
      </w:r>
      <w:r>
        <w:t>Dodavatelem</w:t>
      </w:r>
      <w:r w:rsidRPr="00165534">
        <w:t xml:space="preserve"> na účet </w:t>
      </w:r>
      <w:r>
        <w:t>Dodavatele</w:t>
      </w:r>
      <w:r w:rsidRPr="00165534">
        <w:t xml:space="preserve"> vedený u jeho místně příslušného správce daně, bude tato úhrada považována za splnění části závazku Objednatele odpovídajícího příslušné výši DPH, kterou je povinen dle této Smlouvy uhradit </w:t>
      </w:r>
      <w:r>
        <w:t xml:space="preserve">současně </w:t>
      </w:r>
      <w:r w:rsidRPr="00165534">
        <w:t xml:space="preserve">vedle </w:t>
      </w:r>
      <w:r>
        <w:t>příslušné ceny</w:t>
      </w:r>
      <w:r w:rsidRPr="00165534">
        <w:t>.</w:t>
      </w:r>
    </w:p>
    <w:p w14:paraId="72B93D04" w14:textId="77777777" w:rsidR="004C42DC" w:rsidRPr="00165534" w:rsidRDefault="004C42DC" w:rsidP="004C42DC">
      <w:pPr>
        <w:pStyle w:val="2sltext"/>
        <w:numPr>
          <w:ilvl w:val="0"/>
          <w:numId w:val="0"/>
        </w:numPr>
        <w:ind w:left="567"/>
      </w:pPr>
    </w:p>
    <w:p w14:paraId="0B64CC27" w14:textId="0F5B6CF0" w:rsidR="00DD1995" w:rsidRDefault="004C42DC" w:rsidP="0039400F">
      <w:pPr>
        <w:pStyle w:val="2sltext"/>
      </w:pPr>
      <w:r w:rsidRPr="00165534">
        <w:t xml:space="preserve">Objednatel neposkytuje </w:t>
      </w:r>
      <w:r>
        <w:t>Dodavateli</w:t>
      </w:r>
      <w:r w:rsidRPr="00165534">
        <w:t xml:space="preserve"> žádné zálohy.</w:t>
      </w:r>
    </w:p>
    <w:p w14:paraId="1B9E2F0C" w14:textId="77777777" w:rsidR="009F1E05" w:rsidRPr="007B3F7D" w:rsidRDefault="009F1E05" w:rsidP="009F1E05">
      <w:pPr>
        <w:pStyle w:val="Nadpis1"/>
        <w:rPr>
          <w:b w:val="0"/>
        </w:rPr>
      </w:pPr>
      <w:bookmarkStart w:id="423" w:name="_Toc66189553"/>
      <w:bookmarkStart w:id="424" w:name="_Toc177238601"/>
      <w:bookmarkStart w:id="425" w:name="_Toc177717650"/>
      <w:bookmarkStart w:id="426" w:name="_Toc185618494"/>
      <w:r w:rsidRPr="007B3F7D">
        <w:t>MÍSTO A DOBA PLNĚNÍ</w:t>
      </w:r>
      <w:bookmarkEnd w:id="423"/>
      <w:bookmarkEnd w:id="424"/>
      <w:bookmarkEnd w:id="425"/>
      <w:bookmarkEnd w:id="426"/>
    </w:p>
    <w:p w14:paraId="1DBA743D" w14:textId="0B18BDCA" w:rsidR="00B47BB2" w:rsidRDefault="009F1E05" w:rsidP="009F1E05">
      <w:pPr>
        <w:pStyle w:val="2sltext"/>
      </w:pPr>
      <w:bookmarkStart w:id="427" w:name="_Ref177245812"/>
      <w:bookmarkStart w:id="428" w:name="_Hlk65825637"/>
      <w:r w:rsidRPr="00185DA9">
        <w:t>Místem plnění je datové centrum Chodov na adrese V lomech 2339/1</w:t>
      </w:r>
      <w:r w:rsidRPr="00185DA9">
        <w:rPr>
          <w:color w:val="000066"/>
          <w:szCs w:val="20"/>
          <w:shd w:val="clear" w:color="auto" w:fill="FFFFFF"/>
        </w:rPr>
        <w:t xml:space="preserve">, </w:t>
      </w:r>
      <w:r w:rsidRPr="00185DA9">
        <w:t>149 00 Praha 4 – Chodov (dále jen „</w:t>
      </w:r>
      <w:r w:rsidRPr="00185DA9">
        <w:rPr>
          <w:b/>
          <w:bCs/>
          <w:i/>
          <w:iCs/>
        </w:rPr>
        <w:t>DC Chodov</w:t>
      </w:r>
      <w:r w:rsidRPr="00185DA9">
        <w:t>“)</w:t>
      </w:r>
      <w:r w:rsidR="00B47BB2">
        <w:t>.</w:t>
      </w:r>
      <w:bookmarkEnd w:id="427"/>
    </w:p>
    <w:p w14:paraId="6C9F013C" w14:textId="77777777" w:rsidR="00E3137E" w:rsidRDefault="00E3137E" w:rsidP="00E3137E">
      <w:pPr>
        <w:pStyle w:val="2sltext"/>
        <w:numPr>
          <w:ilvl w:val="0"/>
          <w:numId w:val="0"/>
        </w:numPr>
        <w:ind w:left="567"/>
      </w:pPr>
    </w:p>
    <w:p w14:paraId="4C9423F4" w14:textId="377179D5" w:rsidR="00E3137E" w:rsidRPr="00E3137E" w:rsidRDefault="00E3137E" w:rsidP="009F1E05">
      <w:pPr>
        <w:pStyle w:val="2sltext"/>
      </w:pPr>
      <w:bookmarkStart w:id="429" w:name="_Ref177480409"/>
      <w:r>
        <w:rPr>
          <w:rFonts w:asciiTheme="minorHAnsi" w:hAnsiTheme="minorHAnsi" w:cstheme="minorHAnsi"/>
        </w:rPr>
        <w:t>Smluvní strany berou na vědomí, že místo plnění dle odst.</w:t>
      </w:r>
      <w:r w:rsidR="00F238A3">
        <w:rPr>
          <w:rFonts w:asciiTheme="minorHAnsi" w:hAnsiTheme="minorHAnsi" w:cstheme="minorHAnsi"/>
        </w:rPr>
        <w:t xml:space="preserve"> </w:t>
      </w:r>
      <w:r w:rsidR="00F238A3">
        <w:rPr>
          <w:rFonts w:asciiTheme="minorHAnsi" w:hAnsiTheme="minorHAnsi" w:cstheme="minorHAnsi"/>
        </w:rPr>
        <w:fldChar w:fldCharType="begin"/>
      </w:r>
      <w:r w:rsidR="00F238A3">
        <w:rPr>
          <w:rFonts w:asciiTheme="minorHAnsi" w:hAnsiTheme="minorHAnsi" w:cstheme="minorHAnsi"/>
        </w:rPr>
        <w:instrText xml:space="preserve"> REF _Ref177245812 \r \h </w:instrText>
      </w:r>
      <w:r w:rsidR="00F238A3">
        <w:rPr>
          <w:rFonts w:asciiTheme="minorHAnsi" w:hAnsiTheme="minorHAnsi" w:cstheme="minorHAnsi"/>
        </w:rPr>
      </w:r>
      <w:r w:rsidR="00F238A3">
        <w:rPr>
          <w:rFonts w:asciiTheme="minorHAnsi" w:hAnsiTheme="minorHAnsi" w:cstheme="minorHAnsi"/>
        </w:rPr>
        <w:fldChar w:fldCharType="separate"/>
      </w:r>
      <w:ins w:id="430" w:author="Word Document Comparison" w:date="2024-12-20T20:22:00Z" w16du:dateUtc="2024-12-20T19:22:00Z">
        <w:r w:rsidR="003560CA">
          <w:rPr>
            <w:rFonts w:asciiTheme="minorHAnsi" w:hAnsiTheme="minorHAnsi" w:cstheme="minorHAnsi"/>
          </w:rPr>
          <w:t>84</w:t>
        </w:r>
      </w:ins>
      <w:del w:id="431" w:author="Word Document Comparison" w:date="2024-12-20T20:22:00Z" w16du:dateUtc="2024-12-20T19:22:00Z">
        <w:r w:rsidR="0046236C">
          <w:rPr>
            <w:rFonts w:asciiTheme="minorHAnsi" w:hAnsiTheme="minorHAnsi" w:cstheme="minorHAnsi"/>
          </w:rPr>
          <w:delText>73</w:delText>
        </w:r>
      </w:del>
      <w:r w:rsidR="00F238A3">
        <w:rPr>
          <w:rFonts w:asciiTheme="minorHAnsi" w:hAnsiTheme="minorHAnsi" w:cstheme="minorHAnsi"/>
        </w:rPr>
        <w:fldChar w:fldCharType="end"/>
      </w:r>
      <w:r w:rsidR="00F238A3">
        <w:rPr>
          <w:rFonts w:asciiTheme="minorHAnsi" w:hAnsiTheme="minorHAnsi" w:cstheme="minorHAnsi"/>
        </w:rPr>
        <w:t xml:space="preserve"> </w:t>
      </w:r>
      <w:r>
        <w:rPr>
          <w:rFonts w:asciiTheme="minorHAnsi" w:hAnsiTheme="minorHAnsi" w:cstheme="minorHAnsi"/>
        </w:rPr>
        <w:t>Smlouvy je závislé na poskytovateli služeb datového centra</w:t>
      </w:r>
      <w:r w:rsidR="00F238A3">
        <w:rPr>
          <w:rFonts w:asciiTheme="minorHAnsi" w:hAnsiTheme="minorHAnsi" w:cstheme="minorHAnsi"/>
        </w:rPr>
        <w:t>. P</w:t>
      </w:r>
      <w:r>
        <w:rPr>
          <w:rFonts w:asciiTheme="minorHAnsi" w:hAnsiTheme="minorHAnsi" w:cstheme="minorHAnsi"/>
        </w:rPr>
        <w:t xml:space="preserve">o </w:t>
      </w:r>
      <w:r w:rsidRPr="00E3137E">
        <w:rPr>
          <w:rFonts w:asciiTheme="minorHAnsi" w:hAnsiTheme="minorHAnsi" w:cstheme="minorHAnsi"/>
        </w:rPr>
        <w:t>D</w:t>
      </w:r>
      <w:r>
        <w:rPr>
          <w:rFonts w:asciiTheme="minorHAnsi" w:hAnsiTheme="minorHAnsi" w:cstheme="minorHAnsi"/>
        </w:rPr>
        <w:t>ni</w:t>
      </w:r>
      <w:r w:rsidRPr="00E3137E">
        <w:rPr>
          <w:rFonts w:asciiTheme="minorHAnsi" w:hAnsiTheme="minorHAnsi" w:cstheme="minorHAnsi"/>
        </w:rPr>
        <w:t xml:space="preserve"> dodání a odevzdání Předmětu plnění </w:t>
      </w:r>
      <w:r w:rsidR="00F238A3">
        <w:rPr>
          <w:rFonts w:asciiTheme="minorHAnsi" w:hAnsiTheme="minorHAnsi" w:cstheme="minorHAnsi"/>
        </w:rPr>
        <w:t>může</w:t>
      </w:r>
      <w:r>
        <w:rPr>
          <w:rFonts w:asciiTheme="minorHAnsi" w:hAnsiTheme="minorHAnsi" w:cstheme="minorHAnsi"/>
        </w:rPr>
        <w:t xml:space="preserve"> dojít ke změně místa poskytování služeb datového centra</w:t>
      </w:r>
      <w:r w:rsidR="00F238A3">
        <w:rPr>
          <w:rFonts w:asciiTheme="minorHAnsi" w:hAnsiTheme="minorHAnsi" w:cstheme="minorHAnsi"/>
        </w:rPr>
        <w:t xml:space="preserve">, přičemž v takovém případě </w:t>
      </w:r>
      <w:r>
        <w:rPr>
          <w:rFonts w:asciiTheme="minorHAnsi" w:hAnsiTheme="minorHAnsi" w:cstheme="minorHAnsi"/>
        </w:rPr>
        <w:t xml:space="preserve">bude toto nové místo poskytování služeb datového centra zároveň novým místem plnění dle této Smlouvy namísto místa plnění dle odst. </w:t>
      </w:r>
      <w:r w:rsidR="00F238A3">
        <w:rPr>
          <w:rFonts w:asciiTheme="minorHAnsi" w:hAnsiTheme="minorHAnsi" w:cstheme="minorHAnsi"/>
        </w:rPr>
        <w:fldChar w:fldCharType="begin"/>
      </w:r>
      <w:r w:rsidR="00F238A3">
        <w:rPr>
          <w:rFonts w:asciiTheme="minorHAnsi" w:hAnsiTheme="minorHAnsi" w:cstheme="minorHAnsi"/>
        </w:rPr>
        <w:instrText xml:space="preserve"> REF _Ref177245812 \r \h </w:instrText>
      </w:r>
      <w:r w:rsidR="00F238A3">
        <w:rPr>
          <w:rFonts w:asciiTheme="minorHAnsi" w:hAnsiTheme="minorHAnsi" w:cstheme="minorHAnsi"/>
        </w:rPr>
      </w:r>
      <w:r w:rsidR="00F238A3">
        <w:rPr>
          <w:rFonts w:asciiTheme="minorHAnsi" w:hAnsiTheme="minorHAnsi" w:cstheme="minorHAnsi"/>
        </w:rPr>
        <w:fldChar w:fldCharType="separate"/>
      </w:r>
      <w:ins w:id="432" w:author="Word Document Comparison" w:date="2024-12-20T20:22:00Z" w16du:dateUtc="2024-12-20T19:22:00Z">
        <w:r w:rsidR="003560CA">
          <w:rPr>
            <w:rFonts w:asciiTheme="minorHAnsi" w:hAnsiTheme="minorHAnsi" w:cstheme="minorHAnsi"/>
          </w:rPr>
          <w:t>84</w:t>
        </w:r>
      </w:ins>
      <w:del w:id="433" w:author="Word Document Comparison" w:date="2024-12-20T20:22:00Z" w16du:dateUtc="2024-12-20T19:22:00Z">
        <w:r w:rsidR="0046236C">
          <w:rPr>
            <w:rFonts w:asciiTheme="minorHAnsi" w:hAnsiTheme="minorHAnsi" w:cstheme="minorHAnsi"/>
          </w:rPr>
          <w:delText>73</w:delText>
        </w:r>
      </w:del>
      <w:r w:rsidR="00F238A3">
        <w:rPr>
          <w:rFonts w:asciiTheme="minorHAnsi" w:hAnsiTheme="minorHAnsi" w:cstheme="minorHAnsi"/>
        </w:rPr>
        <w:fldChar w:fldCharType="end"/>
      </w:r>
      <w:r w:rsidR="00F238A3">
        <w:rPr>
          <w:rFonts w:asciiTheme="minorHAnsi" w:hAnsiTheme="minorHAnsi" w:cstheme="minorHAnsi"/>
        </w:rPr>
        <w:t xml:space="preserve"> </w:t>
      </w:r>
      <w:r>
        <w:rPr>
          <w:rFonts w:asciiTheme="minorHAnsi" w:hAnsiTheme="minorHAnsi" w:cstheme="minorHAnsi"/>
        </w:rPr>
        <w:t>Smlouvy. Dodavatel se v takovém případě zavazuje provádět zbývající</w:t>
      </w:r>
      <w:r w:rsidR="00F238A3">
        <w:rPr>
          <w:rFonts w:asciiTheme="minorHAnsi" w:hAnsiTheme="minorHAnsi" w:cstheme="minorHAnsi"/>
        </w:rPr>
        <w:t xml:space="preserve"> nebo trvající </w:t>
      </w:r>
      <w:r>
        <w:rPr>
          <w:rFonts w:asciiTheme="minorHAnsi" w:hAnsiTheme="minorHAnsi" w:cstheme="minorHAnsi"/>
        </w:rPr>
        <w:t>plnění dle této Smlouvy</w:t>
      </w:r>
      <w:r w:rsidR="00F238A3">
        <w:rPr>
          <w:rFonts w:asciiTheme="minorHAnsi" w:hAnsiTheme="minorHAnsi" w:cstheme="minorHAnsi"/>
        </w:rPr>
        <w:t xml:space="preserve">, např. Související plnění dle odst. </w:t>
      </w:r>
      <w:r w:rsidR="00F238A3">
        <w:rPr>
          <w:rFonts w:asciiTheme="minorHAnsi" w:hAnsiTheme="minorHAnsi" w:cstheme="minorHAnsi"/>
        </w:rPr>
        <w:fldChar w:fldCharType="begin"/>
      </w:r>
      <w:r w:rsidR="00F238A3">
        <w:rPr>
          <w:rFonts w:asciiTheme="minorHAnsi" w:hAnsiTheme="minorHAnsi" w:cstheme="minorHAnsi"/>
        </w:rPr>
        <w:instrText xml:space="preserve"> REF _Ref177461873 \r \h </w:instrText>
      </w:r>
      <w:r w:rsidR="00F238A3">
        <w:rPr>
          <w:rFonts w:asciiTheme="minorHAnsi" w:hAnsiTheme="minorHAnsi" w:cstheme="minorHAnsi"/>
        </w:rPr>
      </w:r>
      <w:r w:rsidR="00F238A3">
        <w:rPr>
          <w:rFonts w:asciiTheme="minorHAnsi" w:hAnsiTheme="minorHAnsi" w:cstheme="minorHAnsi"/>
        </w:rPr>
        <w:fldChar w:fldCharType="separate"/>
      </w:r>
      <w:r w:rsidR="0046236C">
        <w:rPr>
          <w:rFonts w:asciiTheme="minorHAnsi" w:hAnsiTheme="minorHAnsi" w:cstheme="minorHAnsi"/>
        </w:rPr>
        <w:t>14.8</w:t>
      </w:r>
      <w:r w:rsidR="00F238A3">
        <w:rPr>
          <w:rFonts w:asciiTheme="minorHAnsi" w:hAnsiTheme="minorHAnsi" w:cstheme="minorHAnsi"/>
        </w:rPr>
        <w:fldChar w:fldCharType="end"/>
      </w:r>
      <w:r w:rsidR="00F238A3">
        <w:rPr>
          <w:rFonts w:asciiTheme="minorHAnsi" w:hAnsiTheme="minorHAnsi" w:cstheme="minorHAnsi"/>
        </w:rPr>
        <w:t xml:space="preserve"> Smlouvy nebo odstraňování vad plnění dle čl. </w:t>
      </w:r>
      <w:r w:rsidR="00F238A3">
        <w:rPr>
          <w:rFonts w:asciiTheme="minorHAnsi" w:hAnsiTheme="minorHAnsi" w:cstheme="minorHAnsi"/>
        </w:rPr>
        <w:fldChar w:fldCharType="begin"/>
      </w:r>
      <w:r w:rsidR="00F238A3">
        <w:rPr>
          <w:rFonts w:asciiTheme="minorHAnsi" w:hAnsiTheme="minorHAnsi" w:cstheme="minorHAnsi"/>
        </w:rPr>
        <w:instrText xml:space="preserve"> REF _Ref177482400 \r \h </w:instrText>
      </w:r>
      <w:r w:rsidR="00F238A3">
        <w:rPr>
          <w:rFonts w:asciiTheme="minorHAnsi" w:hAnsiTheme="minorHAnsi" w:cstheme="minorHAnsi"/>
        </w:rPr>
      </w:r>
      <w:r w:rsidR="00F238A3">
        <w:rPr>
          <w:rFonts w:asciiTheme="minorHAnsi" w:hAnsiTheme="minorHAnsi" w:cstheme="minorHAnsi"/>
        </w:rPr>
        <w:fldChar w:fldCharType="separate"/>
      </w:r>
      <w:ins w:id="434" w:author="Word Document Comparison" w:date="2024-12-20T20:22:00Z" w16du:dateUtc="2024-12-20T19:22:00Z">
        <w:r w:rsidR="003560CA">
          <w:rPr>
            <w:rFonts w:asciiTheme="minorHAnsi" w:hAnsiTheme="minorHAnsi" w:cstheme="minorHAnsi"/>
          </w:rPr>
          <w:t>XIV</w:t>
        </w:r>
      </w:ins>
      <w:del w:id="435" w:author="Word Document Comparison" w:date="2024-12-20T20:22:00Z" w16du:dateUtc="2024-12-20T19:22:00Z">
        <w:r w:rsidR="0046236C">
          <w:rPr>
            <w:rFonts w:asciiTheme="minorHAnsi" w:hAnsiTheme="minorHAnsi" w:cstheme="minorHAnsi"/>
          </w:rPr>
          <w:delText>XIII</w:delText>
        </w:r>
      </w:del>
      <w:r w:rsidR="00F238A3">
        <w:rPr>
          <w:rFonts w:asciiTheme="minorHAnsi" w:hAnsiTheme="minorHAnsi" w:cstheme="minorHAnsi"/>
        </w:rPr>
        <w:fldChar w:fldCharType="end"/>
      </w:r>
      <w:r w:rsidR="00F238A3">
        <w:rPr>
          <w:rFonts w:asciiTheme="minorHAnsi" w:hAnsiTheme="minorHAnsi" w:cstheme="minorHAnsi"/>
        </w:rPr>
        <w:t xml:space="preserve"> až </w:t>
      </w:r>
      <w:r w:rsidR="00F238A3">
        <w:rPr>
          <w:rFonts w:asciiTheme="minorHAnsi" w:hAnsiTheme="minorHAnsi" w:cstheme="minorHAnsi"/>
        </w:rPr>
        <w:fldChar w:fldCharType="begin"/>
      </w:r>
      <w:r w:rsidR="00F238A3">
        <w:rPr>
          <w:rFonts w:asciiTheme="minorHAnsi" w:hAnsiTheme="minorHAnsi" w:cstheme="minorHAnsi"/>
        </w:rPr>
        <w:instrText xml:space="preserve"> REF _Ref177482429 \r \h </w:instrText>
      </w:r>
      <w:r w:rsidR="00F238A3">
        <w:rPr>
          <w:rFonts w:asciiTheme="minorHAnsi" w:hAnsiTheme="minorHAnsi" w:cstheme="minorHAnsi"/>
        </w:rPr>
      </w:r>
      <w:r w:rsidR="00F238A3">
        <w:rPr>
          <w:rFonts w:asciiTheme="minorHAnsi" w:hAnsiTheme="minorHAnsi" w:cstheme="minorHAnsi"/>
        </w:rPr>
        <w:fldChar w:fldCharType="separate"/>
      </w:r>
      <w:ins w:id="436" w:author="Word Document Comparison" w:date="2024-12-20T20:22:00Z" w16du:dateUtc="2024-12-20T19:22:00Z">
        <w:r w:rsidR="003560CA">
          <w:rPr>
            <w:rFonts w:asciiTheme="minorHAnsi" w:hAnsiTheme="minorHAnsi" w:cstheme="minorHAnsi"/>
          </w:rPr>
          <w:t>XVI</w:t>
        </w:r>
      </w:ins>
      <w:del w:id="437" w:author="Word Document Comparison" w:date="2024-12-20T20:22:00Z" w16du:dateUtc="2024-12-20T19:22:00Z">
        <w:r w:rsidR="0046236C">
          <w:rPr>
            <w:rFonts w:asciiTheme="minorHAnsi" w:hAnsiTheme="minorHAnsi" w:cstheme="minorHAnsi"/>
          </w:rPr>
          <w:delText>XV</w:delText>
        </w:r>
      </w:del>
      <w:r w:rsidR="00F238A3">
        <w:rPr>
          <w:rFonts w:asciiTheme="minorHAnsi" w:hAnsiTheme="minorHAnsi" w:cstheme="minorHAnsi"/>
        </w:rPr>
        <w:fldChar w:fldCharType="end"/>
      </w:r>
      <w:r w:rsidR="00F238A3">
        <w:rPr>
          <w:rFonts w:asciiTheme="minorHAnsi" w:hAnsiTheme="minorHAnsi" w:cstheme="minorHAnsi"/>
        </w:rPr>
        <w:t xml:space="preserve"> Smlouvy, </w:t>
      </w:r>
      <w:r>
        <w:rPr>
          <w:rFonts w:asciiTheme="minorHAnsi" w:hAnsiTheme="minorHAnsi" w:cstheme="minorHAnsi"/>
        </w:rPr>
        <w:t>v takovém novém místě plnění.</w:t>
      </w:r>
      <w:bookmarkEnd w:id="429"/>
      <w:r>
        <w:rPr>
          <w:rFonts w:asciiTheme="minorHAnsi" w:hAnsiTheme="minorHAnsi" w:cstheme="minorHAnsi"/>
        </w:rPr>
        <w:t xml:space="preserve"> </w:t>
      </w:r>
      <w:r w:rsidR="00F238A3">
        <w:rPr>
          <w:rFonts w:asciiTheme="minorHAnsi" w:hAnsiTheme="minorHAnsi" w:cstheme="minorHAnsi"/>
        </w:rPr>
        <w:t>Toto nové místo plnění se bude vždy nacházet na území České republiky.</w:t>
      </w:r>
    </w:p>
    <w:p w14:paraId="7E73836E" w14:textId="77777777" w:rsidR="00E3137E" w:rsidRDefault="00E3137E" w:rsidP="00E3137E">
      <w:pPr>
        <w:pStyle w:val="Odstavecseseznamem"/>
      </w:pPr>
    </w:p>
    <w:p w14:paraId="21D4DEC9" w14:textId="0A2E36F5" w:rsidR="00E3137E" w:rsidRDefault="00F238A3" w:rsidP="009F1E05">
      <w:pPr>
        <w:pStyle w:val="2sltext"/>
      </w:pPr>
      <w:r>
        <w:rPr>
          <w:rFonts w:asciiTheme="minorHAnsi" w:hAnsiTheme="minorHAnsi" w:cstheme="minorHAnsi"/>
        </w:rPr>
        <w:lastRenderedPageBreak/>
        <w:t xml:space="preserve">Smluvní strany berou na vědomí, že v případě provedení </w:t>
      </w:r>
      <w:r w:rsidRPr="001D75E1">
        <w:t>Služb</w:t>
      </w:r>
      <w:r>
        <w:t>y</w:t>
      </w:r>
      <w:r w:rsidRPr="001D75E1">
        <w:t xml:space="preserve"> JS03 </w:t>
      </w:r>
      <w:r>
        <w:t>dle Servisní smlouvy, která spočívá právě zejména v p</w:t>
      </w:r>
      <w:r w:rsidRPr="001D75E1">
        <w:t>řesun</w:t>
      </w:r>
      <w:r>
        <w:t>u</w:t>
      </w:r>
      <w:r w:rsidRPr="001D75E1">
        <w:t xml:space="preserve"> celého prostředí do dvou geograficky oddělených lokalit</w:t>
      </w:r>
      <w:r>
        <w:t xml:space="preserve">, vznikne nové a další místo </w:t>
      </w:r>
      <w:r>
        <w:rPr>
          <w:rFonts w:asciiTheme="minorHAnsi" w:hAnsiTheme="minorHAnsi" w:cstheme="minorHAnsi"/>
        </w:rPr>
        <w:t xml:space="preserve">poskytování služeb datového centra, které se tak zároveň stane novým a dalším místem plnění dle této Smlouvy, tzn. doplní stávající místo plnění dle odst. </w:t>
      </w:r>
      <w:r>
        <w:rPr>
          <w:rFonts w:asciiTheme="minorHAnsi" w:hAnsiTheme="minorHAnsi" w:cstheme="minorHAnsi"/>
        </w:rPr>
        <w:fldChar w:fldCharType="begin"/>
      </w:r>
      <w:r>
        <w:rPr>
          <w:rFonts w:asciiTheme="minorHAnsi" w:hAnsiTheme="minorHAnsi" w:cstheme="minorHAnsi"/>
        </w:rPr>
        <w:instrText xml:space="preserve"> REF _Ref177245812 \r \h </w:instrText>
      </w:r>
      <w:r>
        <w:rPr>
          <w:rFonts w:asciiTheme="minorHAnsi" w:hAnsiTheme="minorHAnsi" w:cstheme="minorHAnsi"/>
        </w:rPr>
      </w:r>
      <w:r>
        <w:rPr>
          <w:rFonts w:asciiTheme="minorHAnsi" w:hAnsiTheme="minorHAnsi" w:cstheme="minorHAnsi"/>
        </w:rPr>
        <w:fldChar w:fldCharType="separate"/>
      </w:r>
      <w:ins w:id="438" w:author="Word Document Comparison" w:date="2024-12-20T20:22:00Z" w16du:dateUtc="2024-12-20T19:22:00Z">
        <w:r w:rsidR="003560CA">
          <w:rPr>
            <w:rFonts w:asciiTheme="minorHAnsi" w:hAnsiTheme="minorHAnsi" w:cstheme="minorHAnsi"/>
          </w:rPr>
          <w:t>84</w:t>
        </w:r>
      </w:ins>
      <w:del w:id="439" w:author="Word Document Comparison" w:date="2024-12-20T20:22:00Z" w16du:dateUtc="2024-12-20T19:22:00Z">
        <w:r w:rsidR="0046236C">
          <w:rPr>
            <w:rFonts w:asciiTheme="minorHAnsi" w:hAnsiTheme="minorHAnsi" w:cstheme="minorHAnsi"/>
          </w:rPr>
          <w:delText>73</w:delText>
        </w:r>
      </w:del>
      <w:r>
        <w:rPr>
          <w:rFonts w:asciiTheme="minorHAnsi" w:hAnsiTheme="minorHAnsi" w:cstheme="minorHAnsi"/>
        </w:rPr>
        <w:fldChar w:fldCharType="end"/>
      </w:r>
      <w:r>
        <w:rPr>
          <w:rFonts w:asciiTheme="minorHAnsi" w:hAnsiTheme="minorHAnsi" w:cstheme="minorHAnsi"/>
        </w:rPr>
        <w:t xml:space="preserve"> či </w:t>
      </w:r>
      <w:r>
        <w:rPr>
          <w:rFonts w:asciiTheme="minorHAnsi" w:hAnsiTheme="minorHAnsi" w:cstheme="minorHAnsi"/>
        </w:rPr>
        <w:fldChar w:fldCharType="begin"/>
      </w:r>
      <w:r>
        <w:rPr>
          <w:rFonts w:asciiTheme="minorHAnsi" w:hAnsiTheme="minorHAnsi" w:cstheme="minorHAnsi"/>
        </w:rPr>
        <w:instrText xml:space="preserve"> REF _Ref177480409 \r \h </w:instrText>
      </w:r>
      <w:r>
        <w:rPr>
          <w:rFonts w:asciiTheme="minorHAnsi" w:hAnsiTheme="minorHAnsi" w:cstheme="minorHAnsi"/>
        </w:rPr>
      </w:r>
      <w:r>
        <w:rPr>
          <w:rFonts w:asciiTheme="minorHAnsi" w:hAnsiTheme="minorHAnsi" w:cstheme="minorHAnsi"/>
        </w:rPr>
        <w:fldChar w:fldCharType="separate"/>
      </w:r>
      <w:ins w:id="440" w:author="Word Document Comparison" w:date="2024-12-20T20:22:00Z" w16du:dateUtc="2024-12-20T19:22:00Z">
        <w:r w:rsidR="003560CA">
          <w:rPr>
            <w:rFonts w:asciiTheme="minorHAnsi" w:hAnsiTheme="minorHAnsi" w:cstheme="minorHAnsi"/>
          </w:rPr>
          <w:t>85</w:t>
        </w:r>
      </w:ins>
      <w:del w:id="441" w:author="Word Document Comparison" w:date="2024-12-20T20:22:00Z" w16du:dateUtc="2024-12-20T19:22:00Z">
        <w:r w:rsidR="0046236C">
          <w:rPr>
            <w:rFonts w:asciiTheme="minorHAnsi" w:hAnsiTheme="minorHAnsi" w:cstheme="minorHAnsi"/>
          </w:rPr>
          <w:delText>74</w:delText>
        </w:r>
      </w:del>
      <w:r>
        <w:rPr>
          <w:rFonts w:asciiTheme="minorHAnsi" w:hAnsiTheme="minorHAnsi" w:cstheme="minorHAnsi"/>
        </w:rPr>
        <w:fldChar w:fldCharType="end"/>
      </w:r>
      <w:r>
        <w:rPr>
          <w:rFonts w:asciiTheme="minorHAnsi" w:hAnsiTheme="minorHAnsi" w:cstheme="minorHAnsi"/>
        </w:rPr>
        <w:t xml:space="preserve"> Smlouvy. Dodavatel se v takovém případě zavazuje provádět zbývající nebo trvající plnění dle této Smlouvy, např. Související plnění dle odst. </w:t>
      </w:r>
      <w:r>
        <w:rPr>
          <w:rFonts w:asciiTheme="minorHAnsi" w:hAnsiTheme="minorHAnsi" w:cstheme="minorHAnsi"/>
        </w:rPr>
        <w:fldChar w:fldCharType="begin"/>
      </w:r>
      <w:r>
        <w:rPr>
          <w:rFonts w:asciiTheme="minorHAnsi" w:hAnsiTheme="minorHAnsi" w:cstheme="minorHAnsi"/>
        </w:rPr>
        <w:instrText xml:space="preserve"> REF _Ref177461873 \r \h </w:instrText>
      </w:r>
      <w:r>
        <w:rPr>
          <w:rFonts w:asciiTheme="minorHAnsi" w:hAnsiTheme="minorHAnsi" w:cstheme="minorHAnsi"/>
        </w:rPr>
      </w:r>
      <w:r>
        <w:rPr>
          <w:rFonts w:asciiTheme="minorHAnsi" w:hAnsiTheme="minorHAnsi" w:cstheme="minorHAnsi"/>
        </w:rPr>
        <w:fldChar w:fldCharType="separate"/>
      </w:r>
      <w:r w:rsidR="0046236C">
        <w:rPr>
          <w:rFonts w:asciiTheme="minorHAnsi" w:hAnsiTheme="minorHAnsi" w:cstheme="minorHAnsi"/>
        </w:rPr>
        <w:t>14.8</w:t>
      </w:r>
      <w:r>
        <w:rPr>
          <w:rFonts w:asciiTheme="minorHAnsi" w:hAnsiTheme="minorHAnsi" w:cstheme="minorHAnsi"/>
        </w:rPr>
        <w:fldChar w:fldCharType="end"/>
      </w:r>
      <w:r>
        <w:rPr>
          <w:rFonts w:asciiTheme="minorHAnsi" w:hAnsiTheme="minorHAnsi" w:cstheme="minorHAnsi"/>
        </w:rPr>
        <w:t xml:space="preserve"> Smlouvy nebo odstraňování vad plnění dle čl. </w:t>
      </w:r>
      <w:r>
        <w:rPr>
          <w:rFonts w:asciiTheme="minorHAnsi" w:hAnsiTheme="minorHAnsi" w:cstheme="minorHAnsi"/>
        </w:rPr>
        <w:fldChar w:fldCharType="begin"/>
      </w:r>
      <w:r>
        <w:rPr>
          <w:rFonts w:asciiTheme="minorHAnsi" w:hAnsiTheme="minorHAnsi" w:cstheme="minorHAnsi"/>
        </w:rPr>
        <w:instrText xml:space="preserve"> REF _Ref177482400 \r \h </w:instrText>
      </w:r>
      <w:r>
        <w:rPr>
          <w:rFonts w:asciiTheme="minorHAnsi" w:hAnsiTheme="minorHAnsi" w:cstheme="minorHAnsi"/>
        </w:rPr>
      </w:r>
      <w:r>
        <w:rPr>
          <w:rFonts w:asciiTheme="minorHAnsi" w:hAnsiTheme="minorHAnsi" w:cstheme="minorHAnsi"/>
        </w:rPr>
        <w:fldChar w:fldCharType="separate"/>
      </w:r>
      <w:ins w:id="442" w:author="Word Document Comparison" w:date="2024-12-20T20:22:00Z" w16du:dateUtc="2024-12-20T19:22:00Z">
        <w:r w:rsidR="003560CA">
          <w:rPr>
            <w:rFonts w:asciiTheme="minorHAnsi" w:hAnsiTheme="minorHAnsi" w:cstheme="minorHAnsi"/>
          </w:rPr>
          <w:t>XIV</w:t>
        </w:r>
      </w:ins>
      <w:del w:id="443" w:author="Word Document Comparison" w:date="2024-12-20T20:22:00Z" w16du:dateUtc="2024-12-20T19:22:00Z">
        <w:r w:rsidR="0046236C">
          <w:rPr>
            <w:rFonts w:asciiTheme="minorHAnsi" w:hAnsiTheme="minorHAnsi" w:cstheme="minorHAnsi"/>
          </w:rPr>
          <w:delText>XIII</w:delText>
        </w:r>
      </w:del>
      <w:r>
        <w:rPr>
          <w:rFonts w:asciiTheme="minorHAnsi" w:hAnsiTheme="minorHAnsi" w:cstheme="minorHAnsi"/>
        </w:rPr>
        <w:fldChar w:fldCharType="end"/>
      </w:r>
      <w:r>
        <w:rPr>
          <w:rFonts w:asciiTheme="minorHAnsi" w:hAnsiTheme="minorHAnsi" w:cstheme="minorHAnsi"/>
        </w:rPr>
        <w:t xml:space="preserve"> až </w:t>
      </w:r>
      <w:r>
        <w:rPr>
          <w:rFonts w:asciiTheme="minorHAnsi" w:hAnsiTheme="minorHAnsi" w:cstheme="minorHAnsi"/>
        </w:rPr>
        <w:fldChar w:fldCharType="begin"/>
      </w:r>
      <w:r>
        <w:rPr>
          <w:rFonts w:asciiTheme="minorHAnsi" w:hAnsiTheme="minorHAnsi" w:cstheme="minorHAnsi"/>
        </w:rPr>
        <w:instrText xml:space="preserve"> REF _Ref177482429 \r \h </w:instrText>
      </w:r>
      <w:r>
        <w:rPr>
          <w:rFonts w:asciiTheme="minorHAnsi" w:hAnsiTheme="minorHAnsi" w:cstheme="minorHAnsi"/>
        </w:rPr>
      </w:r>
      <w:r>
        <w:rPr>
          <w:rFonts w:asciiTheme="minorHAnsi" w:hAnsiTheme="minorHAnsi" w:cstheme="minorHAnsi"/>
        </w:rPr>
        <w:fldChar w:fldCharType="separate"/>
      </w:r>
      <w:ins w:id="444" w:author="Word Document Comparison" w:date="2024-12-20T20:22:00Z" w16du:dateUtc="2024-12-20T19:22:00Z">
        <w:r w:rsidR="003560CA">
          <w:rPr>
            <w:rFonts w:asciiTheme="minorHAnsi" w:hAnsiTheme="minorHAnsi" w:cstheme="minorHAnsi"/>
          </w:rPr>
          <w:t>XVI</w:t>
        </w:r>
      </w:ins>
      <w:del w:id="445" w:author="Word Document Comparison" w:date="2024-12-20T20:22:00Z" w16du:dateUtc="2024-12-20T19:22:00Z">
        <w:r w:rsidR="0046236C">
          <w:rPr>
            <w:rFonts w:asciiTheme="minorHAnsi" w:hAnsiTheme="minorHAnsi" w:cstheme="minorHAnsi"/>
          </w:rPr>
          <w:delText>XV</w:delText>
        </w:r>
      </w:del>
      <w:r>
        <w:rPr>
          <w:rFonts w:asciiTheme="minorHAnsi" w:hAnsiTheme="minorHAnsi" w:cstheme="minorHAnsi"/>
        </w:rPr>
        <w:fldChar w:fldCharType="end"/>
      </w:r>
      <w:r>
        <w:rPr>
          <w:rFonts w:asciiTheme="minorHAnsi" w:hAnsiTheme="minorHAnsi" w:cstheme="minorHAnsi"/>
        </w:rPr>
        <w:t xml:space="preserve"> Smlouvy, </w:t>
      </w:r>
      <w:r w:rsidRPr="00863879">
        <w:rPr>
          <w:rFonts w:asciiTheme="minorHAnsi" w:hAnsiTheme="minorHAnsi" w:cstheme="minorHAnsi"/>
        </w:rPr>
        <w:t>v obou takových místech plnění.</w:t>
      </w:r>
      <w:r>
        <w:rPr>
          <w:rFonts w:asciiTheme="minorHAnsi" w:hAnsiTheme="minorHAnsi" w:cstheme="minorHAnsi"/>
        </w:rPr>
        <w:t xml:space="preserve"> Toto nové a další místo plnění se bude nacházet na území České republiky.</w:t>
      </w:r>
    </w:p>
    <w:p w14:paraId="3D65F299" w14:textId="77777777" w:rsidR="00B47BB2" w:rsidRDefault="00B47BB2" w:rsidP="00B47BB2">
      <w:pPr>
        <w:pStyle w:val="2sltext"/>
        <w:numPr>
          <w:ilvl w:val="0"/>
          <w:numId w:val="0"/>
        </w:numPr>
        <w:ind w:left="567"/>
      </w:pPr>
    </w:p>
    <w:p w14:paraId="1E7F9E4D" w14:textId="57192B69" w:rsidR="009F1E05" w:rsidRDefault="00B47BB2" w:rsidP="009F1E05">
      <w:pPr>
        <w:pStyle w:val="2sltext"/>
      </w:pPr>
      <w:r>
        <w:t xml:space="preserve">V určitých případech může být místem plnění také </w:t>
      </w:r>
      <w:r w:rsidR="009F1E05" w:rsidRPr="00185DA9">
        <w:t xml:space="preserve">sídlo Objednatele. Pokud to </w:t>
      </w:r>
      <w:r>
        <w:t xml:space="preserve">bude </w:t>
      </w:r>
      <w:r w:rsidR="009F1E05" w:rsidRPr="00185DA9">
        <w:t>povaha plnění dle této Smlouvy umožň</w:t>
      </w:r>
      <w:r>
        <w:t>ovat</w:t>
      </w:r>
      <w:r w:rsidR="009F1E05" w:rsidRPr="00185DA9">
        <w:t xml:space="preserve"> a Objednatel vůči tomu </w:t>
      </w:r>
      <w:r>
        <w:t>nebude mít</w:t>
      </w:r>
      <w:r w:rsidR="009F1E05" w:rsidRPr="00185DA9">
        <w:t xml:space="preserve"> výhrady, </w:t>
      </w:r>
      <w:r>
        <w:t>může</w:t>
      </w:r>
      <w:r w:rsidR="009F1E05" w:rsidRPr="00185DA9">
        <w:t xml:space="preserve"> </w:t>
      </w:r>
      <w:r w:rsidR="00EC1511">
        <w:t>Dodavatel</w:t>
      </w:r>
      <w:r>
        <w:t xml:space="preserve"> provádět </w:t>
      </w:r>
      <w:r w:rsidR="009F1E05" w:rsidRPr="00185DA9">
        <w:t xml:space="preserve">plnění dle této Smlouvy </w:t>
      </w:r>
      <w:r w:rsidR="00C960C3">
        <w:t>v</w:t>
      </w:r>
      <w:r w:rsidR="009F1E05" w:rsidRPr="00185DA9">
        <w:t xml:space="preserve"> sídl</w:t>
      </w:r>
      <w:r w:rsidR="00C960C3">
        <w:t>e</w:t>
      </w:r>
      <w:r w:rsidR="009F1E05" w:rsidRPr="00185DA9">
        <w:t xml:space="preserve"> </w:t>
      </w:r>
      <w:r w:rsidR="00EC1511">
        <w:t>Dodavatel</w:t>
      </w:r>
      <w:r w:rsidR="009F1E05" w:rsidRPr="00185DA9">
        <w:t>e nebo</w:t>
      </w:r>
      <w:r w:rsidR="00C960C3">
        <w:t xml:space="preserve"> </w:t>
      </w:r>
      <w:r w:rsidR="009F1E05" w:rsidRPr="00185DA9">
        <w:t>jiné</w:t>
      </w:r>
      <w:r w:rsidR="00C960C3">
        <w:t>m</w:t>
      </w:r>
      <w:r w:rsidR="009F1E05" w:rsidRPr="00185DA9">
        <w:t xml:space="preserve"> pracovišt</w:t>
      </w:r>
      <w:r w:rsidR="00C960C3">
        <w:t>i</w:t>
      </w:r>
      <w:r w:rsidR="009F1E05" w:rsidRPr="00185DA9">
        <w:t xml:space="preserve"> </w:t>
      </w:r>
      <w:r w:rsidR="00EC1511">
        <w:t>Dodavatel</w:t>
      </w:r>
      <w:r w:rsidR="009F1E05" w:rsidRPr="00185DA9">
        <w:t>e</w:t>
      </w:r>
      <w:r w:rsidR="00C960C3">
        <w:t xml:space="preserve"> nebo vzdáleným přístupem ze </w:t>
      </w:r>
      <w:r w:rsidR="00C960C3" w:rsidRPr="00185DA9">
        <w:t>sídl</w:t>
      </w:r>
      <w:r w:rsidR="00C960C3">
        <w:t>a</w:t>
      </w:r>
      <w:r w:rsidR="00C960C3" w:rsidRPr="00185DA9">
        <w:t xml:space="preserve"> </w:t>
      </w:r>
      <w:r w:rsidR="00EC1511">
        <w:t>Dodavatele</w:t>
      </w:r>
      <w:r w:rsidR="00C960C3" w:rsidRPr="00185DA9">
        <w:t xml:space="preserve"> nebo </w:t>
      </w:r>
      <w:r w:rsidR="00C960C3">
        <w:t>jiného</w:t>
      </w:r>
      <w:r w:rsidR="00C960C3" w:rsidRPr="00185DA9">
        <w:t xml:space="preserve"> pracoviš</w:t>
      </w:r>
      <w:r w:rsidR="00C960C3">
        <w:t>tě</w:t>
      </w:r>
      <w:r w:rsidR="00C960C3" w:rsidRPr="00185DA9">
        <w:t xml:space="preserve"> </w:t>
      </w:r>
      <w:r w:rsidR="00EC1511">
        <w:t>Dodavatele</w:t>
      </w:r>
      <w:r w:rsidR="00C960C3">
        <w:t>.</w:t>
      </w:r>
    </w:p>
    <w:p w14:paraId="48230B5E" w14:textId="3C2A1F61" w:rsidR="00C960C3" w:rsidRDefault="00C960C3" w:rsidP="00C960C3">
      <w:pPr>
        <w:pStyle w:val="2sltext"/>
        <w:numPr>
          <w:ilvl w:val="0"/>
          <w:numId w:val="0"/>
        </w:numPr>
        <w:ind w:left="567"/>
      </w:pPr>
    </w:p>
    <w:p w14:paraId="41D61288" w14:textId="115644F4" w:rsidR="00C960C3" w:rsidRDefault="00C960C3" w:rsidP="00C960C3">
      <w:pPr>
        <w:numPr>
          <w:ilvl w:val="0"/>
          <w:numId w:val="1"/>
        </w:numPr>
        <w:jc w:val="both"/>
        <w:rPr>
          <w:szCs w:val="22"/>
        </w:rPr>
      </w:pPr>
      <w:r>
        <w:rPr>
          <w:szCs w:val="22"/>
        </w:rPr>
        <w:t xml:space="preserve">Dodavatel je povinen zahájit </w:t>
      </w:r>
      <w:r w:rsidR="00343C98">
        <w:rPr>
          <w:szCs w:val="22"/>
        </w:rPr>
        <w:t xml:space="preserve">provádění </w:t>
      </w:r>
      <w:r>
        <w:rPr>
          <w:szCs w:val="22"/>
        </w:rPr>
        <w:t xml:space="preserve">plnění </w:t>
      </w:r>
      <w:r w:rsidR="00343C98">
        <w:rPr>
          <w:szCs w:val="22"/>
        </w:rPr>
        <w:t xml:space="preserve">dle </w:t>
      </w:r>
      <w:r>
        <w:rPr>
          <w:szCs w:val="22"/>
        </w:rPr>
        <w:t>této Smlouvy ode dne nabytí účinnosti této Smlouvy.</w:t>
      </w:r>
    </w:p>
    <w:p w14:paraId="4C91C432" w14:textId="77777777" w:rsidR="00C960C3" w:rsidRDefault="00C960C3" w:rsidP="00C960C3">
      <w:pPr>
        <w:pStyle w:val="Odstavecseseznamem"/>
        <w:ind w:left="567"/>
      </w:pPr>
    </w:p>
    <w:p w14:paraId="0CE58795" w14:textId="0888DC12" w:rsidR="00343C98" w:rsidRPr="00B47BB2" w:rsidRDefault="00C960C3" w:rsidP="00343C98">
      <w:pPr>
        <w:numPr>
          <w:ilvl w:val="0"/>
          <w:numId w:val="1"/>
        </w:numPr>
        <w:jc w:val="both"/>
        <w:rPr>
          <w:szCs w:val="22"/>
        </w:rPr>
      </w:pPr>
      <w:r>
        <w:rPr>
          <w:szCs w:val="22"/>
        </w:rPr>
        <w:t>Dodavatel</w:t>
      </w:r>
      <w:r w:rsidRPr="00A65281">
        <w:rPr>
          <w:szCs w:val="22"/>
        </w:rPr>
        <w:t xml:space="preserve"> se zavazuje </w:t>
      </w:r>
      <w:r w:rsidR="00343C98">
        <w:rPr>
          <w:szCs w:val="22"/>
        </w:rPr>
        <w:t xml:space="preserve">provádět plnění dle této </w:t>
      </w:r>
      <w:r>
        <w:rPr>
          <w:szCs w:val="22"/>
        </w:rPr>
        <w:t>Smlouv</w:t>
      </w:r>
      <w:r w:rsidR="00343C98">
        <w:rPr>
          <w:szCs w:val="22"/>
        </w:rPr>
        <w:t>y</w:t>
      </w:r>
      <w:r w:rsidRPr="00A65281">
        <w:rPr>
          <w:szCs w:val="22"/>
        </w:rPr>
        <w:t xml:space="preserve"> postupně dle</w:t>
      </w:r>
      <w:r>
        <w:rPr>
          <w:szCs w:val="22"/>
        </w:rPr>
        <w:t xml:space="preserve"> </w:t>
      </w:r>
      <w:r w:rsidRPr="00A65281">
        <w:rPr>
          <w:szCs w:val="22"/>
        </w:rPr>
        <w:t xml:space="preserve">jednotlivých částí </w:t>
      </w:r>
      <w:r>
        <w:rPr>
          <w:szCs w:val="22"/>
        </w:rPr>
        <w:t xml:space="preserve">Předmětu plnění a </w:t>
      </w:r>
      <w:r w:rsidRPr="00A65281">
        <w:rPr>
          <w:szCs w:val="22"/>
        </w:rPr>
        <w:t xml:space="preserve">v rámci jednotlivých etap a v termínech uvedených v čl. </w:t>
      </w:r>
      <w:r w:rsidRPr="00A65281">
        <w:rPr>
          <w:szCs w:val="22"/>
        </w:rPr>
        <w:fldChar w:fldCharType="begin"/>
      </w:r>
      <w:r w:rsidRPr="00A65281">
        <w:rPr>
          <w:szCs w:val="22"/>
        </w:rPr>
        <w:instrText xml:space="preserve"> REF _Ref114586132 \r \h </w:instrText>
      </w:r>
      <w:r>
        <w:rPr>
          <w:szCs w:val="22"/>
        </w:rPr>
        <w:instrText xml:space="preserve"> \* MERGEFORMAT </w:instrText>
      </w:r>
      <w:r w:rsidRPr="00A65281">
        <w:rPr>
          <w:szCs w:val="22"/>
        </w:rPr>
      </w:r>
      <w:r w:rsidRPr="00A65281">
        <w:rPr>
          <w:szCs w:val="22"/>
        </w:rPr>
        <w:fldChar w:fldCharType="separate"/>
      </w:r>
      <w:r w:rsidR="0046236C">
        <w:rPr>
          <w:szCs w:val="22"/>
        </w:rPr>
        <w:t>V</w:t>
      </w:r>
      <w:r w:rsidRPr="00A65281">
        <w:rPr>
          <w:szCs w:val="22"/>
        </w:rPr>
        <w:fldChar w:fldCharType="end"/>
      </w:r>
      <w:r w:rsidRPr="00A65281">
        <w:rPr>
          <w:szCs w:val="22"/>
        </w:rPr>
        <w:t xml:space="preserve"> Smlouvy. </w:t>
      </w:r>
      <w:r>
        <w:rPr>
          <w:szCs w:val="22"/>
        </w:rPr>
        <w:t>Bližší</w:t>
      </w:r>
      <w:r w:rsidRPr="00A65281">
        <w:rPr>
          <w:szCs w:val="22"/>
        </w:rPr>
        <w:t xml:space="preserve"> termíny </w:t>
      </w:r>
      <w:r>
        <w:rPr>
          <w:szCs w:val="22"/>
        </w:rPr>
        <w:t>provádění</w:t>
      </w:r>
      <w:r w:rsidRPr="00A65281">
        <w:rPr>
          <w:szCs w:val="22"/>
        </w:rPr>
        <w:t xml:space="preserve"> </w:t>
      </w:r>
      <w:r w:rsidR="00343C98">
        <w:rPr>
          <w:szCs w:val="22"/>
        </w:rPr>
        <w:t>plnění dle této Smlouvy</w:t>
      </w:r>
      <w:r w:rsidR="00343C98" w:rsidRPr="00A65281">
        <w:rPr>
          <w:szCs w:val="22"/>
        </w:rPr>
        <w:t xml:space="preserve"> dle</w:t>
      </w:r>
      <w:r w:rsidR="00343C98">
        <w:rPr>
          <w:szCs w:val="22"/>
        </w:rPr>
        <w:t xml:space="preserve"> </w:t>
      </w:r>
      <w:r w:rsidR="00343C98" w:rsidRPr="00A65281">
        <w:rPr>
          <w:szCs w:val="22"/>
        </w:rPr>
        <w:t xml:space="preserve">jednotlivých částí </w:t>
      </w:r>
      <w:r w:rsidR="00343C98">
        <w:rPr>
          <w:szCs w:val="22"/>
        </w:rPr>
        <w:t xml:space="preserve">Předmětu plnění </w:t>
      </w:r>
      <w:r>
        <w:rPr>
          <w:szCs w:val="22"/>
        </w:rPr>
        <w:t xml:space="preserve">mohou být </w:t>
      </w:r>
      <w:r w:rsidRPr="00D92536">
        <w:rPr>
          <w:szCs w:val="22"/>
        </w:rPr>
        <w:t>uvedeny v</w:t>
      </w:r>
      <w:r>
        <w:rPr>
          <w:szCs w:val="22"/>
        </w:rPr>
        <w:t> Předimplementační analýze</w:t>
      </w:r>
      <w:r w:rsidRPr="00D92536">
        <w:rPr>
          <w:szCs w:val="22"/>
        </w:rPr>
        <w:t xml:space="preserve"> při</w:t>
      </w:r>
      <w:r w:rsidRPr="00A65281">
        <w:rPr>
          <w:szCs w:val="22"/>
        </w:rPr>
        <w:t xml:space="preserve"> respektování termínů</w:t>
      </w:r>
      <w:r>
        <w:rPr>
          <w:szCs w:val="22"/>
        </w:rPr>
        <w:t xml:space="preserve"> </w:t>
      </w:r>
      <w:r w:rsidRPr="00A65281">
        <w:rPr>
          <w:szCs w:val="22"/>
        </w:rPr>
        <w:t xml:space="preserve">stanovených v čl. </w:t>
      </w:r>
      <w:r w:rsidRPr="00A65281">
        <w:rPr>
          <w:szCs w:val="22"/>
        </w:rPr>
        <w:fldChar w:fldCharType="begin"/>
      </w:r>
      <w:r w:rsidRPr="00A65281">
        <w:rPr>
          <w:szCs w:val="22"/>
        </w:rPr>
        <w:instrText xml:space="preserve"> REF _Ref114586132 \r \h </w:instrText>
      </w:r>
      <w:r>
        <w:rPr>
          <w:szCs w:val="22"/>
        </w:rPr>
        <w:instrText xml:space="preserve"> \* MERGEFORMAT </w:instrText>
      </w:r>
      <w:r w:rsidRPr="00A65281">
        <w:rPr>
          <w:szCs w:val="22"/>
        </w:rPr>
      </w:r>
      <w:r w:rsidRPr="00A65281">
        <w:rPr>
          <w:szCs w:val="22"/>
        </w:rPr>
        <w:fldChar w:fldCharType="separate"/>
      </w:r>
      <w:r w:rsidR="0046236C">
        <w:rPr>
          <w:szCs w:val="22"/>
        </w:rPr>
        <w:t>V</w:t>
      </w:r>
      <w:r w:rsidRPr="00A65281">
        <w:rPr>
          <w:szCs w:val="22"/>
        </w:rPr>
        <w:fldChar w:fldCharType="end"/>
      </w:r>
      <w:r w:rsidRPr="00A65281">
        <w:rPr>
          <w:szCs w:val="22"/>
        </w:rPr>
        <w:t xml:space="preserve"> Smlouvy</w:t>
      </w:r>
      <w:r w:rsidRPr="004C5DC8">
        <w:rPr>
          <w:szCs w:val="22"/>
        </w:rPr>
        <w:t>. V</w:t>
      </w:r>
      <w:r w:rsidR="00015C6A">
        <w:rPr>
          <w:szCs w:val="22"/>
        </w:rPr>
        <w:t> </w:t>
      </w:r>
      <w:r w:rsidRPr="004C5DC8">
        <w:rPr>
          <w:szCs w:val="22"/>
        </w:rPr>
        <w:t xml:space="preserve">zájmu vyloučení pochybností Smluvní strany výslovně stanoví, že </w:t>
      </w:r>
      <w:r w:rsidR="00343C98">
        <w:rPr>
          <w:szCs w:val="22"/>
        </w:rPr>
        <w:t xml:space="preserve">plnění dle této Smlouvy provedená dle jednotlivých částí Předmětu plnění a </w:t>
      </w:r>
      <w:r w:rsidRPr="004C5DC8">
        <w:rPr>
          <w:szCs w:val="22"/>
        </w:rPr>
        <w:t xml:space="preserve">v rámci jednotlivých etap a v termínech uvedených v čl. </w:t>
      </w:r>
      <w:r w:rsidRPr="004C5DC8">
        <w:rPr>
          <w:szCs w:val="22"/>
        </w:rPr>
        <w:fldChar w:fldCharType="begin"/>
      </w:r>
      <w:r w:rsidRPr="004C5DC8">
        <w:rPr>
          <w:szCs w:val="22"/>
        </w:rPr>
        <w:instrText xml:space="preserve"> REF _Ref114586132 \r \h  \* MERGEFORMAT </w:instrText>
      </w:r>
      <w:r w:rsidRPr="004C5DC8">
        <w:rPr>
          <w:szCs w:val="22"/>
        </w:rPr>
      </w:r>
      <w:r w:rsidRPr="004C5DC8">
        <w:rPr>
          <w:szCs w:val="22"/>
        </w:rPr>
        <w:fldChar w:fldCharType="separate"/>
      </w:r>
      <w:r w:rsidR="0046236C">
        <w:rPr>
          <w:szCs w:val="22"/>
        </w:rPr>
        <w:t>V</w:t>
      </w:r>
      <w:r w:rsidRPr="004C5DC8">
        <w:rPr>
          <w:szCs w:val="22"/>
        </w:rPr>
        <w:fldChar w:fldCharType="end"/>
      </w:r>
      <w:r w:rsidRPr="004C5DC8">
        <w:rPr>
          <w:szCs w:val="22"/>
        </w:rPr>
        <w:t xml:space="preserve"> Smlouvy se považují za řádně proveden</w:t>
      </w:r>
      <w:r w:rsidR="00343C98">
        <w:rPr>
          <w:szCs w:val="22"/>
        </w:rPr>
        <w:t>á</w:t>
      </w:r>
      <w:r w:rsidRPr="004C5DC8">
        <w:rPr>
          <w:szCs w:val="22"/>
        </w:rPr>
        <w:t xml:space="preserve"> </w:t>
      </w:r>
      <w:r w:rsidR="00343C98">
        <w:rPr>
          <w:szCs w:val="22"/>
        </w:rPr>
        <w:t xml:space="preserve">až </w:t>
      </w:r>
      <w:r w:rsidRPr="004C5DC8">
        <w:rPr>
          <w:szCs w:val="22"/>
        </w:rPr>
        <w:t xml:space="preserve">okamžikem akceptace výsledku plnění </w:t>
      </w:r>
      <w:r>
        <w:rPr>
          <w:szCs w:val="22"/>
        </w:rPr>
        <w:t xml:space="preserve">provedeného Dodavatelem </w:t>
      </w:r>
      <w:r w:rsidRPr="004C5DC8">
        <w:rPr>
          <w:szCs w:val="22"/>
        </w:rPr>
        <w:t xml:space="preserve">v rámci příslušné etapy, </w:t>
      </w:r>
      <w:r>
        <w:rPr>
          <w:szCs w:val="22"/>
        </w:rPr>
        <w:t>kterým byla</w:t>
      </w:r>
      <w:r w:rsidRPr="004C5DC8">
        <w:rPr>
          <w:szCs w:val="22"/>
        </w:rPr>
        <w:t xml:space="preserve"> příslušná etapa dokončena, tzn. </w:t>
      </w:r>
      <w:r>
        <w:rPr>
          <w:szCs w:val="22"/>
        </w:rPr>
        <w:t xml:space="preserve">okamžikem podpisu </w:t>
      </w:r>
      <w:r w:rsidRPr="004C5DC8">
        <w:rPr>
          <w:szCs w:val="22"/>
        </w:rPr>
        <w:t>protokolu dle</w:t>
      </w:r>
      <w:r>
        <w:rPr>
          <w:szCs w:val="22"/>
        </w:rPr>
        <w:t xml:space="preserve"> </w:t>
      </w:r>
      <w:r w:rsidRPr="009F1E05">
        <w:rPr>
          <w:color w:val="000000" w:themeColor="text1"/>
        </w:rPr>
        <w:t>odst.</w:t>
      </w:r>
      <w:r>
        <w:rPr>
          <w:color w:val="000000" w:themeColor="text1"/>
        </w:rPr>
        <w:t xml:space="preserve"> </w:t>
      </w:r>
      <w:r>
        <w:rPr>
          <w:color w:val="000000" w:themeColor="text1"/>
        </w:rPr>
        <w:fldChar w:fldCharType="begin"/>
      </w:r>
      <w:r>
        <w:rPr>
          <w:color w:val="000000" w:themeColor="text1"/>
        </w:rPr>
        <w:instrText xml:space="preserve"> REF _Ref177244233 \r \h </w:instrText>
      </w:r>
      <w:r>
        <w:rPr>
          <w:color w:val="000000" w:themeColor="text1"/>
        </w:rPr>
      </w:r>
      <w:r>
        <w:rPr>
          <w:color w:val="000000" w:themeColor="text1"/>
        </w:rPr>
        <w:fldChar w:fldCharType="separate"/>
      </w:r>
      <w:r w:rsidR="0046236C">
        <w:rPr>
          <w:color w:val="000000" w:themeColor="text1"/>
        </w:rPr>
        <w:t>23.5</w:t>
      </w:r>
      <w:r>
        <w:rPr>
          <w:color w:val="000000" w:themeColor="text1"/>
        </w:rPr>
        <w:fldChar w:fldCharType="end"/>
      </w:r>
      <w:r>
        <w:rPr>
          <w:color w:val="000000" w:themeColor="text1"/>
        </w:rPr>
        <w:t xml:space="preserve">, </w:t>
      </w:r>
      <w:r w:rsidRPr="009F1E05">
        <w:rPr>
          <w:color w:val="000000" w:themeColor="text1"/>
        </w:rPr>
        <w:fldChar w:fldCharType="begin"/>
      </w:r>
      <w:r w:rsidRPr="009F1E05">
        <w:rPr>
          <w:color w:val="000000" w:themeColor="text1"/>
        </w:rPr>
        <w:instrText xml:space="preserve"> REF _Ref177129114 \r \h  \* MERGEFORMAT </w:instrText>
      </w:r>
      <w:r w:rsidRPr="009F1E05">
        <w:rPr>
          <w:color w:val="000000" w:themeColor="text1"/>
        </w:rPr>
      </w:r>
      <w:r w:rsidRPr="009F1E05">
        <w:rPr>
          <w:color w:val="000000" w:themeColor="text1"/>
        </w:rPr>
        <w:fldChar w:fldCharType="separate"/>
      </w:r>
      <w:r w:rsidR="0046236C">
        <w:rPr>
          <w:color w:val="000000" w:themeColor="text1"/>
        </w:rPr>
        <w:t>24.9</w:t>
      </w:r>
      <w:r w:rsidRPr="009F1E05">
        <w:rPr>
          <w:color w:val="000000" w:themeColor="text1"/>
        </w:rPr>
        <w:fldChar w:fldCharType="end"/>
      </w:r>
      <w:r w:rsidRPr="009F1E05">
        <w:rPr>
          <w:color w:val="000000" w:themeColor="text1"/>
        </w:rPr>
        <w:t xml:space="preserve">, </w:t>
      </w:r>
      <w:r w:rsidRPr="009F1E05">
        <w:rPr>
          <w:color w:val="000000" w:themeColor="text1"/>
        </w:rPr>
        <w:fldChar w:fldCharType="begin"/>
      </w:r>
      <w:r w:rsidRPr="009F1E05">
        <w:rPr>
          <w:color w:val="000000" w:themeColor="text1"/>
        </w:rPr>
        <w:instrText xml:space="preserve"> REF _Ref177240938 \r \h  \* MERGEFORMAT </w:instrText>
      </w:r>
      <w:r w:rsidRPr="009F1E05">
        <w:rPr>
          <w:color w:val="000000" w:themeColor="text1"/>
        </w:rPr>
      </w:r>
      <w:r w:rsidRPr="009F1E05">
        <w:rPr>
          <w:color w:val="000000" w:themeColor="text1"/>
        </w:rPr>
        <w:fldChar w:fldCharType="separate"/>
      </w:r>
      <w:r w:rsidR="0046236C">
        <w:rPr>
          <w:color w:val="000000" w:themeColor="text1"/>
        </w:rPr>
        <w:t>25.5</w:t>
      </w:r>
      <w:r w:rsidRPr="009F1E05">
        <w:rPr>
          <w:color w:val="000000" w:themeColor="text1"/>
        </w:rPr>
        <w:fldChar w:fldCharType="end"/>
      </w:r>
      <w:r w:rsidRPr="009F1E05">
        <w:rPr>
          <w:color w:val="000000" w:themeColor="text1"/>
        </w:rPr>
        <w:t xml:space="preserve">, </w:t>
      </w:r>
      <w:r w:rsidRPr="009F1E05">
        <w:rPr>
          <w:color w:val="000000" w:themeColor="text1"/>
        </w:rPr>
        <w:fldChar w:fldCharType="begin"/>
      </w:r>
      <w:r w:rsidRPr="009F1E05">
        <w:rPr>
          <w:color w:val="000000" w:themeColor="text1"/>
        </w:rPr>
        <w:instrText xml:space="preserve"> REF _Ref158628968 \r \h  \* MERGEFORMAT </w:instrText>
      </w:r>
      <w:r w:rsidRPr="009F1E05">
        <w:rPr>
          <w:color w:val="000000" w:themeColor="text1"/>
        </w:rPr>
      </w:r>
      <w:r w:rsidRPr="009F1E05">
        <w:rPr>
          <w:color w:val="000000" w:themeColor="text1"/>
        </w:rPr>
        <w:fldChar w:fldCharType="separate"/>
      </w:r>
      <w:r w:rsidR="0046236C">
        <w:rPr>
          <w:color w:val="000000" w:themeColor="text1"/>
        </w:rPr>
        <w:t>26.10</w:t>
      </w:r>
      <w:r w:rsidRPr="009F1E05">
        <w:rPr>
          <w:color w:val="000000" w:themeColor="text1"/>
        </w:rPr>
        <w:fldChar w:fldCharType="end"/>
      </w:r>
      <w:r w:rsidRPr="009F1E05">
        <w:rPr>
          <w:color w:val="000000" w:themeColor="text1"/>
        </w:rPr>
        <w:t xml:space="preserve"> nebo </w:t>
      </w:r>
      <w:r w:rsidRPr="009F1E05">
        <w:rPr>
          <w:color w:val="000000" w:themeColor="text1"/>
        </w:rPr>
        <w:fldChar w:fldCharType="begin"/>
      </w:r>
      <w:r w:rsidRPr="009F1E05">
        <w:rPr>
          <w:color w:val="000000" w:themeColor="text1"/>
        </w:rPr>
        <w:instrText xml:space="preserve"> REF _Ref177241052 \r \h  \* MERGEFORMAT </w:instrText>
      </w:r>
      <w:r w:rsidRPr="009F1E05">
        <w:rPr>
          <w:color w:val="000000" w:themeColor="text1"/>
        </w:rPr>
      </w:r>
      <w:r w:rsidRPr="009F1E05">
        <w:rPr>
          <w:color w:val="000000" w:themeColor="text1"/>
        </w:rPr>
        <w:fldChar w:fldCharType="separate"/>
      </w:r>
      <w:r w:rsidR="0046236C">
        <w:rPr>
          <w:color w:val="000000" w:themeColor="text1"/>
        </w:rPr>
        <w:t>27.5</w:t>
      </w:r>
      <w:r w:rsidRPr="009F1E05">
        <w:rPr>
          <w:color w:val="000000" w:themeColor="text1"/>
        </w:rPr>
        <w:fldChar w:fldCharType="end"/>
      </w:r>
      <w:r w:rsidRPr="009F1E05">
        <w:rPr>
          <w:color w:val="000000" w:themeColor="text1"/>
        </w:rPr>
        <w:t xml:space="preserve"> Smlouvy.</w:t>
      </w:r>
    </w:p>
    <w:p w14:paraId="754B5F13" w14:textId="77777777" w:rsidR="00B47BB2" w:rsidRPr="00B47BB2" w:rsidRDefault="00B47BB2" w:rsidP="00B47BB2">
      <w:pPr>
        <w:ind w:left="567"/>
        <w:jc w:val="both"/>
        <w:rPr>
          <w:szCs w:val="22"/>
        </w:rPr>
      </w:pPr>
    </w:p>
    <w:p w14:paraId="6FA83DFD" w14:textId="446188AA" w:rsidR="00B47BB2" w:rsidRDefault="00B47BB2" w:rsidP="00B47BB2">
      <w:pPr>
        <w:pStyle w:val="2sltext"/>
      </w:pPr>
      <w:r>
        <w:t xml:space="preserve">Související plnění dle odst. </w:t>
      </w:r>
      <w:r>
        <w:fldChar w:fldCharType="begin"/>
      </w:r>
      <w:r>
        <w:instrText xml:space="preserve"> REF _Ref177232591 \r \h </w:instrText>
      </w:r>
      <w:r>
        <w:fldChar w:fldCharType="separate"/>
      </w:r>
      <w:r w:rsidR="0046236C">
        <w:t>14.1</w:t>
      </w:r>
      <w:r>
        <w:fldChar w:fldCharType="end"/>
      </w:r>
      <w:r>
        <w:t xml:space="preserve"> až </w:t>
      </w:r>
      <w:r>
        <w:fldChar w:fldCharType="begin"/>
      </w:r>
      <w:r>
        <w:instrText xml:space="preserve"> REF _Ref177116645 \r \h </w:instrText>
      </w:r>
      <w:r>
        <w:fldChar w:fldCharType="separate"/>
      </w:r>
      <w:r w:rsidR="0046236C">
        <w:t>14.7</w:t>
      </w:r>
      <w:r>
        <w:fldChar w:fldCharType="end"/>
      </w:r>
      <w:r>
        <w:t xml:space="preserve"> Smlouvy je Dodavatel povinen poskytovat a provádět</w:t>
      </w:r>
      <w:r w:rsidR="00015C6A">
        <w:t xml:space="preserve"> </w:t>
      </w:r>
      <w:r w:rsidR="00B13471">
        <w:t xml:space="preserve">v </w:t>
      </w:r>
      <w:r w:rsidR="00015C6A">
        <w:t>dobách a termínech</w:t>
      </w:r>
      <w:r>
        <w:t xml:space="preserve"> dle odst. </w:t>
      </w:r>
      <w:r>
        <w:fldChar w:fldCharType="begin"/>
      </w:r>
      <w:r>
        <w:instrText xml:space="preserve"> REF _Ref177245670 \r \h </w:instrText>
      </w:r>
      <w:r>
        <w:fldChar w:fldCharType="separate"/>
      </w:r>
      <w:r w:rsidR="0046236C">
        <w:t>28</w:t>
      </w:r>
      <w:r>
        <w:fldChar w:fldCharType="end"/>
      </w:r>
      <w:r>
        <w:t xml:space="preserve"> a </w:t>
      </w:r>
      <w:r>
        <w:fldChar w:fldCharType="begin"/>
      </w:r>
      <w:r>
        <w:instrText xml:space="preserve"> REF _Ref177245691 \r \h </w:instrText>
      </w:r>
      <w:r>
        <w:fldChar w:fldCharType="separate"/>
      </w:r>
      <w:r w:rsidR="0046236C">
        <w:t>29</w:t>
      </w:r>
      <w:r>
        <w:fldChar w:fldCharType="end"/>
      </w:r>
      <w:r>
        <w:t xml:space="preserve"> Smlouvy.</w:t>
      </w:r>
    </w:p>
    <w:p w14:paraId="0B8D645F" w14:textId="77777777" w:rsidR="00B13471" w:rsidRDefault="00B13471" w:rsidP="00B13471">
      <w:pPr>
        <w:pStyle w:val="Odstavecseseznamem"/>
      </w:pPr>
    </w:p>
    <w:p w14:paraId="401F4B02" w14:textId="4EF8BBDB" w:rsidR="00B13471" w:rsidRDefault="00B13471" w:rsidP="00B47BB2">
      <w:pPr>
        <w:pStyle w:val="2sltext"/>
      </w:pPr>
      <w:r>
        <w:t xml:space="preserve">Související plnění dle odst. </w:t>
      </w:r>
      <w:r>
        <w:fldChar w:fldCharType="begin"/>
      </w:r>
      <w:r>
        <w:instrText xml:space="preserve"> REF _Ref177461873 \r \h </w:instrText>
      </w:r>
      <w:r>
        <w:fldChar w:fldCharType="separate"/>
      </w:r>
      <w:r w:rsidR="0046236C">
        <w:t>14.8</w:t>
      </w:r>
      <w:r>
        <w:fldChar w:fldCharType="end"/>
      </w:r>
      <w:r>
        <w:t xml:space="preserve"> Smlouvy je Dodavatel povinen provádět v dobách a termínech stanovených v čl. </w:t>
      </w:r>
      <w:r>
        <w:fldChar w:fldCharType="begin"/>
      </w:r>
      <w:r>
        <w:instrText xml:space="preserve"> REF _Ref177464896 \r \h </w:instrText>
      </w:r>
      <w:r>
        <w:fldChar w:fldCharType="separate"/>
      </w:r>
      <w:r w:rsidR="0046236C">
        <w:t>VI</w:t>
      </w:r>
      <w:r>
        <w:fldChar w:fldCharType="end"/>
      </w:r>
      <w:r>
        <w:t> Smlouvy a v jednotlivých Prováděcích smlouvách.</w:t>
      </w:r>
    </w:p>
    <w:p w14:paraId="700F23DE" w14:textId="77777777" w:rsidR="00C960C3" w:rsidRPr="00B47BB2" w:rsidRDefault="00C960C3" w:rsidP="00B47BB2">
      <w:pPr>
        <w:ind w:left="567"/>
        <w:jc w:val="both"/>
        <w:rPr>
          <w:szCs w:val="22"/>
        </w:rPr>
      </w:pPr>
    </w:p>
    <w:p w14:paraId="0FDFEAFF" w14:textId="4F537C88" w:rsidR="00C960C3" w:rsidRPr="004C5DC8" w:rsidRDefault="00C960C3" w:rsidP="00C960C3">
      <w:pPr>
        <w:numPr>
          <w:ilvl w:val="0"/>
          <w:numId w:val="1"/>
        </w:numPr>
        <w:jc w:val="both"/>
        <w:rPr>
          <w:szCs w:val="22"/>
        </w:rPr>
      </w:pPr>
      <w:r>
        <w:rPr>
          <w:szCs w:val="22"/>
        </w:rPr>
        <w:t>Celý Předmět plnění</w:t>
      </w:r>
      <w:r w:rsidRPr="004C5DC8">
        <w:rPr>
          <w:szCs w:val="22"/>
        </w:rPr>
        <w:t xml:space="preserve"> je proveden, </w:t>
      </w:r>
      <w:r>
        <w:rPr>
          <w:szCs w:val="22"/>
        </w:rPr>
        <w:t xml:space="preserve">tzn. dodán a odevzdán Objednateli, </w:t>
      </w:r>
      <w:r w:rsidRPr="004C5DC8">
        <w:rPr>
          <w:szCs w:val="22"/>
        </w:rPr>
        <w:t xml:space="preserve">okamžikem podpisu </w:t>
      </w:r>
      <w:r w:rsidRPr="00C960C3">
        <w:rPr>
          <w:szCs w:val="22"/>
        </w:rPr>
        <w:t>Protokol</w:t>
      </w:r>
      <w:r>
        <w:rPr>
          <w:szCs w:val="22"/>
        </w:rPr>
        <w:t xml:space="preserve">u </w:t>
      </w:r>
      <w:r w:rsidRPr="00C960C3">
        <w:rPr>
          <w:szCs w:val="22"/>
        </w:rPr>
        <w:t>o dodání a odevzdání Předmětu plnění</w:t>
      </w:r>
      <w:r w:rsidRPr="004C5DC8">
        <w:rPr>
          <w:szCs w:val="22"/>
        </w:rPr>
        <w:t xml:space="preserve"> oběma Smluvními stranami</w:t>
      </w:r>
      <w:r w:rsidR="00B47BB2">
        <w:rPr>
          <w:szCs w:val="22"/>
        </w:rPr>
        <w:t>.</w:t>
      </w:r>
      <w:r w:rsidR="00343C98">
        <w:rPr>
          <w:szCs w:val="22"/>
        </w:rPr>
        <w:t xml:space="preserve"> </w:t>
      </w:r>
      <w:r w:rsidR="00B47BB2">
        <w:rPr>
          <w:szCs w:val="22"/>
        </w:rPr>
        <w:t>T</w:t>
      </w:r>
      <w:r w:rsidR="00343C98">
        <w:rPr>
          <w:szCs w:val="22"/>
        </w:rPr>
        <w:t xml:space="preserve">ímto není dotčeno </w:t>
      </w:r>
      <w:r w:rsidR="00B47BB2">
        <w:rPr>
          <w:szCs w:val="22"/>
        </w:rPr>
        <w:t>provádění</w:t>
      </w:r>
      <w:r w:rsidR="00343C98">
        <w:rPr>
          <w:szCs w:val="22"/>
        </w:rPr>
        <w:t xml:space="preserve"> dalších </w:t>
      </w:r>
      <w:r w:rsidR="00AD2E26">
        <w:rPr>
          <w:szCs w:val="22"/>
        </w:rPr>
        <w:t>S</w:t>
      </w:r>
      <w:r w:rsidR="00343C98">
        <w:rPr>
          <w:szCs w:val="22"/>
        </w:rPr>
        <w:t xml:space="preserve">ouvisejících plnění </w:t>
      </w:r>
      <w:r w:rsidR="00015C6A">
        <w:t xml:space="preserve">dle odst. </w:t>
      </w:r>
      <w:r w:rsidR="00015C6A">
        <w:fldChar w:fldCharType="begin"/>
      </w:r>
      <w:r w:rsidR="00015C6A">
        <w:instrText xml:space="preserve"> REF _Ref177232591 \r \h </w:instrText>
      </w:r>
      <w:r w:rsidR="00015C6A">
        <w:fldChar w:fldCharType="separate"/>
      </w:r>
      <w:r w:rsidR="0046236C">
        <w:t>14.1</w:t>
      </w:r>
      <w:r w:rsidR="00015C6A">
        <w:fldChar w:fldCharType="end"/>
      </w:r>
      <w:r w:rsidR="00015C6A">
        <w:t xml:space="preserve"> až</w:t>
      </w:r>
      <w:r w:rsidR="00B13471">
        <w:t xml:space="preserve"> </w:t>
      </w:r>
      <w:r w:rsidR="00B13471">
        <w:fldChar w:fldCharType="begin"/>
      </w:r>
      <w:r w:rsidR="00B13471">
        <w:instrText xml:space="preserve"> REF _Ref177461873 \r \h </w:instrText>
      </w:r>
      <w:r w:rsidR="00B13471">
        <w:fldChar w:fldCharType="separate"/>
      </w:r>
      <w:r w:rsidR="0046236C">
        <w:t>14.8</w:t>
      </w:r>
      <w:r w:rsidR="00B13471">
        <w:fldChar w:fldCharType="end"/>
      </w:r>
      <w:r w:rsidR="00015C6A">
        <w:t xml:space="preserve"> Smlouvy.</w:t>
      </w:r>
    </w:p>
    <w:p w14:paraId="1C46E91E" w14:textId="77777777" w:rsidR="00C960C3" w:rsidRPr="00A65281" w:rsidRDefault="00C960C3" w:rsidP="00C960C3">
      <w:pPr>
        <w:ind w:left="567"/>
        <w:jc w:val="both"/>
        <w:rPr>
          <w:szCs w:val="22"/>
        </w:rPr>
      </w:pPr>
    </w:p>
    <w:p w14:paraId="07D9DCC9" w14:textId="43AE67EE" w:rsidR="00015C6A" w:rsidRPr="005E56DE" w:rsidRDefault="00C960C3" w:rsidP="005E56DE">
      <w:pPr>
        <w:numPr>
          <w:ilvl w:val="0"/>
          <w:numId w:val="1"/>
        </w:numPr>
        <w:jc w:val="both"/>
        <w:rPr>
          <w:szCs w:val="22"/>
        </w:rPr>
      </w:pPr>
      <w:r w:rsidRPr="00707F6C">
        <w:rPr>
          <w:szCs w:val="22"/>
        </w:rPr>
        <w:t xml:space="preserve">Zjistí-li </w:t>
      </w:r>
      <w:r>
        <w:rPr>
          <w:szCs w:val="22"/>
        </w:rPr>
        <w:t>Dodavatel</w:t>
      </w:r>
      <w:r w:rsidRPr="00707F6C">
        <w:rPr>
          <w:szCs w:val="22"/>
        </w:rPr>
        <w:t xml:space="preserve"> v průběhu </w:t>
      </w:r>
      <w:r>
        <w:rPr>
          <w:szCs w:val="22"/>
        </w:rPr>
        <w:t>plnění této Smlouvy</w:t>
      </w:r>
      <w:r w:rsidRPr="00707F6C">
        <w:rPr>
          <w:szCs w:val="22"/>
        </w:rPr>
        <w:t xml:space="preserve">, že nelze dodržet termíny </w:t>
      </w:r>
      <w:r>
        <w:rPr>
          <w:szCs w:val="22"/>
        </w:rPr>
        <w:t xml:space="preserve">dle této </w:t>
      </w:r>
      <w:r w:rsidRPr="00707F6C">
        <w:rPr>
          <w:szCs w:val="22"/>
        </w:rPr>
        <w:t xml:space="preserve">Smlouvy, je povinen na to Objednatele </w:t>
      </w:r>
      <w:r>
        <w:rPr>
          <w:szCs w:val="22"/>
        </w:rPr>
        <w:t xml:space="preserve">bez zbytečného odkladu vždy </w:t>
      </w:r>
      <w:r w:rsidRPr="00707F6C">
        <w:rPr>
          <w:szCs w:val="22"/>
        </w:rPr>
        <w:t xml:space="preserve">upozornit. Tím nejsou dotčeny další povinnosti </w:t>
      </w:r>
      <w:r>
        <w:rPr>
          <w:szCs w:val="22"/>
        </w:rPr>
        <w:t>Dodavatele</w:t>
      </w:r>
      <w:r w:rsidRPr="00707F6C">
        <w:rPr>
          <w:szCs w:val="22"/>
        </w:rPr>
        <w:t>, zejména povinnost zaplatit smluvní pokutu za prodlení s</w:t>
      </w:r>
      <w:r w:rsidR="00B47BB2">
        <w:rPr>
          <w:szCs w:val="22"/>
        </w:rPr>
        <w:t xml:space="preserve"> prováděním </w:t>
      </w:r>
      <w:r>
        <w:rPr>
          <w:szCs w:val="22"/>
        </w:rPr>
        <w:t>plnění této Smlouvy.</w:t>
      </w:r>
      <w:bookmarkStart w:id="446" w:name="_Ref380600013"/>
      <w:bookmarkStart w:id="447" w:name="_Ref380654090"/>
      <w:bookmarkStart w:id="448" w:name="_Toc380671106"/>
      <w:bookmarkStart w:id="449" w:name="_Toc383117518"/>
      <w:bookmarkEnd w:id="428"/>
    </w:p>
    <w:p w14:paraId="4BF7CEE7" w14:textId="78DB7F7B" w:rsidR="00015C6A" w:rsidRPr="007B3F7D" w:rsidRDefault="00015C6A" w:rsidP="00015C6A">
      <w:pPr>
        <w:pStyle w:val="Nadpis1"/>
      </w:pPr>
      <w:bookmarkStart w:id="450" w:name="_Ref177356960"/>
      <w:bookmarkStart w:id="451" w:name="_Toc177717651"/>
      <w:bookmarkStart w:id="452" w:name="_Toc185618495"/>
      <w:r w:rsidRPr="007B3F7D">
        <w:t>AKCEPTAČNÍ ŘÍZENÍ</w:t>
      </w:r>
      <w:bookmarkEnd w:id="450"/>
      <w:bookmarkEnd w:id="451"/>
      <w:bookmarkEnd w:id="452"/>
    </w:p>
    <w:p w14:paraId="50642064" w14:textId="0BE233CC" w:rsidR="005E56DE" w:rsidRDefault="005E56DE" w:rsidP="005E56DE">
      <w:pPr>
        <w:pStyle w:val="2sltext"/>
      </w:pPr>
      <w:r w:rsidRPr="009B6046">
        <w:t xml:space="preserve">Výsledky plnění </w:t>
      </w:r>
      <w:r>
        <w:t>provedeného</w:t>
      </w:r>
      <w:r w:rsidRPr="009B6046">
        <w:t xml:space="preserve"> </w:t>
      </w:r>
      <w:r>
        <w:t>Dodavatelem</w:t>
      </w:r>
      <w:r w:rsidRPr="009B6046">
        <w:t xml:space="preserve"> dle této Smlouvy, které představují samostatný předmět způsobilý přejímky</w:t>
      </w:r>
      <w:r>
        <w:t xml:space="preserve">, </w:t>
      </w:r>
      <w:r w:rsidRPr="009B6046">
        <w:t>budou Objednatelem akceptovány na základě akceptačního řízení</w:t>
      </w:r>
      <w:r>
        <w:t xml:space="preserve">, </w:t>
      </w:r>
      <w:r w:rsidRPr="00D92536">
        <w:t xml:space="preserve">zejména výsledky plnění </w:t>
      </w:r>
      <w:r>
        <w:t>provedeného Dodavatelem</w:t>
      </w:r>
      <w:r w:rsidRPr="00D92536">
        <w:t xml:space="preserve"> v rámci příslušných etap dle čl. </w:t>
      </w:r>
      <w:r w:rsidRPr="00D92536">
        <w:fldChar w:fldCharType="begin"/>
      </w:r>
      <w:r w:rsidRPr="00D92536">
        <w:instrText xml:space="preserve"> REF _Ref114586132 \r \h  \* MERGEFORMAT </w:instrText>
      </w:r>
      <w:r w:rsidRPr="00D92536">
        <w:fldChar w:fldCharType="separate"/>
      </w:r>
      <w:r w:rsidR="0046236C">
        <w:t>V</w:t>
      </w:r>
      <w:r w:rsidRPr="00D92536">
        <w:fldChar w:fldCharType="end"/>
      </w:r>
      <w:r w:rsidRPr="00D92536">
        <w:t xml:space="preserve"> Smlouvy, není-li v čl. </w:t>
      </w:r>
      <w:r w:rsidRPr="00D92536">
        <w:fldChar w:fldCharType="begin"/>
      </w:r>
      <w:r w:rsidRPr="00D92536">
        <w:instrText xml:space="preserve"> REF _Ref114586132 \r \h  \* MERGEFORMAT </w:instrText>
      </w:r>
      <w:r w:rsidRPr="00D92536">
        <w:fldChar w:fldCharType="separate"/>
      </w:r>
      <w:r w:rsidR="0046236C">
        <w:t>V</w:t>
      </w:r>
      <w:r w:rsidRPr="00D92536">
        <w:fldChar w:fldCharType="end"/>
      </w:r>
      <w:r w:rsidRPr="00D92536">
        <w:t xml:space="preserve"> Smlouvy </w:t>
      </w:r>
      <w:r>
        <w:t xml:space="preserve">v rámci příslušné etapy </w:t>
      </w:r>
      <w:r w:rsidRPr="00D92536">
        <w:t>stanoveno výslovně jinak</w:t>
      </w:r>
      <w:r w:rsidR="007762F6">
        <w:t>,</w:t>
      </w:r>
      <w:r w:rsidR="00B563D5">
        <w:t xml:space="preserve"> </w:t>
      </w:r>
      <w:r w:rsidR="007762F6">
        <w:t xml:space="preserve">nikoliv </w:t>
      </w:r>
      <w:r w:rsidR="00B563D5">
        <w:t xml:space="preserve">však </w:t>
      </w:r>
      <w:r w:rsidR="007762F6">
        <w:t xml:space="preserve">výsledky Dodavatelem provedeného </w:t>
      </w:r>
      <w:r w:rsidR="00AD2E26">
        <w:t>S</w:t>
      </w:r>
      <w:r w:rsidR="007762F6">
        <w:t xml:space="preserve">ouvisejícího plnění dle odst. </w:t>
      </w:r>
      <w:r w:rsidR="007762F6">
        <w:fldChar w:fldCharType="begin"/>
      </w:r>
      <w:r w:rsidR="007762F6">
        <w:instrText xml:space="preserve"> REF _Ref177465993 \r \h </w:instrText>
      </w:r>
      <w:r w:rsidR="007762F6">
        <w:fldChar w:fldCharType="separate"/>
      </w:r>
      <w:r w:rsidR="0046236C">
        <w:t>14</w:t>
      </w:r>
      <w:r w:rsidR="007762F6">
        <w:fldChar w:fldCharType="end"/>
      </w:r>
      <w:r w:rsidR="007762F6">
        <w:t xml:space="preserve"> Smlouvy.</w:t>
      </w:r>
    </w:p>
    <w:p w14:paraId="2C3B8A8D" w14:textId="77777777" w:rsidR="005E56DE" w:rsidRPr="009B6046" w:rsidRDefault="005E56DE" w:rsidP="005E56DE">
      <w:pPr>
        <w:pStyle w:val="2sltext"/>
        <w:numPr>
          <w:ilvl w:val="0"/>
          <w:numId w:val="0"/>
        </w:numPr>
        <w:ind w:left="567"/>
      </w:pPr>
    </w:p>
    <w:p w14:paraId="033EFE1F" w14:textId="2E5C2B17" w:rsidR="005E56DE" w:rsidRDefault="005E56DE" w:rsidP="005E56DE">
      <w:pPr>
        <w:pStyle w:val="2sltext"/>
      </w:pPr>
      <w:bookmarkStart w:id="453" w:name="_Ref243470395"/>
      <w:r w:rsidRPr="009B6046">
        <w:lastRenderedPageBreak/>
        <w:t xml:space="preserve">Akceptační řízení zahrnuje ověření, zda plnění </w:t>
      </w:r>
      <w:r>
        <w:t>provedené</w:t>
      </w:r>
      <w:r w:rsidRPr="009B6046">
        <w:t xml:space="preserve"> </w:t>
      </w:r>
      <w:r>
        <w:t>Dodavatelem</w:t>
      </w:r>
      <w:r w:rsidRPr="009B6046">
        <w:t xml:space="preserve"> dle této Smlouvy vedlo k výsledku, ke kterému se Smluvní strany zavázaly touto Smlouvou, a to porovnáním skutečných vlastností jednotlivých výsledků plnění </w:t>
      </w:r>
      <w:r>
        <w:t>provedených Dodavatelem</w:t>
      </w:r>
      <w:r w:rsidRPr="009B6046">
        <w:t xml:space="preserve"> dle této Smlouvy s jejich specifikací a požadavky uvedenými v této Smlouvě nebo stanovenými na základě této Smlouvy</w:t>
      </w:r>
      <w:bookmarkEnd w:id="453"/>
      <w:r w:rsidRPr="009B6046">
        <w:t>, přičemž specifikací se rozumí rovněž akceptační kritéria, byla-li v souladu s touto Smlouvou stanovena.</w:t>
      </w:r>
    </w:p>
    <w:p w14:paraId="22A795E6" w14:textId="77777777" w:rsidR="005E56DE" w:rsidRPr="009B6046" w:rsidRDefault="005E56DE" w:rsidP="005E56DE">
      <w:pPr>
        <w:pStyle w:val="2sltext"/>
        <w:numPr>
          <w:ilvl w:val="0"/>
          <w:numId w:val="0"/>
        </w:numPr>
        <w:ind w:left="567"/>
      </w:pPr>
    </w:p>
    <w:p w14:paraId="122E5999" w14:textId="45432863" w:rsidR="005E56DE" w:rsidRDefault="005E56DE" w:rsidP="005E56DE">
      <w:pPr>
        <w:pStyle w:val="2sltext"/>
      </w:pPr>
      <w:r w:rsidRPr="009B6046">
        <w:t>Objednatel vyhotoví o provedení každého akceptačního řízení protokol (dále</w:t>
      </w:r>
      <w:r>
        <w:t xml:space="preserve"> </w:t>
      </w:r>
      <w:r w:rsidRPr="009B6046">
        <w:t>jen „</w:t>
      </w:r>
      <w:r>
        <w:rPr>
          <w:b/>
          <w:bCs/>
          <w:i/>
          <w:iCs/>
        </w:rPr>
        <w:t>Protokol o </w:t>
      </w:r>
      <w:r w:rsidRPr="00565662">
        <w:rPr>
          <w:b/>
          <w:bCs/>
          <w:i/>
          <w:iCs/>
        </w:rPr>
        <w:t>akceptačním řízení</w:t>
      </w:r>
      <w:r w:rsidRPr="009B6046">
        <w:t>“)</w:t>
      </w:r>
      <w:r>
        <w:t xml:space="preserve">, </w:t>
      </w:r>
      <w:r w:rsidRPr="00247A2D">
        <w:t xml:space="preserve">jehož návrh je </w:t>
      </w:r>
      <w:r>
        <w:t>Dodavatel</w:t>
      </w:r>
      <w:r w:rsidRPr="00247A2D">
        <w:t xml:space="preserve"> povinen Objednateli předložit spolu s</w:t>
      </w:r>
      <w:r>
        <w:t> </w:t>
      </w:r>
      <w:r w:rsidRPr="00247A2D">
        <w:t xml:space="preserve">předložením výsledku plnění </w:t>
      </w:r>
      <w:r>
        <w:t>Dodavatele</w:t>
      </w:r>
      <w:r w:rsidRPr="00247A2D">
        <w:t xml:space="preserve"> k akceptaci.</w:t>
      </w:r>
    </w:p>
    <w:p w14:paraId="1730002D" w14:textId="77777777" w:rsidR="005E56DE" w:rsidRPr="009B6046" w:rsidRDefault="005E56DE" w:rsidP="005E56DE">
      <w:pPr>
        <w:pStyle w:val="2sltext"/>
        <w:numPr>
          <w:ilvl w:val="0"/>
          <w:numId w:val="0"/>
        </w:numPr>
        <w:ind w:left="567"/>
      </w:pPr>
    </w:p>
    <w:p w14:paraId="27837DAA" w14:textId="77777777" w:rsidR="005E56DE" w:rsidRPr="001B5989" w:rsidRDefault="005E56DE" w:rsidP="005E56DE">
      <w:pPr>
        <w:pStyle w:val="2sltext"/>
      </w:pPr>
      <w:bookmarkStart w:id="454" w:name="_Ref56759304"/>
      <w:r>
        <w:t>A</w:t>
      </w:r>
      <w:r w:rsidRPr="009B6046">
        <w:t>kceptační řízení</w:t>
      </w:r>
      <w:r>
        <w:t xml:space="preserve"> probíhá</w:t>
      </w:r>
      <w:r w:rsidRPr="009B6046">
        <w:t xml:space="preserve"> následovně:</w:t>
      </w:r>
      <w:bookmarkEnd w:id="454"/>
    </w:p>
    <w:p w14:paraId="7A78A8E3" w14:textId="7B5AB499" w:rsidR="005E56DE" w:rsidRPr="00667EAC" w:rsidRDefault="005E56DE" w:rsidP="005E56DE">
      <w:pPr>
        <w:pStyle w:val="2sltext"/>
        <w:numPr>
          <w:ilvl w:val="1"/>
          <w:numId w:val="1"/>
        </w:numPr>
      </w:pPr>
      <w:bookmarkStart w:id="455" w:name="_Ref66040742"/>
      <w:bookmarkStart w:id="456" w:name="_Hlk56752179"/>
      <w:r>
        <w:t>Dodavatel</w:t>
      </w:r>
      <w:r w:rsidRPr="009F300B">
        <w:t xml:space="preserve"> </w:t>
      </w:r>
      <w:r w:rsidRPr="00673D84">
        <w:t xml:space="preserve">písemně informuje </w:t>
      </w:r>
      <w:r w:rsidRPr="00667EAC">
        <w:t xml:space="preserve">Objednatele o termínu předložení výsledku plnění </w:t>
      </w:r>
      <w:r>
        <w:t>Dodavatele</w:t>
      </w:r>
      <w:r w:rsidRPr="00667EAC">
        <w:t xml:space="preserve"> k akceptaci Objednateli nejpozději 5 dnů před předložením výsledku plnění </w:t>
      </w:r>
      <w:r>
        <w:t>Dodavatele</w:t>
      </w:r>
      <w:r w:rsidRPr="00667EAC">
        <w:t xml:space="preserve"> k akceptaci.</w:t>
      </w:r>
      <w:bookmarkEnd w:id="455"/>
    </w:p>
    <w:p w14:paraId="01F40D45" w14:textId="386BF9DA" w:rsidR="005E56DE" w:rsidRPr="00667EAC" w:rsidRDefault="005E56DE" w:rsidP="005E56DE">
      <w:pPr>
        <w:pStyle w:val="2sltext"/>
        <w:numPr>
          <w:ilvl w:val="1"/>
          <w:numId w:val="1"/>
        </w:numPr>
      </w:pPr>
      <w:r>
        <w:t>Dodavatel</w:t>
      </w:r>
      <w:r w:rsidRPr="00667EAC">
        <w:t xml:space="preserve"> předloží Objednateli k akceptaci výsledek plnění </w:t>
      </w:r>
      <w:r>
        <w:t>Dodavatel</w:t>
      </w:r>
      <w:r w:rsidRPr="00667EAC">
        <w:t>e, který je předmětem akceptačního řízen</w:t>
      </w:r>
      <w:bookmarkStart w:id="457" w:name="_Ref243531295"/>
      <w:r w:rsidRPr="00667EAC">
        <w:t xml:space="preserve">í, a to tak, aby </w:t>
      </w:r>
      <w:r w:rsidR="0001333A">
        <w:t xml:space="preserve">daný </w:t>
      </w:r>
      <w:r w:rsidR="0001333A" w:rsidRPr="009F300B">
        <w:t xml:space="preserve">výsledek plnění </w:t>
      </w:r>
      <w:r w:rsidR="0001333A">
        <w:t>Dodavatele byl Dodavatelem předán</w:t>
      </w:r>
      <w:r w:rsidR="0001333A" w:rsidRPr="00667EAC">
        <w:t xml:space="preserve"> </w:t>
      </w:r>
      <w:r w:rsidRPr="00667EAC">
        <w:t xml:space="preserve">v termínu stanoveném </w:t>
      </w:r>
      <w:r w:rsidR="009F57F9">
        <w:t xml:space="preserve">dle této Smlouvy pro provedení daného </w:t>
      </w:r>
      <w:r w:rsidR="009F57F9" w:rsidRPr="009B6046">
        <w:t>plnění</w:t>
      </w:r>
      <w:r w:rsidR="009F57F9">
        <w:t xml:space="preserve"> </w:t>
      </w:r>
      <w:r w:rsidR="009F57F9" w:rsidRPr="009B6046">
        <w:t>dle této Smlouvy</w:t>
      </w:r>
      <w:r w:rsidR="009F57F9">
        <w:t>.</w:t>
      </w:r>
    </w:p>
    <w:p w14:paraId="0AADCCD6" w14:textId="29FEFA18" w:rsidR="005E56DE" w:rsidRPr="001B5989" w:rsidRDefault="005E56DE" w:rsidP="005E56DE">
      <w:pPr>
        <w:pStyle w:val="2sltext"/>
        <w:numPr>
          <w:ilvl w:val="1"/>
          <w:numId w:val="1"/>
        </w:numPr>
      </w:pPr>
      <w:bookmarkStart w:id="458" w:name="_Ref56753866"/>
      <w:bookmarkStart w:id="459" w:name="_Ref66292518"/>
      <w:bookmarkStart w:id="460" w:name="_Ref243531376"/>
      <w:bookmarkStart w:id="461" w:name="_Ref508643867"/>
      <w:bookmarkEnd w:id="457"/>
      <w:r w:rsidRPr="00667EAC">
        <w:t xml:space="preserve">Objednatel se zavazuje oznámit veškeré jím zjištěné vady a své výhrady nebo připomínky k výsledku plnění </w:t>
      </w:r>
      <w:r>
        <w:t>Dodavatel</w:t>
      </w:r>
      <w:r w:rsidRPr="00667EAC">
        <w:t>e předloženému k akceptaci do 1</w:t>
      </w:r>
      <w:r w:rsidR="00D019E3">
        <w:t>0</w:t>
      </w:r>
      <w:r w:rsidRPr="00667EAC">
        <w:t xml:space="preserve"> dnů od jeho předložení Objednateli</w:t>
      </w:r>
      <w:bookmarkEnd w:id="458"/>
      <w:r w:rsidRPr="00667EAC">
        <w:t xml:space="preserve">, nebo do </w:t>
      </w:r>
      <w:r w:rsidR="00D019E3">
        <w:t>15</w:t>
      </w:r>
      <w:r w:rsidRPr="00667EAC">
        <w:t xml:space="preserve"> dnů po předložení Objednateli, pokud byla porušena povinnost </w:t>
      </w:r>
      <w:r>
        <w:t>Dodavatel</w:t>
      </w:r>
      <w:r w:rsidRPr="00667EAC">
        <w:t xml:space="preserve">e dle odst. </w:t>
      </w:r>
      <w:r w:rsidRPr="00667EAC">
        <w:fldChar w:fldCharType="begin"/>
      </w:r>
      <w:r w:rsidRPr="00667EAC">
        <w:instrText xml:space="preserve"> REF _Ref66040742 \r \h  \* MERGEFORMAT </w:instrText>
      </w:r>
      <w:r w:rsidRPr="00667EAC">
        <w:fldChar w:fldCharType="separate"/>
      </w:r>
      <w:ins w:id="462" w:author="Word Document Comparison" w:date="2024-12-20T20:22:00Z" w16du:dateUtc="2024-12-20T19:22:00Z">
        <w:r w:rsidR="003560CA">
          <w:t>97</w:t>
        </w:r>
      </w:ins>
      <w:del w:id="463" w:author="Word Document Comparison" w:date="2024-12-20T20:22:00Z" w16du:dateUtc="2024-12-20T19:22:00Z">
        <w:r w:rsidR="0046236C">
          <w:delText>86</w:delText>
        </w:r>
      </w:del>
      <w:r w:rsidR="0046236C">
        <w:t>.1</w:t>
      </w:r>
      <w:r w:rsidRPr="00667EAC">
        <w:fldChar w:fldCharType="end"/>
      </w:r>
      <w:r w:rsidRPr="00667EAC">
        <w:t xml:space="preserve"> Smlouvy. Pokud Objednatel nesplní svou povinnost dle tohoto odstavce této Smlouvy ve stanovené lhůtě, je v prodlení.</w:t>
      </w:r>
      <w:r>
        <w:t xml:space="preserve"> </w:t>
      </w:r>
      <w:r w:rsidRPr="005E56DE">
        <w:t>Dodavatel</w:t>
      </w:r>
      <w:r w:rsidRPr="00673D84">
        <w:t xml:space="preserve"> není v prodlení s plněním termínů dle této Smlouvy po dobu, ve které je Objednatel</w:t>
      </w:r>
      <w:r w:rsidRPr="00361889">
        <w:t xml:space="preserve"> v prodlení s plněním svých povinností dle tohoto odstavce </w:t>
      </w:r>
      <w:r>
        <w:t xml:space="preserve">této </w:t>
      </w:r>
      <w:r w:rsidRPr="00361889">
        <w:t xml:space="preserve">Smlouvy. Termíny dle </w:t>
      </w:r>
      <w:r>
        <w:t>této Smlouvy</w:t>
      </w:r>
      <w:r w:rsidRPr="00361889">
        <w:t xml:space="preserve"> se o tuto dobu prodlení Objednatele prodlužují.</w:t>
      </w:r>
      <w:bookmarkEnd w:id="459"/>
    </w:p>
    <w:bookmarkEnd w:id="460"/>
    <w:bookmarkEnd w:id="461"/>
    <w:p w14:paraId="4897ED22" w14:textId="4624B969" w:rsidR="005E56DE" w:rsidRPr="001B5989" w:rsidRDefault="005E56DE" w:rsidP="005E56DE">
      <w:pPr>
        <w:pStyle w:val="2sltext"/>
        <w:numPr>
          <w:ilvl w:val="1"/>
          <w:numId w:val="1"/>
        </w:numPr>
      </w:pPr>
      <w:r w:rsidRPr="009F300B">
        <w:t xml:space="preserve">V případě, že výsledek plnění </w:t>
      </w:r>
      <w:r>
        <w:t>Dodavatele</w:t>
      </w:r>
      <w:r w:rsidRPr="009F300B">
        <w:t xml:space="preserve"> neobsahuje dle Objednatele žádnou vadu a</w:t>
      </w:r>
      <w:r>
        <w:t> </w:t>
      </w:r>
      <w:r w:rsidRPr="009F300B">
        <w:t xml:space="preserve">Objednatel nemá k výsledku plnění </w:t>
      </w:r>
      <w:r>
        <w:t>Dodavatele</w:t>
      </w:r>
      <w:r w:rsidRPr="009F300B">
        <w:t xml:space="preserve"> žádné výhrady ani připomínky, je výsledkem akceptačního řízení „Akceptováno bez výhrad“. Smluvní strany považují v takovém případě </w:t>
      </w:r>
      <w:r w:rsidR="0001333A">
        <w:t xml:space="preserve">dané plnění Dodavatele dle této Smlouvy za provedené a daný </w:t>
      </w:r>
      <w:r w:rsidRPr="009F300B">
        <w:t xml:space="preserve">výsledek plnění </w:t>
      </w:r>
      <w:r>
        <w:t>Dodavatele</w:t>
      </w:r>
      <w:r w:rsidRPr="009F300B">
        <w:t xml:space="preserve"> za </w:t>
      </w:r>
      <w:r w:rsidR="0001333A">
        <w:t>Dodavatelem</w:t>
      </w:r>
      <w:r w:rsidRPr="009F300B">
        <w:t xml:space="preserve"> řádně</w:t>
      </w:r>
      <w:r w:rsidR="009F57F9">
        <w:t xml:space="preserve"> </w:t>
      </w:r>
      <w:r w:rsidRPr="009F300B">
        <w:t>předaný a Objednatelem řádně převzatý</w:t>
      </w:r>
      <w:r>
        <w:t xml:space="preserve"> a akceptovaný</w:t>
      </w:r>
      <w:r w:rsidRPr="009F300B">
        <w:t>.</w:t>
      </w:r>
    </w:p>
    <w:p w14:paraId="07711573" w14:textId="1EFBA5A2" w:rsidR="005E56DE" w:rsidRDefault="005E56DE" w:rsidP="005E56DE">
      <w:pPr>
        <w:pStyle w:val="2sltext"/>
        <w:numPr>
          <w:ilvl w:val="1"/>
          <w:numId w:val="1"/>
        </w:numPr>
      </w:pPr>
      <w:bookmarkStart w:id="464" w:name="_Ref66110527"/>
      <w:bookmarkStart w:id="465" w:name="_Hlk185230718"/>
      <w:r w:rsidRPr="00A36651">
        <w:t xml:space="preserve">V </w:t>
      </w:r>
      <w:r w:rsidRPr="009F300B">
        <w:t>případě</w:t>
      </w:r>
      <w:r w:rsidRPr="00A36651">
        <w:t xml:space="preserve">, že </w:t>
      </w:r>
      <w:r>
        <w:t>výsledek plnění Dodavatele</w:t>
      </w:r>
      <w:r w:rsidRPr="00A36651">
        <w:t xml:space="preserve"> obsahuje </w:t>
      </w:r>
      <w:r>
        <w:t>dle Objednatele drobné vady, které samostatně ani ve spojení s jinými nebrání užívání výsledku plnění Dodavatele, nebo Objednatel má k výsledku plnění Dodavatele nepodstatné výhrady či připomínky</w:t>
      </w:r>
      <w:r w:rsidRPr="00A36651">
        <w:t>,</w:t>
      </w:r>
      <w:r>
        <w:t xml:space="preserve"> je </w:t>
      </w:r>
      <w:r w:rsidRPr="00A36651">
        <w:t>výsledkem akceptačního řízení</w:t>
      </w:r>
      <w:r>
        <w:t xml:space="preserve"> </w:t>
      </w:r>
      <w:r w:rsidRPr="00A36651">
        <w:t>„</w:t>
      </w:r>
      <w:r>
        <w:t>Ak</w:t>
      </w:r>
      <w:r w:rsidRPr="00A36651">
        <w:t xml:space="preserve">ceptováno </w:t>
      </w:r>
      <w:r>
        <w:t>s výhradou</w:t>
      </w:r>
      <w:r w:rsidRPr="00A36651">
        <w:t>“</w:t>
      </w:r>
      <w:r>
        <w:t xml:space="preserve">. V takovém případě bude Protokol o akceptačním řízení obsahovat soupis Objednatelem vytknutých vad, výhrad či připomínek a také způsoby a přiměřené lhůty pro jejich odstranění, na kterých se Smluvní strany dohodly. </w:t>
      </w:r>
      <w:r w:rsidR="0001333A" w:rsidRPr="009F300B">
        <w:t xml:space="preserve">Smluvní strany považují v takovém případě </w:t>
      </w:r>
      <w:r w:rsidR="0001333A">
        <w:t xml:space="preserve">dané plnění Dodavatele dle této Smlouvy za provedené a daný </w:t>
      </w:r>
      <w:r w:rsidR="0001333A" w:rsidRPr="009F300B">
        <w:t xml:space="preserve">výsledek plnění </w:t>
      </w:r>
      <w:r w:rsidR="0001333A">
        <w:t>Dodavatele</w:t>
      </w:r>
      <w:r w:rsidR="0001333A" w:rsidRPr="009F300B">
        <w:t xml:space="preserve"> za </w:t>
      </w:r>
      <w:r w:rsidR="0001333A">
        <w:t>Dodavatelem</w:t>
      </w:r>
      <w:r w:rsidR="0001333A" w:rsidRPr="009F300B">
        <w:t xml:space="preserve"> řádně předaný a Objednatelem řádně převzatý</w:t>
      </w:r>
      <w:r w:rsidR="0001333A">
        <w:t xml:space="preserve"> a akceptovaný</w:t>
      </w:r>
      <w:r w:rsidR="0001333A" w:rsidRPr="009F300B">
        <w:t>.</w:t>
      </w:r>
      <w:r w:rsidR="0001333A">
        <w:t xml:space="preserve"> Pokud</w:t>
      </w:r>
      <w:r w:rsidRPr="00124DDC">
        <w:t xml:space="preserve"> však nebudou Objednatelem vytknuté vady, výhrady či připomínky odstraněny v souladu s Protokolem o akceptačním řízení, vzniká Objednateli nárok na smluvní pokutu dle této Smlouvy. </w:t>
      </w:r>
      <w:r>
        <w:t>Dodavatel</w:t>
      </w:r>
      <w:r w:rsidRPr="00124DDC">
        <w:t xml:space="preserve"> písemně informuje </w:t>
      </w:r>
      <w:r w:rsidRPr="00673D84">
        <w:t xml:space="preserve">Objednatele o odstranění vad, výhrad či připomínek a předá Objednateli nový výsledek plnění </w:t>
      </w:r>
      <w:r>
        <w:t>Dodavatele</w:t>
      </w:r>
      <w:r w:rsidRPr="00673D84">
        <w:t xml:space="preserve"> či jeho příslušnou část. Objednatel nový výsledek plnění </w:t>
      </w:r>
      <w:r>
        <w:t>Dodavatele</w:t>
      </w:r>
      <w:r w:rsidRPr="00673D84">
        <w:t xml:space="preserve"> či jeho příslušnou </w:t>
      </w:r>
      <w:r w:rsidRPr="00667EAC">
        <w:t xml:space="preserve">část do 10 dnů od jeho předložení Objednateli posoudí a </w:t>
      </w:r>
      <w:r>
        <w:t>Dodavateli</w:t>
      </w:r>
      <w:r w:rsidRPr="00667EAC">
        <w:t xml:space="preserve"> odstranění Objednatelem vytknutých vad, výhrad či připomínek písemně potvrdí.</w:t>
      </w:r>
      <w:bookmarkEnd w:id="464"/>
    </w:p>
    <w:bookmarkEnd w:id="465"/>
    <w:p w14:paraId="18509ABF" w14:textId="35CD4130" w:rsidR="005E56DE" w:rsidRDefault="005E56DE" w:rsidP="005E56DE">
      <w:pPr>
        <w:pStyle w:val="2sltext"/>
        <w:numPr>
          <w:ilvl w:val="1"/>
          <w:numId w:val="1"/>
        </w:numPr>
      </w:pPr>
      <w:r w:rsidRPr="00A36651">
        <w:t xml:space="preserve">V </w:t>
      </w:r>
      <w:r w:rsidRPr="009F300B">
        <w:t>případě</w:t>
      </w:r>
      <w:r w:rsidRPr="00A36651">
        <w:t xml:space="preserve">, že </w:t>
      </w:r>
      <w:r>
        <w:t>výsledek plnění Dodavatele</w:t>
      </w:r>
      <w:r w:rsidRPr="00A36651">
        <w:t xml:space="preserve"> obsahuje</w:t>
      </w:r>
      <w:r>
        <w:t xml:space="preserve"> dle Objednatele vady jiné než drobné vady nebo Objednatel má k výsledku plnění Dodavatele podstatné výhrady či připomínky, je </w:t>
      </w:r>
      <w:r w:rsidRPr="00A36651">
        <w:t>výsledkem akceptačního řízení</w:t>
      </w:r>
      <w:r>
        <w:t xml:space="preserve"> </w:t>
      </w:r>
      <w:r w:rsidRPr="00A36651">
        <w:t>„</w:t>
      </w:r>
      <w:r>
        <w:t>Neakceptováno</w:t>
      </w:r>
      <w:r w:rsidRPr="00A36651">
        <w:t>“</w:t>
      </w:r>
      <w:r>
        <w:t xml:space="preserve">. V takovém případě bude </w:t>
      </w:r>
      <w:r>
        <w:lastRenderedPageBreak/>
        <w:t xml:space="preserve">Protokol o akceptačním řízení obsahovat soupis Objednatelem vytknutých vad, výhrad či připomínek. </w:t>
      </w:r>
      <w:r w:rsidR="0001333A" w:rsidRPr="009F300B">
        <w:t xml:space="preserve">Smluvní strany </w:t>
      </w:r>
      <w:r w:rsidR="0001333A">
        <w:t>ne</w:t>
      </w:r>
      <w:r w:rsidR="0001333A" w:rsidRPr="009F300B">
        <w:t xml:space="preserve">považují v takovém případě </w:t>
      </w:r>
      <w:r w:rsidR="0001333A">
        <w:t xml:space="preserve">dané plnění Dodavatele dle této Smlouvy za provedené a daný </w:t>
      </w:r>
      <w:r w:rsidR="0001333A" w:rsidRPr="009F300B">
        <w:t xml:space="preserve">výsledek plnění </w:t>
      </w:r>
      <w:r w:rsidR="0001333A">
        <w:t>Dodavatele</w:t>
      </w:r>
      <w:r w:rsidR="0001333A" w:rsidRPr="009F300B">
        <w:t xml:space="preserve"> za </w:t>
      </w:r>
      <w:r w:rsidR="0001333A">
        <w:t>Dodavatelem</w:t>
      </w:r>
      <w:r w:rsidR="0001333A" w:rsidRPr="009F300B">
        <w:t xml:space="preserve"> řádně předaný a Objednatelem řádně převzatý</w:t>
      </w:r>
      <w:r w:rsidR="0001333A">
        <w:t xml:space="preserve"> a akceptovaný</w:t>
      </w:r>
      <w:r>
        <w:t xml:space="preserve"> a Dodavatel se může dostat do prodlení s předáním výsledku plnění Dodavatele dle této Smlouvy. Dodavatel je povinen bez zbytečného odkladu odstranit Objednatelem vytknuté vady, výhrady či připomínky nebo poskytnout nové plnění. </w:t>
      </w:r>
      <w:r w:rsidRPr="0074716D">
        <w:t>Akceptační řízení</w:t>
      </w:r>
      <w:r>
        <w:t xml:space="preserve"> dle odst. </w:t>
      </w:r>
      <w:r>
        <w:fldChar w:fldCharType="begin"/>
      </w:r>
      <w:r>
        <w:instrText xml:space="preserve"> REF _Ref56759304 \r \h  \* MERGEFORMAT </w:instrText>
      </w:r>
      <w:r>
        <w:fldChar w:fldCharType="separate"/>
      </w:r>
      <w:ins w:id="466" w:author="Word Document Comparison" w:date="2024-12-20T20:22:00Z" w16du:dateUtc="2024-12-20T19:22:00Z">
        <w:r w:rsidR="003560CA">
          <w:t>97</w:t>
        </w:r>
      </w:ins>
      <w:del w:id="467" w:author="Word Document Comparison" w:date="2024-12-20T20:22:00Z" w16du:dateUtc="2024-12-20T19:22:00Z">
        <w:r w:rsidR="0046236C">
          <w:delText>86</w:delText>
        </w:r>
      </w:del>
      <w:r>
        <w:fldChar w:fldCharType="end"/>
      </w:r>
      <w:r>
        <w:t xml:space="preserve"> Smlouvy se v tomto případě opakuje, </w:t>
      </w:r>
      <w:r w:rsidRPr="0074716D">
        <w:t>dokud</w:t>
      </w:r>
      <w:r>
        <w:t xml:space="preserve"> nebude výsledek plnění Dodavatele Objednatelem akceptován s výsledkem „Akceptováno bez výhrad“ nebo „Akceptováno s výhradami“</w:t>
      </w:r>
      <w:bookmarkEnd w:id="456"/>
      <w:r>
        <w:t>.</w:t>
      </w:r>
    </w:p>
    <w:p w14:paraId="674D4D2D" w14:textId="7B6A556B" w:rsidR="005E56DE" w:rsidRDefault="005E56DE" w:rsidP="005E56DE">
      <w:pPr>
        <w:pStyle w:val="2sltext"/>
        <w:numPr>
          <w:ilvl w:val="1"/>
          <w:numId w:val="1"/>
        </w:numPr>
        <w:rPr>
          <w:lang w:eastAsia="en-US"/>
        </w:rPr>
      </w:pPr>
      <w:r>
        <w:t>Nesdělení</w:t>
      </w:r>
      <w:r>
        <w:rPr>
          <w:lang w:eastAsia="en-US"/>
        </w:rPr>
        <w:t xml:space="preserve"> některé výhrady či připomínky nebo neoznámení některé vady výsledku plnění </w:t>
      </w:r>
      <w:r>
        <w:t>Dodavatele</w:t>
      </w:r>
      <w:r>
        <w:rPr>
          <w:lang w:eastAsia="en-US"/>
        </w:rPr>
        <w:t xml:space="preserve"> v rámci akceptačního řízení nemá vliv na povinnost </w:t>
      </w:r>
      <w:r>
        <w:t xml:space="preserve">Dodavatele </w:t>
      </w:r>
      <w:r>
        <w:rPr>
          <w:lang w:eastAsia="en-US"/>
        </w:rPr>
        <w:t xml:space="preserve">tuto vadu odstranit, pokud o ní ví, nebo ji dodatečně zjistí či mu bude dodatečně oznámena, pakliže tato vada byla ve výsledku plnění </w:t>
      </w:r>
      <w:r>
        <w:t>Dodavatele</w:t>
      </w:r>
      <w:r>
        <w:rPr>
          <w:lang w:eastAsia="en-US"/>
        </w:rPr>
        <w:t xml:space="preserve"> v okamžiku jeho předání Objednateli již obsažena.</w:t>
      </w:r>
    </w:p>
    <w:p w14:paraId="1B96B59B" w14:textId="77777777" w:rsidR="005E56DE" w:rsidRPr="009F300B" w:rsidRDefault="005E56DE" w:rsidP="005E56DE">
      <w:pPr>
        <w:pStyle w:val="2sltext"/>
        <w:numPr>
          <w:ilvl w:val="0"/>
          <w:numId w:val="0"/>
        </w:numPr>
        <w:ind w:left="567"/>
      </w:pPr>
    </w:p>
    <w:p w14:paraId="7FC1B141" w14:textId="1E4A9971" w:rsidR="005E56DE" w:rsidRDefault="005E56DE" w:rsidP="005E56DE">
      <w:pPr>
        <w:pStyle w:val="2sltext"/>
      </w:pPr>
      <w:r w:rsidRPr="00E82E01">
        <w:t xml:space="preserve">Provedení akceptačního řízení nemá vliv na termíny stanovené </w:t>
      </w:r>
      <w:r w:rsidR="009F57F9">
        <w:t>dle této Smlouvy</w:t>
      </w:r>
      <w:r w:rsidRPr="00E82E01">
        <w:t xml:space="preserve"> pro </w:t>
      </w:r>
      <w:r w:rsidR="0001333A">
        <w:t xml:space="preserve">provedení plnění Dodavatele dle této Smlouvy a </w:t>
      </w:r>
      <w:r w:rsidRPr="00E82E01">
        <w:t xml:space="preserve">předání výsledku plnění </w:t>
      </w:r>
      <w:r>
        <w:t>Dodavatele</w:t>
      </w:r>
      <w:r w:rsidRPr="00E82E01">
        <w:t xml:space="preserve"> Objednateli</w:t>
      </w:r>
      <w:r w:rsidR="00B92742">
        <w:t xml:space="preserve">, tj. zejména pro dokončení příslušných etap dle </w:t>
      </w:r>
      <w:r w:rsidR="00B92742">
        <w:fldChar w:fldCharType="begin"/>
      </w:r>
      <w:r w:rsidR="00B92742">
        <w:instrText xml:space="preserve"> REF _Ref177537775 \r \h </w:instrText>
      </w:r>
      <w:r w:rsidR="00B92742">
        <w:fldChar w:fldCharType="separate"/>
      </w:r>
      <w:r w:rsidR="0046236C">
        <w:t>V</w:t>
      </w:r>
      <w:r w:rsidR="00B92742">
        <w:fldChar w:fldCharType="end"/>
      </w:r>
      <w:r w:rsidR="00B92742">
        <w:t> Smlouvy.</w:t>
      </w:r>
      <w:r>
        <w:t xml:space="preserve"> Tím není dotčen odst. </w:t>
      </w:r>
      <w:r>
        <w:fldChar w:fldCharType="begin"/>
      </w:r>
      <w:r>
        <w:instrText xml:space="preserve"> REF _Ref66292518 \r \h  \* MERGEFORMAT </w:instrText>
      </w:r>
      <w:r>
        <w:fldChar w:fldCharType="separate"/>
      </w:r>
      <w:ins w:id="468" w:author="Word Document Comparison" w:date="2024-12-20T20:22:00Z" w16du:dateUtc="2024-12-20T19:22:00Z">
        <w:r w:rsidR="003560CA">
          <w:t>97</w:t>
        </w:r>
      </w:ins>
      <w:del w:id="469" w:author="Word Document Comparison" w:date="2024-12-20T20:22:00Z" w16du:dateUtc="2024-12-20T19:22:00Z">
        <w:r w:rsidR="0046236C">
          <w:delText>86</w:delText>
        </w:r>
      </w:del>
      <w:r w:rsidR="0046236C">
        <w:t>.3</w:t>
      </w:r>
      <w:r>
        <w:fldChar w:fldCharType="end"/>
      </w:r>
      <w:r>
        <w:t xml:space="preserve"> Smlouvy.</w:t>
      </w:r>
    </w:p>
    <w:p w14:paraId="44BA026C" w14:textId="77777777" w:rsidR="005E56DE" w:rsidRDefault="005E56DE" w:rsidP="005E56DE">
      <w:pPr>
        <w:pStyle w:val="2sltext"/>
        <w:numPr>
          <w:ilvl w:val="0"/>
          <w:numId w:val="0"/>
        </w:numPr>
        <w:ind w:left="567"/>
      </w:pPr>
    </w:p>
    <w:p w14:paraId="05E806F8" w14:textId="38F22174" w:rsidR="00AF2E6C" w:rsidRPr="005B57FE" w:rsidRDefault="005E56DE" w:rsidP="00EC1511">
      <w:pPr>
        <w:pStyle w:val="2sltext"/>
      </w:pPr>
      <w:r w:rsidRPr="009F300B">
        <w:t xml:space="preserve">Akceptací výsledku plnění </w:t>
      </w:r>
      <w:r>
        <w:t>Dodavatele</w:t>
      </w:r>
      <w:r w:rsidRPr="009F300B">
        <w:t xml:space="preserve"> dle této Smlouvy v rámci akceptačního řízení s výsledkem „Akceptováno bez výhrad“ nebo „Akceptováno s výhradami“ se předmětný závazek </w:t>
      </w:r>
      <w:r>
        <w:t>Dodavatele</w:t>
      </w:r>
      <w:r w:rsidRPr="009F300B">
        <w:t xml:space="preserve"> dle této </w:t>
      </w:r>
      <w:r w:rsidRPr="00D92536">
        <w:t xml:space="preserve">Smlouvy, resp. závazek </w:t>
      </w:r>
      <w:r>
        <w:t xml:space="preserve">Dodavatele </w:t>
      </w:r>
      <w:r w:rsidRPr="00D92536">
        <w:t xml:space="preserve">v rámci příslušné etapy dle čl. </w:t>
      </w:r>
      <w:r w:rsidRPr="00D92536">
        <w:fldChar w:fldCharType="begin"/>
      </w:r>
      <w:r w:rsidRPr="00D92536">
        <w:instrText xml:space="preserve"> REF _Ref114586132 \r \h  \* MERGEFORMAT </w:instrText>
      </w:r>
      <w:r w:rsidRPr="00D92536">
        <w:fldChar w:fldCharType="separate"/>
      </w:r>
      <w:r w:rsidR="009A7306">
        <w:t>V</w:t>
      </w:r>
      <w:r w:rsidRPr="00D92536">
        <w:fldChar w:fldCharType="end"/>
      </w:r>
      <w:r w:rsidRPr="00D92536">
        <w:t xml:space="preserve"> Smlouvy, považuje za splněný a výsledek plnění </w:t>
      </w:r>
      <w:r>
        <w:t>Dodavatele</w:t>
      </w:r>
      <w:r w:rsidRPr="00D92536">
        <w:t xml:space="preserve">, resp. výsledek plnění </w:t>
      </w:r>
      <w:r>
        <w:t>Dodavatele</w:t>
      </w:r>
      <w:r w:rsidRPr="00D92536">
        <w:t xml:space="preserve"> v rámci příslušné etapy dle čl. </w:t>
      </w:r>
      <w:r w:rsidRPr="00D92536">
        <w:fldChar w:fldCharType="begin"/>
      </w:r>
      <w:r w:rsidRPr="00D92536">
        <w:instrText xml:space="preserve"> REF _Ref114586132 \r \h  \* MERGEFORMAT </w:instrText>
      </w:r>
      <w:r w:rsidRPr="00D92536">
        <w:fldChar w:fldCharType="separate"/>
      </w:r>
      <w:r w:rsidR="005B41D3">
        <w:t>V</w:t>
      </w:r>
      <w:r w:rsidRPr="00D92536">
        <w:fldChar w:fldCharType="end"/>
      </w:r>
      <w:r w:rsidRPr="00D92536">
        <w:t xml:space="preserve"> Smlouvy, je Objednateli předán k užívání.</w:t>
      </w:r>
      <w:bookmarkEnd w:id="446"/>
      <w:bookmarkEnd w:id="447"/>
      <w:bookmarkEnd w:id="448"/>
      <w:bookmarkEnd w:id="449"/>
    </w:p>
    <w:p w14:paraId="33E505B9" w14:textId="238E3E53" w:rsidR="00646F23" w:rsidRPr="002941B5" w:rsidRDefault="00646F23" w:rsidP="00646F23">
      <w:pPr>
        <w:pStyle w:val="Nadpis1"/>
        <w:tabs>
          <w:tab w:val="left" w:pos="708"/>
        </w:tabs>
      </w:pPr>
      <w:bookmarkStart w:id="470" w:name="_Toc66189556"/>
      <w:bookmarkStart w:id="471" w:name="_Toc177385565"/>
      <w:bookmarkStart w:id="472" w:name="_Toc177717652"/>
      <w:bookmarkStart w:id="473" w:name="_Toc185618496"/>
      <w:r w:rsidRPr="002941B5">
        <w:t>DALŠÍ PRÁVA A POVINNOSTI SMLUVNÍCH STRAN</w:t>
      </w:r>
      <w:bookmarkEnd w:id="470"/>
      <w:bookmarkEnd w:id="471"/>
      <w:bookmarkEnd w:id="472"/>
      <w:bookmarkEnd w:id="473"/>
    </w:p>
    <w:p w14:paraId="082FCD7D" w14:textId="77777777" w:rsidR="00646F23" w:rsidRPr="00646F23" w:rsidRDefault="00646F23" w:rsidP="00F8389C">
      <w:pPr>
        <w:pStyle w:val="2sltext"/>
      </w:pPr>
      <w:r w:rsidRPr="00646F23">
        <w:t>V rámci plnění této Smlouvy má každá Smluvní strana zejména následující povinnosti:</w:t>
      </w:r>
    </w:p>
    <w:p w14:paraId="2CEAECC2" w14:textId="46BD983A" w:rsidR="00646F23" w:rsidRPr="0083297C" w:rsidRDefault="00646F23" w:rsidP="00F8389C">
      <w:pPr>
        <w:pStyle w:val="2sltext"/>
        <w:numPr>
          <w:ilvl w:val="1"/>
          <w:numId w:val="1"/>
        </w:numPr>
      </w:pPr>
      <w:r w:rsidRPr="00646F23">
        <w:t>vzájemně spolupracovat a poskytovat druhé Smluvní straně veškeré informace potřebné pro řádné plnění</w:t>
      </w:r>
      <w:r w:rsidRPr="0083297C">
        <w:t xml:space="preserve"> svých povinností vyplývajících z této Smlouvy</w:t>
      </w:r>
      <w:r w:rsidR="00E80E39">
        <w:t>,</w:t>
      </w:r>
    </w:p>
    <w:p w14:paraId="4B8998BB" w14:textId="1156AD87" w:rsidR="00646F23" w:rsidRPr="0083297C" w:rsidRDefault="00646F23" w:rsidP="00F8389C">
      <w:pPr>
        <w:pStyle w:val="2sltext"/>
        <w:numPr>
          <w:ilvl w:val="1"/>
          <w:numId w:val="1"/>
        </w:numPr>
      </w:pPr>
      <w:r w:rsidRPr="0083297C">
        <w:t>neprodleně informovat druhou Smluvní stranu o vzniku nebo hrozícím vzniku překážky plnění mající významný vliv na řádné a včasné plnění této Smlouvy</w:t>
      </w:r>
      <w:r w:rsidR="00E80E39">
        <w:t>,</w:t>
      </w:r>
    </w:p>
    <w:p w14:paraId="78B517FF" w14:textId="05661FAF" w:rsidR="00646F23" w:rsidRPr="0083297C" w:rsidRDefault="00646F23" w:rsidP="00F8389C">
      <w:pPr>
        <w:pStyle w:val="2sltext"/>
        <w:numPr>
          <w:ilvl w:val="1"/>
          <w:numId w:val="1"/>
        </w:numPr>
      </w:pPr>
      <w:r w:rsidRPr="0083297C">
        <w:t>poskytovat druhé Smluvní straně úplné, pravdivé a včasné informace o veškerých skutečnostech, které jsou nebo mohou být důležité pro řádné plnění této Smlouvy</w:t>
      </w:r>
      <w:r w:rsidR="00E80E39">
        <w:t>,</w:t>
      </w:r>
    </w:p>
    <w:p w14:paraId="56667836" w14:textId="37121A3E" w:rsidR="00646F23" w:rsidRPr="0083297C" w:rsidRDefault="00646F23" w:rsidP="00F8389C">
      <w:pPr>
        <w:pStyle w:val="2sltext"/>
        <w:numPr>
          <w:ilvl w:val="1"/>
          <w:numId w:val="1"/>
        </w:numPr>
      </w:pPr>
      <w:r w:rsidRPr="0083297C">
        <w:t>plnit své povinnosti vyplývající z této Smlouvy tak, aby nedocházelo k prodlení s plněním povinností vázaných k jednotlivým termínům a úhradě splatných jednotlivých peněžních dluhů</w:t>
      </w:r>
      <w:r w:rsidR="00E80E39">
        <w:t xml:space="preserve"> a</w:t>
      </w:r>
    </w:p>
    <w:p w14:paraId="341EA315" w14:textId="2323F458" w:rsidR="00646F23" w:rsidRPr="0083297C" w:rsidRDefault="00646F23" w:rsidP="00F8389C">
      <w:pPr>
        <w:pStyle w:val="2sltext"/>
        <w:numPr>
          <w:ilvl w:val="1"/>
          <w:numId w:val="1"/>
        </w:numPr>
      </w:pPr>
      <w:r w:rsidRPr="0083297C">
        <w:t>komunikovat s druhou Smluvní stranou v rámci plnění této Smlouvy a</w:t>
      </w:r>
      <w:r w:rsidR="006E5761">
        <w:t xml:space="preserve"> provádět</w:t>
      </w:r>
      <w:r w:rsidRPr="0083297C">
        <w:t xml:space="preserve"> plnění dle této Smlouvy v českém nebo slovenském jazyce.</w:t>
      </w:r>
    </w:p>
    <w:p w14:paraId="166332F3" w14:textId="77777777" w:rsidR="00646F23" w:rsidRPr="0083297C" w:rsidRDefault="00646F23" w:rsidP="00F8389C">
      <w:pPr>
        <w:pStyle w:val="2sltext"/>
        <w:numPr>
          <w:ilvl w:val="0"/>
          <w:numId w:val="0"/>
        </w:numPr>
        <w:ind w:left="567"/>
      </w:pPr>
    </w:p>
    <w:p w14:paraId="76A65157" w14:textId="51EADCE3" w:rsidR="00646F23" w:rsidRPr="0083297C" w:rsidRDefault="00646F23" w:rsidP="00F8389C">
      <w:pPr>
        <w:pStyle w:val="2sltext"/>
      </w:pPr>
      <w:r w:rsidRPr="0083297C">
        <w:t xml:space="preserve">V rámci </w:t>
      </w:r>
      <w:r w:rsidR="006E5761" w:rsidRPr="00646F23">
        <w:t>plnění této Smlouvy</w:t>
      </w:r>
      <w:r w:rsidRPr="0083297C">
        <w:t xml:space="preserve"> má </w:t>
      </w:r>
      <w:r w:rsidR="006E5761">
        <w:t>Dodavatel</w:t>
      </w:r>
      <w:r w:rsidRPr="0083297C">
        <w:t xml:space="preserve"> zejména následující povinnosti:</w:t>
      </w:r>
    </w:p>
    <w:p w14:paraId="658B783B" w14:textId="5110246F" w:rsidR="00646F23" w:rsidRPr="0083297C" w:rsidRDefault="00646F23" w:rsidP="00F8389C">
      <w:pPr>
        <w:pStyle w:val="2sltext"/>
        <w:numPr>
          <w:ilvl w:val="1"/>
          <w:numId w:val="1"/>
        </w:numPr>
      </w:pPr>
      <w:r w:rsidRPr="0083297C">
        <w:t>postupovat při plnění této Smlouvy řádně tak, aby bylo dosaženo účelu této Smlouvy;</w:t>
      </w:r>
    </w:p>
    <w:p w14:paraId="32905291" w14:textId="3D337654" w:rsidR="00646F23" w:rsidRPr="0083297C" w:rsidRDefault="006E5761" w:rsidP="00F8389C">
      <w:pPr>
        <w:pStyle w:val="2sltext"/>
        <w:numPr>
          <w:ilvl w:val="1"/>
          <w:numId w:val="1"/>
        </w:numPr>
      </w:pPr>
      <w:r>
        <w:t>provádět plnění</w:t>
      </w:r>
      <w:r w:rsidR="00646F23" w:rsidRPr="0083297C">
        <w:t xml:space="preserve"> </w:t>
      </w:r>
      <w:r>
        <w:t xml:space="preserve">dle této Smlouvy </w:t>
      </w:r>
      <w:r w:rsidR="00646F23" w:rsidRPr="0083297C">
        <w:t>v souladu s touto Smlouvou, řádně a včas a v souladu s příslušnými obecnými standardy v odvětví a relevantními technickými normami;</w:t>
      </w:r>
    </w:p>
    <w:p w14:paraId="65BC4410" w14:textId="5A49BC50" w:rsidR="00646F23" w:rsidRPr="0083297C" w:rsidRDefault="00646F23" w:rsidP="00F8389C">
      <w:pPr>
        <w:pStyle w:val="2sltext"/>
        <w:numPr>
          <w:ilvl w:val="1"/>
          <w:numId w:val="1"/>
        </w:numPr>
      </w:pPr>
      <w:r w:rsidRPr="0083297C">
        <w:t xml:space="preserve">zajistit dostatečnou kapacitu svých pracovníků s odpovídající kvalifikací a zkušenostmi pro </w:t>
      </w:r>
      <w:r w:rsidR="006E5761">
        <w:t>provádění plnění dle této Smlouvy</w:t>
      </w:r>
      <w:r w:rsidRPr="0083297C">
        <w:t>;</w:t>
      </w:r>
    </w:p>
    <w:p w14:paraId="028C0D48" w14:textId="5CFBBEA5" w:rsidR="00646F23" w:rsidRPr="0083297C" w:rsidRDefault="006E5761" w:rsidP="00F8389C">
      <w:pPr>
        <w:pStyle w:val="2sltext"/>
        <w:numPr>
          <w:ilvl w:val="1"/>
          <w:numId w:val="1"/>
        </w:numPr>
      </w:pPr>
      <w:r>
        <w:t>provádět plnění dle této Smlouvy</w:t>
      </w:r>
      <w:r w:rsidR="00646F23" w:rsidRPr="0083297C">
        <w:t xml:space="preserve"> v souladu s platnými a účinnými obecně závaznými právními předpisy, dle současného stavu techniky, jakož i v souladu se všemi </w:t>
      </w:r>
      <w:r w:rsidR="00646F23" w:rsidRPr="0083297C">
        <w:lastRenderedPageBreak/>
        <w:t>normami obsahujícími technické specifikace a technická řešení, technické a technologické postupy nebo jiná určující kritéria, tak jak vyplývají i z příslušných právních předpisů</w:t>
      </w:r>
      <w:r>
        <w:t>;</w:t>
      </w:r>
    </w:p>
    <w:p w14:paraId="51E6331C" w14:textId="2D6E5E5A" w:rsidR="00646F23" w:rsidRPr="0083297C" w:rsidRDefault="00646F23" w:rsidP="00F8389C">
      <w:pPr>
        <w:pStyle w:val="2sltext"/>
        <w:numPr>
          <w:ilvl w:val="1"/>
          <w:numId w:val="1"/>
        </w:numPr>
      </w:pPr>
      <w:bookmarkStart w:id="474" w:name="_Ref421868742"/>
      <w:r w:rsidRPr="0083297C">
        <w:t>řídit se provozní, bezpečnostní a ostatní dokumentací a pravidly týkajícími</w:t>
      </w:r>
      <w:r w:rsidRPr="0083297C">
        <w:br/>
        <w:t>se provozu Objednatele a provozu infrastruktury nezbytné pro provoz IS SZIF</w:t>
      </w:r>
      <w:r w:rsidR="006E5761">
        <w:t>;</w:t>
      </w:r>
    </w:p>
    <w:bookmarkEnd w:id="474"/>
    <w:p w14:paraId="07439C9C" w14:textId="77777777" w:rsidR="00646F23" w:rsidRPr="0083297C" w:rsidRDefault="00646F23" w:rsidP="00F8389C">
      <w:pPr>
        <w:pStyle w:val="2sltext"/>
        <w:numPr>
          <w:ilvl w:val="1"/>
          <w:numId w:val="1"/>
        </w:numPr>
      </w:pPr>
      <w:r w:rsidRPr="0083297C">
        <w:t>postupovat v profesionální kvalitě a s odbornou péčí, podle nejlepších odborných znalostí a schopností a sledovat a chránit oprávněné zájmy Objednatele.</w:t>
      </w:r>
    </w:p>
    <w:p w14:paraId="47DBB236" w14:textId="77777777" w:rsidR="00646F23" w:rsidRPr="0083297C" w:rsidRDefault="00646F23" w:rsidP="00F8389C">
      <w:pPr>
        <w:pStyle w:val="2sltext"/>
        <w:numPr>
          <w:ilvl w:val="0"/>
          <w:numId w:val="0"/>
        </w:numPr>
        <w:ind w:left="567"/>
      </w:pPr>
    </w:p>
    <w:p w14:paraId="52509B88" w14:textId="38032E2D" w:rsidR="00646F23" w:rsidRDefault="006E5761" w:rsidP="00F8389C">
      <w:pPr>
        <w:pStyle w:val="2sltext"/>
      </w:pPr>
      <w:r>
        <w:t>Dodavatel</w:t>
      </w:r>
      <w:r w:rsidR="00646F23" w:rsidRPr="0083297C">
        <w:t xml:space="preserve"> je povinen </w:t>
      </w:r>
      <w:bookmarkStart w:id="475" w:name="_Hlk175822161"/>
      <w:r>
        <w:t>provádět</w:t>
      </w:r>
      <w:r w:rsidR="00646F23" w:rsidRPr="0083297C">
        <w:t xml:space="preserve"> plnění dle této Smlouvy</w:t>
      </w:r>
      <w:bookmarkEnd w:id="475"/>
      <w:r w:rsidR="00646F23" w:rsidRPr="0083297C">
        <w:t xml:space="preserve"> řádně </w:t>
      </w:r>
      <w:r w:rsidR="00EC1511">
        <w:t xml:space="preserve">a </w:t>
      </w:r>
      <w:r w:rsidR="00646F23" w:rsidRPr="0083297C">
        <w:t xml:space="preserve">v souladu s touto Smlouvou a veškerými jejími přílohami, příslušnými ČSN, ČSN EN a českými i evropskými </w:t>
      </w:r>
      <w:r>
        <w:t xml:space="preserve">obecně závaznými </w:t>
      </w:r>
      <w:r w:rsidR="00646F23" w:rsidRPr="0083297C">
        <w:t xml:space="preserve">právními předpisy platnými a účinnými v době </w:t>
      </w:r>
      <w:r>
        <w:t>provádění</w:t>
      </w:r>
      <w:r w:rsidR="00646F23" w:rsidRPr="0083297C">
        <w:t xml:space="preserve"> plnění dle této Smlouvy.</w:t>
      </w:r>
    </w:p>
    <w:p w14:paraId="796B890B" w14:textId="77777777" w:rsidR="00646F23" w:rsidRDefault="00646F23" w:rsidP="00F8389C">
      <w:pPr>
        <w:pStyle w:val="2sltext"/>
        <w:numPr>
          <w:ilvl w:val="0"/>
          <w:numId w:val="0"/>
        </w:numPr>
        <w:ind w:left="567"/>
      </w:pPr>
    </w:p>
    <w:p w14:paraId="2D7566A1" w14:textId="2D9D970A" w:rsidR="00646F23" w:rsidRDefault="006E5761" w:rsidP="00F8389C">
      <w:pPr>
        <w:pStyle w:val="2sltext"/>
      </w:pPr>
      <w:bookmarkStart w:id="476" w:name="_Ref175832538"/>
      <w:r>
        <w:t>Dodavatel</w:t>
      </w:r>
      <w:r w:rsidR="00646F23" w:rsidRPr="004C5858">
        <w:t xml:space="preserve"> je povinen mít po celou dobu </w:t>
      </w:r>
      <w:r>
        <w:t>provádění</w:t>
      </w:r>
      <w:r w:rsidR="00646F23" w:rsidRPr="004C5858">
        <w:t xml:space="preserve"> plnění dle této Smlouvy platnou certifikaci dle ISO/IEC 27001:2013 Systém řízení bezpečnosti informací (nebo EN ISO/IEC 27001:2022 nebo ČSN EN ISO/IEC 27001:2023).</w:t>
      </w:r>
      <w:bookmarkEnd w:id="476"/>
    </w:p>
    <w:p w14:paraId="0F9AFE84" w14:textId="77777777" w:rsidR="005B57FE" w:rsidRDefault="005B57FE" w:rsidP="005B57FE">
      <w:pPr>
        <w:pStyle w:val="Odstavecseseznamem"/>
      </w:pPr>
    </w:p>
    <w:p w14:paraId="28BA56A7" w14:textId="336B63F4" w:rsidR="005B57FE" w:rsidRPr="005B57FE" w:rsidRDefault="005B57FE" w:rsidP="005B57FE">
      <w:pPr>
        <w:numPr>
          <w:ilvl w:val="0"/>
          <w:numId w:val="1"/>
        </w:numPr>
        <w:jc w:val="both"/>
        <w:rPr>
          <w:szCs w:val="22"/>
        </w:rPr>
      </w:pPr>
      <w:bookmarkStart w:id="477" w:name="_Ref383122719"/>
      <w:r w:rsidRPr="005B57FE">
        <w:rPr>
          <w:color w:val="000000"/>
          <w:szCs w:val="22"/>
        </w:rPr>
        <w:t>Dodavatel</w:t>
      </w:r>
      <w:r w:rsidRPr="005B57FE">
        <w:rPr>
          <w:szCs w:val="22"/>
        </w:rPr>
        <w:t xml:space="preserve"> je na základě žádosti Objednatele povinen Novou infrastrukturu</w:t>
      </w:r>
      <w:r>
        <w:rPr>
          <w:szCs w:val="22"/>
        </w:rPr>
        <w:t>, resp. její část,</w:t>
      </w:r>
      <w:r w:rsidRPr="005B57FE">
        <w:rPr>
          <w:szCs w:val="22"/>
        </w:rPr>
        <w:t xml:space="preserve"> před </w:t>
      </w:r>
      <w:r w:rsidRPr="005B57FE">
        <w:rPr>
          <w:color w:val="000000" w:themeColor="text1"/>
          <w:szCs w:val="22"/>
        </w:rPr>
        <w:t>Objednatelem</w:t>
      </w:r>
      <w:r w:rsidRPr="005B57FE">
        <w:rPr>
          <w:szCs w:val="22"/>
        </w:rPr>
        <w:t xml:space="preserve"> překontrolovat nebo předvést její funkce.</w:t>
      </w:r>
      <w:bookmarkEnd w:id="477"/>
    </w:p>
    <w:p w14:paraId="0BEEFD3E" w14:textId="77777777" w:rsidR="00646F23" w:rsidRPr="0083297C" w:rsidRDefault="00646F23" w:rsidP="00F8389C">
      <w:pPr>
        <w:pStyle w:val="2sltext"/>
        <w:numPr>
          <w:ilvl w:val="0"/>
          <w:numId w:val="0"/>
        </w:numPr>
        <w:ind w:left="567"/>
      </w:pPr>
    </w:p>
    <w:p w14:paraId="6A75E353" w14:textId="310DCDD3" w:rsidR="00646F23" w:rsidRPr="0083297C" w:rsidRDefault="006E5761" w:rsidP="00F8389C">
      <w:pPr>
        <w:pStyle w:val="2sltext"/>
      </w:pPr>
      <w:r>
        <w:t>Dodavatel</w:t>
      </w:r>
      <w:r w:rsidR="00646F23" w:rsidRPr="0083297C">
        <w:t xml:space="preserve"> je při </w:t>
      </w:r>
      <w:r>
        <w:t>provádění</w:t>
      </w:r>
      <w:r w:rsidR="00646F23" w:rsidRPr="0083297C">
        <w:t xml:space="preserve"> plnění dle této Smlouvy vázán příkazy</w:t>
      </w:r>
      <w:r w:rsidR="003B1220">
        <w:t xml:space="preserve"> či pokyny</w:t>
      </w:r>
      <w:r w:rsidR="00646F23" w:rsidRPr="0083297C">
        <w:t xml:space="preserve"> Objednatele, pokud Objednatel </w:t>
      </w:r>
      <w:r>
        <w:t>Dodavateli</w:t>
      </w:r>
      <w:r w:rsidR="00646F23" w:rsidRPr="0083297C">
        <w:t xml:space="preserve"> takové příkazy</w:t>
      </w:r>
      <w:r w:rsidR="003B1220">
        <w:t xml:space="preserve"> či pokyny</w:t>
      </w:r>
      <w:r w:rsidR="00646F23" w:rsidRPr="0083297C">
        <w:t xml:space="preserve"> udělí.</w:t>
      </w:r>
    </w:p>
    <w:p w14:paraId="479EE302" w14:textId="77777777" w:rsidR="00646F23" w:rsidRPr="0083297C" w:rsidRDefault="00646F23" w:rsidP="00F8389C">
      <w:pPr>
        <w:pStyle w:val="2sltext"/>
        <w:numPr>
          <w:ilvl w:val="0"/>
          <w:numId w:val="0"/>
        </w:numPr>
        <w:ind w:left="567"/>
      </w:pPr>
    </w:p>
    <w:p w14:paraId="3577A73B" w14:textId="177BAD16" w:rsidR="00646F23" w:rsidRPr="0083297C" w:rsidRDefault="006E5761" w:rsidP="00F8389C">
      <w:pPr>
        <w:pStyle w:val="2sltext"/>
      </w:pPr>
      <w:bookmarkStart w:id="478" w:name="_Ref128651063"/>
      <w:bookmarkStart w:id="479" w:name="_Ref65758503"/>
      <w:r>
        <w:t>Dodavatel</w:t>
      </w:r>
      <w:r w:rsidR="00646F23" w:rsidRPr="0083297C">
        <w:t xml:space="preserve"> je povinen upozornit Objednatele bez zbytečného odkladu na nevhodnou povahu nebo neúplnost informací, věcí nebo podkladů, které mu Objednatel předal pro plnění této Smlouvy, nebo na nevhodnou povahu nebo neúplnost příkazu</w:t>
      </w:r>
      <w:r w:rsidR="003B1220">
        <w:t xml:space="preserve"> či pokynu</w:t>
      </w:r>
      <w:r w:rsidR="00646F23" w:rsidRPr="0083297C">
        <w:t>, který mu Objednatel dal. Jestliže nevhodné nebo neúplné informace, věci, podklady nebo příkazy</w:t>
      </w:r>
      <w:r w:rsidR="003B1220">
        <w:t xml:space="preserve"> či pokyny</w:t>
      </w:r>
      <w:r w:rsidR="00646F23" w:rsidRPr="0083297C">
        <w:t xml:space="preserve"> Objednatele překážejí v řádném plnění této Smlouvy, </w:t>
      </w:r>
      <w:r>
        <w:t>Dodavatel</w:t>
      </w:r>
      <w:r w:rsidR="00646F23" w:rsidRPr="0083297C">
        <w:t xml:space="preserve"> v nezbytném rozsahu přeruší plnění této Smlouvy do doby výměny nebo doplnění informací, věcí nebo podkladů nebo změny příkazů</w:t>
      </w:r>
      <w:r w:rsidR="003B1220">
        <w:t xml:space="preserve"> či pokynů</w:t>
      </w:r>
      <w:r w:rsidR="00646F23" w:rsidRPr="0083297C">
        <w:t xml:space="preserve"> Objednatelem, nebo do doby doručení písemného sdělení Objednatele, že trvá na plnění této Smlouvy s použitím předaných informací, věcí nebo podkladů nebo na dodržování jeho příkazů</w:t>
      </w:r>
      <w:r w:rsidR="003B1220">
        <w:t xml:space="preserve"> či pokynů</w:t>
      </w:r>
      <w:r w:rsidR="00646F23" w:rsidRPr="0083297C">
        <w:t xml:space="preserve">. </w:t>
      </w:r>
      <w:r>
        <w:t>Dodavatel</w:t>
      </w:r>
      <w:r w:rsidR="00646F23" w:rsidRPr="0083297C">
        <w:t xml:space="preserve"> je povinen pokračovat v plnění této Smlouvy v rozsahu, ve kterém mu v tom nebrání nevhodné nebo neúplné informace, věci, podklady nebo příkazy</w:t>
      </w:r>
      <w:r w:rsidR="003B1220">
        <w:t xml:space="preserve"> či pokyny</w:t>
      </w:r>
      <w:r w:rsidR="00646F23" w:rsidRPr="0083297C">
        <w:t xml:space="preserve"> a technologický postup plnění této Smlouvy. Termíny plnění této Smlouvy, byly-li přerušením plnění této Smlouvy přímo dotčeny, se prodlužují o dobu přerušením vyvolanou.</w:t>
      </w:r>
      <w:bookmarkEnd w:id="478"/>
    </w:p>
    <w:p w14:paraId="4A5764AA" w14:textId="77777777" w:rsidR="00646F23" w:rsidRPr="0083297C" w:rsidRDefault="00646F23" w:rsidP="00F8389C">
      <w:pPr>
        <w:pStyle w:val="2sltext"/>
        <w:numPr>
          <w:ilvl w:val="0"/>
          <w:numId w:val="0"/>
        </w:numPr>
        <w:ind w:left="567"/>
      </w:pPr>
    </w:p>
    <w:p w14:paraId="15BDAC9F" w14:textId="2EED5713" w:rsidR="00646F23" w:rsidRPr="0083297C" w:rsidRDefault="00646F23" w:rsidP="00F8389C">
      <w:pPr>
        <w:pStyle w:val="2sltext"/>
      </w:pPr>
      <w:r w:rsidRPr="0083297C">
        <w:t xml:space="preserve">Je-li k plnění této Smlouvy nezbytná součinnost Objednatele, </w:t>
      </w:r>
      <w:r w:rsidR="006E5761">
        <w:t>Dodavatel</w:t>
      </w:r>
      <w:r w:rsidRPr="0083297C">
        <w:t xml:space="preserve"> písemně informuje Objednatele o rozsahu a formě požadované součinnosti a písemně mu určí přiměřenou lhůtu k jejímu poskytnutí. Objednatel se zavazuje písemně reagovat na žádost </w:t>
      </w:r>
      <w:r w:rsidR="006E5761">
        <w:t>Dodavatel</w:t>
      </w:r>
      <w:r w:rsidRPr="0083297C">
        <w:t xml:space="preserve">e o poskytnutí součinnosti do 3 pracovních dnů ode dne jejího doručení Objednateli, přičemž v rámci této reakce </w:t>
      </w:r>
      <w:r w:rsidR="006E5761">
        <w:t>Dodavatel</w:t>
      </w:r>
      <w:r w:rsidRPr="0083297C">
        <w:t xml:space="preserve">i písemně sdělí, zda je schopen požadovanou součinnost poskytnout a v jaké přiměřené lhůtě, nebude-li tak schopen učinit v přiměřené lhůtě stanovené </w:t>
      </w:r>
      <w:r w:rsidR="006E5761">
        <w:t>Dodavatel</w:t>
      </w:r>
      <w:r w:rsidRPr="0083297C">
        <w:t xml:space="preserve">em. Neposkytne-li Objednatel </w:t>
      </w:r>
      <w:r w:rsidR="006E5761">
        <w:t>Dodavateli</w:t>
      </w:r>
      <w:r w:rsidRPr="0083297C">
        <w:t xml:space="preserve"> požadovanou součinnost, přestože mu byla k poskytnutí požadované součinnosti </w:t>
      </w:r>
      <w:r w:rsidR="006E5761">
        <w:t>Dodavatelem</w:t>
      </w:r>
      <w:r w:rsidRPr="0083297C">
        <w:t xml:space="preserve"> dána přiměřená lhůta nebo tak neučinil ani v přiměřené lhůtě sdělené </w:t>
      </w:r>
      <w:r w:rsidR="006E5761">
        <w:t>Dodavateli</w:t>
      </w:r>
      <w:r w:rsidRPr="0083297C">
        <w:t xml:space="preserve">, postupuje se přiměřeně podle odst. </w:t>
      </w:r>
      <w:r w:rsidRPr="0083297C">
        <w:fldChar w:fldCharType="begin"/>
      </w:r>
      <w:r w:rsidRPr="0083297C">
        <w:instrText xml:space="preserve"> REF _Ref128651063 \r \h  \* MERGEFORMAT </w:instrText>
      </w:r>
      <w:r w:rsidRPr="0083297C">
        <w:fldChar w:fldCharType="separate"/>
      </w:r>
      <w:ins w:id="480" w:author="Word Document Comparison" w:date="2024-12-20T20:22:00Z" w16du:dateUtc="2024-12-20T19:22:00Z">
        <w:r w:rsidR="003560CA">
          <w:t>106</w:t>
        </w:r>
      </w:ins>
      <w:del w:id="481" w:author="Word Document Comparison" w:date="2024-12-20T20:22:00Z" w16du:dateUtc="2024-12-20T19:22:00Z">
        <w:r w:rsidR="0046236C">
          <w:delText>95</w:delText>
        </w:r>
      </w:del>
      <w:r w:rsidRPr="0083297C">
        <w:fldChar w:fldCharType="end"/>
      </w:r>
      <w:r w:rsidRPr="0083297C">
        <w:t xml:space="preserve"> Smlouvy.</w:t>
      </w:r>
      <w:r w:rsidR="003B1220">
        <w:t xml:space="preserve"> Dodavatel</w:t>
      </w:r>
      <w:r w:rsidR="003B1220" w:rsidRPr="00E528C4">
        <w:t xml:space="preserve"> není oprávněn odstoupit od této Smlouvy z důvodu neposkytnutí součinnosti Objednatelem, nejedná-li se však o poskytnutí objektivně nutné a nezbytné součinnosti Objednatele a není-li tím objektivně zcela znemožněno provedení </w:t>
      </w:r>
      <w:r w:rsidR="003B1220">
        <w:t>plnění dle této Smlouvy</w:t>
      </w:r>
      <w:r w:rsidR="003B1220" w:rsidRPr="00E528C4">
        <w:t>.</w:t>
      </w:r>
    </w:p>
    <w:p w14:paraId="28940197" w14:textId="77777777" w:rsidR="00646F23" w:rsidRPr="0083297C" w:rsidRDefault="00646F23" w:rsidP="00F8389C">
      <w:pPr>
        <w:pStyle w:val="2sltext"/>
        <w:numPr>
          <w:ilvl w:val="0"/>
          <w:numId w:val="0"/>
        </w:numPr>
        <w:ind w:left="567"/>
      </w:pPr>
    </w:p>
    <w:p w14:paraId="510DCFAD" w14:textId="3C2620D7" w:rsidR="00646F23" w:rsidRPr="0083297C" w:rsidRDefault="00646F23" w:rsidP="00F8389C">
      <w:pPr>
        <w:pStyle w:val="2sltext"/>
      </w:pPr>
      <w:r w:rsidRPr="0083297C">
        <w:t xml:space="preserve">Objednatel se zavazuje poskytnout ke splnění smluvních závazků </w:t>
      </w:r>
      <w:r w:rsidR="006E5761">
        <w:t>Dodavatel</w:t>
      </w:r>
      <w:r w:rsidRPr="0083297C">
        <w:t xml:space="preserve">e účelnou součinnost, dokumentaci a informace definované v této Smlouvě nebo potřebné pro účelné plnění této Smlouvy, a dále bude </w:t>
      </w:r>
      <w:r w:rsidR="006E5761">
        <w:t>Dodavatel</w:t>
      </w:r>
      <w:r w:rsidRPr="0083297C">
        <w:t xml:space="preserve">e včas informovat o všech organizačních změnách, </w:t>
      </w:r>
      <w:r w:rsidRPr="0083297C">
        <w:lastRenderedPageBreak/>
        <w:t>poznatcích z kontrolní činnosti, podnětech vlastních zaměstnanců a dalších skutečnostech významných pro plnění této Smlouvy.</w:t>
      </w:r>
      <w:bookmarkEnd w:id="479"/>
    </w:p>
    <w:p w14:paraId="19E5072D" w14:textId="77777777" w:rsidR="00646F23" w:rsidRPr="0083297C" w:rsidRDefault="00646F23" w:rsidP="00F8389C">
      <w:pPr>
        <w:pStyle w:val="2sltext"/>
        <w:numPr>
          <w:ilvl w:val="0"/>
          <w:numId w:val="0"/>
        </w:numPr>
        <w:ind w:left="567"/>
      </w:pPr>
    </w:p>
    <w:p w14:paraId="02510F56" w14:textId="3F226191" w:rsidR="00646F23" w:rsidRPr="008F51C9" w:rsidRDefault="006E5761" w:rsidP="00F8389C">
      <w:pPr>
        <w:pStyle w:val="2sltext"/>
      </w:pPr>
      <w:r w:rsidRPr="008F51C9">
        <w:t>Dodavatel</w:t>
      </w:r>
      <w:r w:rsidR="00646F23" w:rsidRPr="008F51C9">
        <w:t xml:space="preserve"> </w:t>
      </w:r>
      <w:r w:rsidR="00EC1511" w:rsidRPr="008F51C9">
        <w:t xml:space="preserve">je </w:t>
      </w:r>
      <w:r w:rsidR="00646F23" w:rsidRPr="008F51C9">
        <w:t xml:space="preserve">v rámci </w:t>
      </w:r>
      <w:r w:rsidR="00EC1511" w:rsidRPr="008F51C9">
        <w:t>provádění plnění dle této Smlouvy</w:t>
      </w:r>
      <w:r w:rsidR="00646F23" w:rsidRPr="008F51C9">
        <w:t xml:space="preserve"> </w:t>
      </w:r>
      <w:r w:rsidR="00EC1511" w:rsidRPr="008F51C9">
        <w:t xml:space="preserve">povinen </w:t>
      </w:r>
      <w:r w:rsidR="00646F23" w:rsidRPr="008F51C9">
        <w:t xml:space="preserve">zasahovat do </w:t>
      </w:r>
      <w:r w:rsidR="00EC1511" w:rsidRPr="008F51C9">
        <w:t xml:space="preserve">zařízení či </w:t>
      </w:r>
      <w:r w:rsidR="00646F23" w:rsidRPr="008F51C9">
        <w:t xml:space="preserve">technologie, která je součástí </w:t>
      </w:r>
      <w:r w:rsidR="003048F8" w:rsidRPr="008F51C9">
        <w:t>S</w:t>
      </w:r>
      <w:r w:rsidR="00646F23" w:rsidRPr="008F51C9">
        <w:t xml:space="preserve">távající infrastruktury </w:t>
      </w:r>
      <w:r w:rsidR="00EC1511" w:rsidRPr="008F51C9">
        <w:t xml:space="preserve">nebo </w:t>
      </w:r>
      <w:r w:rsidR="008F51C9" w:rsidRPr="008F51C9">
        <w:t>Nové i</w:t>
      </w:r>
      <w:r w:rsidR="00EC1511" w:rsidRPr="008F51C9">
        <w:t>nfrastruktury</w:t>
      </w:r>
      <w:r w:rsidR="00646F23" w:rsidRPr="008F51C9">
        <w:t>,</w:t>
      </w:r>
      <w:r w:rsidR="00EC1511" w:rsidRPr="008F51C9">
        <w:t xml:space="preserve"> </w:t>
      </w:r>
      <w:r w:rsidR="00646F23" w:rsidRPr="008F51C9">
        <w:t xml:space="preserve">pouze v souladu se záručními podmínkami </w:t>
      </w:r>
      <w:r w:rsidR="00740DB5">
        <w:t>daného</w:t>
      </w:r>
      <w:r w:rsidR="00EC1511" w:rsidRPr="008F51C9">
        <w:t xml:space="preserve"> zařízení či</w:t>
      </w:r>
      <w:r w:rsidR="00646F23" w:rsidRPr="008F51C9">
        <w:t xml:space="preserve"> technologie. V případě, že </w:t>
      </w:r>
      <w:r w:rsidRPr="008F51C9">
        <w:t>Dodavatel</w:t>
      </w:r>
      <w:r w:rsidR="00646F23" w:rsidRPr="008F51C9">
        <w:t xml:space="preserve"> v rámci </w:t>
      </w:r>
      <w:r w:rsidR="00EC1511" w:rsidRPr="008F51C9">
        <w:t>plnění dle této Smlouvy</w:t>
      </w:r>
      <w:r w:rsidR="00646F23" w:rsidRPr="008F51C9">
        <w:t xml:space="preserve"> zasáhne do dané</w:t>
      </w:r>
      <w:r w:rsidR="00EC1511" w:rsidRPr="008F51C9">
        <w:t xml:space="preserve">ho zařízení či </w:t>
      </w:r>
      <w:r w:rsidR="00646F23" w:rsidRPr="008F51C9">
        <w:t>technologie takovým způsobem, jež bude znamenat porušení záručních podmínek dané</w:t>
      </w:r>
      <w:r w:rsidR="00EC1511" w:rsidRPr="008F51C9">
        <w:t>ho zařízení či</w:t>
      </w:r>
      <w:r w:rsidR="00646F23" w:rsidRPr="008F51C9">
        <w:t xml:space="preserve"> technologie, odpovídá za škodu, která tímto Objednateli vznikne.</w:t>
      </w:r>
    </w:p>
    <w:p w14:paraId="7AC5FC61" w14:textId="77777777" w:rsidR="00646F23" w:rsidRPr="0009040C" w:rsidRDefault="00646F23" w:rsidP="00F8389C">
      <w:pPr>
        <w:pStyle w:val="2sltext"/>
        <w:numPr>
          <w:ilvl w:val="0"/>
          <w:numId w:val="0"/>
        </w:numPr>
        <w:ind w:left="567"/>
      </w:pPr>
    </w:p>
    <w:p w14:paraId="1870008A" w14:textId="6D35B414" w:rsidR="00646F23" w:rsidRPr="0009040C" w:rsidRDefault="006E5761" w:rsidP="00F8389C">
      <w:pPr>
        <w:pStyle w:val="2sltext"/>
        <w:rPr>
          <w:color w:val="auto"/>
        </w:rPr>
      </w:pPr>
      <w:r>
        <w:t>Dodavatel</w:t>
      </w:r>
      <w:r w:rsidR="00646F23" w:rsidRPr="0009040C">
        <w:rPr>
          <w:color w:val="auto"/>
        </w:rPr>
        <w:t xml:space="preserve"> bere na vědomí, že IS SZIF, jehož provoz je zajištěn na základě </w:t>
      </w:r>
      <w:r w:rsidR="003048F8">
        <w:rPr>
          <w:color w:val="auto"/>
        </w:rPr>
        <w:t>S</w:t>
      </w:r>
      <w:r w:rsidR="00EC1511">
        <w:rPr>
          <w:color w:val="auto"/>
        </w:rPr>
        <w:t xml:space="preserve">távající </w:t>
      </w:r>
      <w:r w:rsidR="00646F23" w:rsidRPr="0009040C">
        <w:rPr>
          <w:color w:val="auto"/>
        </w:rPr>
        <w:t>infrastruktury</w:t>
      </w:r>
      <w:r w:rsidR="00EC1511">
        <w:rPr>
          <w:color w:val="auto"/>
        </w:rPr>
        <w:t xml:space="preserve"> a bude zajištěn na základě </w:t>
      </w:r>
      <w:r w:rsidR="008F51C9">
        <w:t>Nové i</w:t>
      </w:r>
      <w:r w:rsidR="008F51C9" w:rsidRPr="00D91088">
        <w:t>nfrastruktur</w:t>
      </w:r>
      <w:r w:rsidR="008F51C9">
        <w:t>y</w:t>
      </w:r>
      <w:r w:rsidR="00646F23" w:rsidRPr="0009040C">
        <w:rPr>
          <w:color w:val="auto"/>
        </w:rPr>
        <w:t xml:space="preserve">, je </w:t>
      </w:r>
      <w:bookmarkStart w:id="482" w:name="_Hlk177110940"/>
      <w:r w:rsidR="00646F23" w:rsidRPr="0009040C">
        <w:rPr>
          <w:color w:val="auto"/>
        </w:rPr>
        <w:t xml:space="preserve">významným informačním systémem dle </w:t>
      </w:r>
      <w:r w:rsidR="00FB14C4">
        <w:rPr>
          <w:color w:val="auto"/>
        </w:rPr>
        <w:t>Z</w:t>
      </w:r>
      <w:r w:rsidR="00646F23" w:rsidRPr="0009040C">
        <w:rPr>
          <w:color w:val="auto"/>
        </w:rPr>
        <w:t>ákona o kybernetické bezpečnosti a vyhlášky č. 317/2014 Sb., o významných informačních systémech a jejich určujících kritériích, ve znění pozdějších předpisů.</w:t>
      </w:r>
      <w:bookmarkEnd w:id="482"/>
      <w:r w:rsidR="00646F23" w:rsidRPr="0009040C">
        <w:rPr>
          <w:color w:val="auto"/>
        </w:rPr>
        <w:t xml:space="preserve"> </w:t>
      </w:r>
      <w:r>
        <w:t>Dodavatel</w:t>
      </w:r>
      <w:r w:rsidR="00646F23" w:rsidRPr="0009040C">
        <w:rPr>
          <w:color w:val="auto"/>
        </w:rPr>
        <w:t xml:space="preserve"> bere na vědomí, že plnění</w:t>
      </w:r>
      <w:r w:rsidR="00EC1511">
        <w:rPr>
          <w:color w:val="auto"/>
        </w:rPr>
        <w:t xml:space="preserve"> dle</w:t>
      </w:r>
      <w:r w:rsidR="00646F23" w:rsidRPr="0009040C">
        <w:rPr>
          <w:color w:val="auto"/>
        </w:rPr>
        <w:t xml:space="preserve"> této Smlouvy bude </w:t>
      </w:r>
      <w:r w:rsidR="00EC1511">
        <w:rPr>
          <w:color w:val="auto"/>
        </w:rPr>
        <w:t>provádět</w:t>
      </w:r>
      <w:r w:rsidR="00646F23" w:rsidRPr="0009040C">
        <w:rPr>
          <w:color w:val="auto"/>
        </w:rPr>
        <w:t xml:space="preserve"> v rámci významného informačního systému.</w:t>
      </w:r>
    </w:p>
    <w:p w14:paraId="1BD17CE3" w14:textId="77777777" w:rsidR="00646F23" w:rsidRPr="0009040C" w:rsidRDefault="00646F23" w:rsidP="00F8389C">
      <w:pPr>
        <w:pStyle w:val="2sltext"/>
        <w:numPr>
          <w:ilvl w:val="0"/>
          <w:numId w:val="0"/>
        </w:numPr>
        <w:ind w:left="567"/>
        <w:rPr>
          <w:color w:val="auto"/>
        </w:rPr>
      </w:pPr>
    </w:p>
    <w:p w14:paraId="4EB0C045" w14:textId="28EED60A" w:rsidR="00646F23" w:rsidRPr="0009040C" w:rsidRDefault="006E5761" w:rsidP="00F8389C">
      <w:pPr>
        <w:pStyle w:val="2sltext"/>
      </w:pPr>
      <w:r>
        <w:t>Dodavatel</w:t>
      </w:r>
      <w:r w:rsidR="00646F23" w:rsidRPr="0009040C">
        <w:rPr>
          <w:rFonts w:cs="Calibri"/>
        </w:rPr>
        <w:t xml:space="preserve"> bere na vědomí, že plnění této Smlouvy může mít dopad na </w:t>
      </w:r>
      <w:r w:rsidR="00646F23" w:rsidRPr="0009040C">
        <w:t xml:space="preserve">IS SZIF nebo další informační systémy spravované </w:t>
      </w:r>
      <w:r w:rsidR="00646F23" w:rsidRPr="0009040C">
        <w:rPr>
          <w:color w:val="000000" w:themeColor="text1"/>
        </w:rPr>
        <w:t>Objednatelem nebo jiné informační systémy</w:t>
      </w:r>
      <w:r w:rsidR="00646F23" w:rsidRPr="0009040C">
        <w:t xml:space="preserve">, které mohou být plněním této Smlouvy ze strany </w:t>
      </w:r>
      <w:r>
        <w:t>Dodavatele</w:t>
      </w:r>
      <w:r w:rsidR="00646F23" w:rsidRPr="0009040C">
        <w:t xml:space="preserve"> dotčeny</w:t>
      </w:r>
      <w:r w:rsidR="00646F23" w:rsidRPr="0009040C">
        <w:rPr>
          <w:rFonts w:cs="Calibri"/>
        </w:rPr>
        <w:t>.</w:t>
      </w:r>
    </w:p>
    <w:p w14:paraId="6DCCEC8F" w14:textId="77777777" w:rsidR="00646F23" w:rsidRPr="0009040C" w:rsidRDefault="00646F23" w:rsidP="00F8389C">
      <w:pPr>
        <w:pStyle w:val="2sltext"/>
        <w:numPr>
          <w:ilvl w:val="0"/>
          <w:numId w:val="0"/>
        </w:numPr>
        <w:ind w:left="567"/>
        <w:rPr>
          <w:color w:val="auto"/>
        </w:rPr>
      </w:pPr>
    </w:p>
    <w:p w14:paraId="699C0D74" w14:textId="026D15C8" w:rsidR="00646F23" w:rsidRPr="0009040C" w:rsidRDefault="00646F23" w:rsidP="00F8389C">
      <w:pPr>
        <w:pStyle w:val="2sltext"/>
        <w:rPr>
          <w:color w:val="auto"/>
        </w:rPr>
      </w:pPr>
      <w:r w:rsidRPr="0009040C">
        <w:rPr>
          <w:color w:val="auto"/>
        </w:rPr>
        <w:t xml:space="preserve">Plnění dle této Smlouvy musí splňovat podmínky a požadavky stanovené Zákonem o kybernetické bezpečnosti </w:t>
      </w:r>
      <w:bookmarkStart w:id="483" w:name="_Hlk153803511"/>
      <w:r w:rsidRPr="0009040C">
        <w:rPr>
          <w:color w:val="auto"/>
        </w:rPr>
        <w:t xml:space="preserve">a jeho prováděcími předpisy, zejména </w:t>
      </w:r>
      <w:bookmarkEnd w:id="483"/>
      <w:r w:rsidRPr="00FB14C4">
        <w:rPr>
          <w:color w:val="auto"/>
        </w:rPr>
        <w:t>Vyhlášk</w:t>
      </w:r>
      <w:r w:rsidR="00FB14C4" w:rsidRPr="00FB14C4">
        <w:rPr>
          <w:color w:val="auto"/>
        </w:rPr>
        <w:t>ou</w:t>
      </w:r>
      <w:r w:rsidRPr="00FB14C4">
        <w:rPr>
          <w:color w:val="auto"/>
        </w:rPr>
        <w:t xml:space="preserve"> o kybernetické bezpečnosti</w:t>
      </w:r>
      <w:r w:rsidR="00FB14C4" w:rsidRPr="00FB14C4">
        <w:rPr>
          <w:color w:val="auto"/>
        </w:rPr>
        <w:t>.</w:t>
      </w:r>
    </w:p>
    <w:p w14:paraId="22BCFD60" w14:textId="77777777" w:rsidR="00646F23" w:rsidRPr="0009040C" w:rsidRDefault="00646F23" w:rsidP="00F8389C">
      <w:pPr>
        <w:pStyle w:val="2sltext"/>
        <w:numPr>
          <w:ilvl w:val="0"/>
          <w:numId w:val="0"/>
        </w:numPr>
        <w:ind w:left="567"/>
      </w:pPr>
    </w:p>
    <w:p w14:paraId="4751045F" w14:textId="765466AA" w:rsidR="00646F23" w:rsidRPr="0009040C" w:rsidRDefault="006E5761" w:rsidP="00F8389C">
      <w:pPr>
        <w:pStyle w:val="2sltext"/>
      </w:pPr>
      <w:r>
        <w:t>Dodavatel</w:t>
      </w:r>
      <w:r w:rsidR="00646F23" w:rsidRPr="0009040C">
        <w:t xml:space="preserve"> je povinen </w:t>
      </w:r>
      <w:r w:rsidR="00EC1511">
        <w:t>provádět</w:t>
      </w:r>
      <w:r w:rsidR="00646F23" w:rsidRPr="0009040C">
        <w:t xml:space="preserve"> plnění dle této Smlouvy v souladu se Zákonem o kybernetické bezpečnosti, a jeho prováděcími předpisy, zejména s Vyhláškou o kybernetické bezpečnosti, a</w:t>
      </w:r>
      <w:r w:rsidR="008F51C9">
        <w:t> </w:t>
      </w:r>
      <w:r w:rsidR="00646F23" w:rsidRPr="0009040C">
        <w:t xml:space="preserve">tak, aby se </w:t>
      </w:r>
      <w:r>
        <w:t>Dodavatel</w:t>
      </w:r>
      <w:r w:rsidR="00646F23" w:rsidRPr="0009040C">
        <w:t xml:space="preserve"> vyvaroval jakékoliv činnosti, jež by mohla být označena za porušení uvedených právních předpisů </w:t>
      </w:r>
      <w:r w:rsidR="00646F23" w:rsidRPr="0009040C">
        <w:rPr>
          <w:color w:val="000000" w:themeColor="text1"/>
        </w:rPr>
        <w:t>Objednatelem</w:t>
      </w:r>
      <w:r w:rsidR="00646F23" w:rsidRPr="0009040C">
        <w:t>.</w:t>
      </w:r>
    </w:p>
    <w:p w14:paraId="0A2188B5" w14:textId="77777777" w:rsidR="00646F23" w:rsidRPr="0009040C" w:rsidRDefault="00646F23" w:rsidP="00F8389C">
      <w:pPr>
        <w:pStyle w:val="2sltext"/>
        <w:numPr>
          <w:ilvl w:val="0"/>
          <w:numId w:val="0"/>
        </w:numPr>
        <w:ind w:left="567"/>
      </w:pPr>
    </w:p>
    <w:p w14:paraId="43863336" w14:textId="4DD6B941" w:rsidR="00646F23" w:rsidRPr="0009040C" w:rsidRDefault="00646F23" w:rsidP="00F8389C">
      <w:pPr>
        <w:pStyle w:val="2sltext"/>
      </w:pPr>
      <w:r w:rsidRPr="0009040C">
        <w:rPr>
          <w:color w:val="auto"/>
        </w:rPr>
        <w:t xml:space="preserve">Objednatel informuje, že bude </w:t>
      </w:r>
      <w:r w:rsidR="006E5761">
        <w:t>Dodavatele</w:t>
      </w:r>
      <w:r w:rsidRPr="0009040C">
        <w:rPr>
          <w:color w:val="auto"/>
        </w:rPr>
        <w:t xml:space="preserve"> evidovat jako svého významného dodavatele dle § 2 písm. n) a § 8 odst. 1 písm. b) Vyhlášky o kybernetické bezpečnosti, přičemž </w:t>
      </w:r>
      <w:r w:rsidR="006E5761">
        <w:t>Dodavatel</w:t>
      </w:r>
      <w:r w:rsidRPr="0009040C">
        <w:rPr>
          <w:color w:val="auto"/>
        </w:rPr>
        <w:t xml:space="preserve"> bere tuto skutečnost na vědomí.</w:t>
      </w:r>
    </w:p>
    <w:p w14:paraId="0E6785F2" w14:textId="77777777" w:rsidR="00646F23" w:rsidRPr="0009040C" w:rsidRDefault="00646F23" w:rsidP="00F8389C">
      <w:pPr>
        <w:pStyle w:val="2sltext"/>
        <w:numPr>
          <w:ilvl w:val="0"/>
          <w:numId w:val="0"/>
        </w:numPr>
        <w:ind w:left="567"/>
      </w:pPr>
    </w:p>
    <w:p w14:paraId="348A5AE6" w14:textId="089C6152" w:rsidR="00646F23" w:rsidRPr="0009040C" w:rsidRDefault="006E5761" w:rsidP="00F8389C">
      <w:pPr>
        <w:pStyle w:val="2sltext"/>
      </w:pPr>
      <w:bookmarkStart w:id="484" w:name="_Ref153910787"/>
      <w:r>
        <w:t>Dodavatel</w:t>
      </w:r>
      <w:r w:rsidR="00646F23" w:rsidRPr="0009040C">
        <w:t xml:space="preserve"> je povinen zajistit a zachovat bezpečnost informací a dat uložených v</w:t>
      </w:r>
      <w:r w:rsidR="008F51C9">
        <w:t xml:space="preserve">e Stávající </w:t>
      </w:r>
      <w:r w:rsidR="00646F23" w:rsidRPr="0009040C">
        <w:t>infrastruktuře</w:t>
      </w:r>
      <w:r w:rsidR="008F51C9">
        <w:t xml:space="preserve"> a Nové infrastruktuře</w:t>
      </w:r>
      <w:r w:rsidR="00646F23" w:rsidRPr="0009040C">
        <w:t xml:space="preserve">, a to zejména z pohledu jejich důvěrnosti, dostupnosti a integrity. </w:t>
      </w:r>
      <w:r>
        <w:t>Dodavatel</w:t>
      </w:r>
      <w:r w:rsidR="00646F23" w:rsidRPr="0009040C">
        <w:t xml:space="preserve"> je povinen plnit tuto Smlouvu tak, aby důvěrnost, dostupnost a integrita daných informací a dat nebyla ztracena, přerušena, ohrožena ani omezena. Je-li k plnění této Smlouvy nezbytné důvěrnost, dostupnost či integritu daných informací nebo dat ztratit, přerušit, ohrozit nebo omezit, může tak </w:t>
      </w:r>
      <w:r>
        <w:t>Dodavatel</w:t>
      </w:r>
      <w:r w:rsidR="00646F23" w:rsidRPr="0009040C">
        <w:t xml:space="preserve"> učinit pouze po předchozím souhlasu Objednatele a jen v rozsahu </w:t>
      </w:r>
      <w:r w:rsidR="00646F23" w:rsidRPr="0009040C">
        <w:rPr>
          <w:color w:val="000000" w:themeColor="text1"/>
        </w:rPr>
        <w:t>Objednatelem</w:t>
      </w:r>
      <w:r w:rsidR="00646F23" w:rsidRPr="0009040C">
        <w:t xml:space="preserve"> předem odsouhlaseném.</w:t>
      </w:r>
      <w:bookmarkEnd w:id="484"/>
      <w:r w:rsidR="00646F23" w:rsidRPr="0009040C">
        <w:t xml:space="preserve"> </w:t>
      </w:r>
    </w:p>
    <w:p w14:paraId="3ACDF60F" w14:textId="77777777" w:rsidR="00646F23" w:rsidRPr="0009040C" w:rsidRDefault="00646F23" w:rsidP="00F8389C">
      <w:pPr>
        <w:pStyle w:val="2sltext"/>
        <w:numPr>
          <w:ilvl w:val="0"/>
          <w:numId w:val="0"/>
        </w:numPr>
        <w:ind w:left="567"/>
      </w:pPr>
    </w:p>
    <w:p w14:paraId="0A656263" w14:textId="39237F9F" w:rsidR="00646F23" w:rsidRPr="0009040C" w:rsidRDefault="006E5761" w:rsidP="00F8389C">
      <w:pPr>
        <w:pStyle w:val="2sltext"/>
      </w:pPr>
      <w:bookmarkStart w:id="485" w:name="_Ref177474311"/>
      <w:r>
        <w:t>Dodavatel</w:t>
      </w:r>
      <w:r w:rsidR="00646F23" w:rsidRPr="0009040C">
        <w:t xml:space="preserve"> není oprávněn užít data uložená </w:t>
      </w:r>
      <w:r w:rsidR="008F51C9" w:rsidRPr="0009040C">
        <w:t>v</w:t>
      </w:r>
      <w:r w:rsidR="008F51C9">
        <w:t xml:space="preserve">e Stávající </w:t>
      </w:r>
      <w:r w:rsidR="008F51C9" w:rsidRPr="0009040C">
        <w:t>infrastruktuře</w:t>
      </w:r>
      <w:r w:rsidR="008F51C9">
        <w:t xml:space="preserve"> a Nové infrastruktuře</w:t>
      </w:r>
      <w:r w:rsidR="00646F23" w:rsidRPr="0009040C">
        <w:rPr>
          <w:color w:val="auto"/>
        </w:rPr>
        <w:t xml:space="preserve"> a data obsažená v IS SZIF, v</w:t>
      </w:r>
      <w:r w:rsidR="00646F23" w:rsidRPr="0009040C">
        <w:t xml:space="preserve"> informačních systémech spravovaných </w:t>
      </w:r>
      <w:r w:rsidR="00646F23" w:rsidRPr="0009040C">
        <w:rPr>
          <w:color w:val="000000" w:themeColor="text1"/>
        </w:rPr>
        <w:t>Objednatelem nebo jiných informačních systémech</w:t>
      </w:r>
      <w:r w:rsidR="00646F23" w:rsidRPr="0009040C">
        <w:t xml:space="preserve">, které budou plněním této Smlouvy ze strany </w:t>
      </w:r>
      <w:r>
        <w:t>Dodavatele</w:t>
      </w:r>
      <w:r w:rsidR="00646F23" w:rsidRPr="0009040C">
        <w:t xml:space="preserve"> dotčeny. Je-li užití daných dat nezbytné k plnění této Smlouvy, může je </w:t>
      </w:r>
      <w:r>
        <w:t>Dodavatel</w:t>
      </w:r>
      <w:r w:rsidR="00646F23" w:rsidRPr="0009040C">
        <w:t xml:space="preserve"> užít jen po předchozím souhlasu Objednatele a jen v rozsahu Objednatelem předem odsouhlaseném.</w:t>
      </w:r>
      <w:bookmarkEnd w:id="485"/>
    </w:p>
    <w:p w14:paraId="6E7C27A2" w14:textId="77777777" w:rsidR="00646F23" w:rsidRPr="0009040C" w:rsidRDefault="00646F23" w:rsidP="00F8389C">
      <w:pPr>
        <w:pStyle w:val="2sltext"/>
        <w:numPr>
          <w:ilvl w:val="0"/>
          <w:numId w:val="0"/>
        </w:numPr>
        <w:ind w:left="567"/>
      </w:pPr>
    </w:p>
    <w:p w14:paraId="2C09707B" w14:textId="6D51D5A8" w:rsidR="00646F23" w:rsidRPr="0009040C" w:rsidRDefault="00646F23" w:rsidP="00F8389C">
      <w:pPr>
        <w:pStyle w:val="2sltext"/>
      </w:pPr>
      <w:bookmarkStart w:id="486" w:name="_Ref175818793"/>
      <w:r w:rsidRPr="0009040C">
        <w:t xml:space="preserve">Všechna data uložená </w:t>
      </w:r>
      <w:r w:rsidR="008F51C9" w:rsidRPr="0009040C">
        <w:t>v</w:t>
      </w:r>
      <w:r w:rsidR="008F51C9">
        <w:t xml:space="preserve">e Stávající </w:t>
      </w:r>
      <w:r w:rsidR="008F51C9" w:rsidRPr="0009040C">
        <w:t>infrastruktuře</w:t>
      </w:r>
      <w:r w:rsidR="008F51C9">
        <w:t xml:space="preserve"> a Nové infrastruktuře</w:t>
      </w:r>
      <w:r w:rsidRPr="0009040C">
        <w:rPr>
          <w:color w:val="auto"/>
        </w:rPr>
        <w:t xml:space="preserve"> a data obsažená v IS SZIF, v</w:t>
      </w:r>
      <w:r w:rsidRPr="0009040C">
        <w:t xml:space="preserve"> informačních systémech spravovaných </w:t>
      </w:r>
      <w:r w:rsidRPr="0009040C">
        <w:rPr>
          <w:color w:val="000000" w:themeColor="text1"/>
        </w:rPr>
        <w:t>Objednatelem nebo jiných informačních systémech</w:t>
      </w:r>
      <w:r w:rsidRPr="0009040C">
        <w:t xml:space="preserve">, které budou plněním této Smlouvy ze strany </w:t>
      </w:r>
      <w:r w:rsidR="006E5761">
        <w:t>Dodavatele</w:t>
      </w:r>
      <w:r w:rsidRPr="0009040C">
        <w:t xml:space="preserve"> dotčeny, nebo data jinak vytvořená v souvislosti s</w:t>
      </w:r>
      <w:r w:rsidR="008F51C9">
        <w:t> </w:t>
      </w:r>
      <w:r w:rsidRPr="0009040C">
        <w:t>užíváním</w:t>
      </w:r>
      <w:r w:rsidR="008F51C9">
        <w:t xml:space="preserve"> Stávající </w:t>
      </w:r>
      <w:r w:rsidR="008F51C9" w:rsidRPr="0009040C">
        <w:t>infrastruktu</w:t>
      </w:r>
      <w:r w:rsidR="008F51C9">
        <w:t>ry a Nové infrastruktury</w:t>
      </w:r>
      <w:r w:rsidRPr="0009040C">
        <w:t>,</w:t>
      </w:r>
      <w:r w:rsidRPr="0009040C">
        <w:rPr>
          <w:color w:val="auto"/>
        </w:rPr>
        <w:t xml:space="preserve"> IS SZIF, </w:t>
      </w:r>
      <w:r w:rsidRPr="0009040C">
        <w:t xml:space="preserve">informačních systémů spravovaných </w:t>
      </w:r>
      <w:r w:rsidRPr="0009040C">
        <w:rPr>
          <w:color w:val="000000" w:themeColor="text1"/>
        </w:rPr>
        <w:t>Objednatelem nebo jiných informačních systémů</w:t>
      </w:r>
      <w:r w:rsidRPr="0009040C">
        <w:t xml:space="preserve">, které </w:t>
      </w:r>
      <w:r w:rsidRPr="0009040C">
        <w:lastRenderedPageBreak/>
        <w:t xml:space="preserve">budou plněním této Smlouvy ze strany </w:t>
      </w:r>
      <w:r w:rsidR="006E5761">
        <w:t>Dodavatele</w:t>
      </w:r>
      <w:r w:rsidRPr="0009040C">
        <w:t xml:space="preserve"> dotčeny, jsou výhradním majetkem Objednatele nebo k nim Objednatel vykonává výhradní autorská majetková práva. Objednatel je oprávněn s danými daty jakkoli a kdykoliv volně nakládat a disponovat. </w:t>
      </w:r>
      <w:r w:rsidR="006E5761">
        <w:t>Dodavatel</w:t>
      </w:r>
      <w:r w:rsidRPr="0009040C">
        <w:t xml:space="preserve"> není oprávněn Objednatele omezovat v nakládání a disponování s danými daty. </w:t>
      </w:r>
      <w:r w:rsidR="006E5761">
        <w:t>Dodavatel</w:t>
      </w:r>
      <w:r w:rsidRPr="0009040C">
        <w:t xml:space="preserve"> je povinen umožnit Objednateli jakkoli a kdykoliv volně nakládat a disponovat s danými daty a poskytnout k tomuto Objednateli veškerou potřebnou součinnost. </w:t>
      </w:r>
      <w:r w:rsidR="006E5761">
        <w:t>Dodavatel</w:t>
      </w:r>
      <w:r w:rsidRPr="0009040C">
        <w:rPr>
          <w:color w:val="000000" w:themeColor="text1"/>
        </w:rPr>
        <w:t xml:space="preserve"> není oprávněn daná data jakkoli užívat, s výjimkou užití, které je nezbytně nutné k plnění této Smlouvy. Je-li užití daných dat potřebné z jiného důvodu, </w:t>
      </w:r>
      <w:r w:rsidRPr="0009040C">
        <w:t xml:space="preserve">může je </w:t>
      </w:r>
      <w:r w:rsidR="006E5761">
        <w:t>Dodavatel</w:t>
      </w:r>
      <w:r w:rsidRPr="0009040C">
        <w:t xml:space="preserve"> užít jen po předchozím výslovném souhlasu Objednatele a jen v rozsahu Objednatelem předem výslovně odsouhlaseném.</w:t>
      </w:r>
      <w:r w:rsidRPr="0009040C">
        <w:rPr>
          <w:color w:val="000000" w:themeColor="text1"/>
        </w:rPr>
        <w:t xml:space="preserve"> V případě pochybností ohledně oprávněnosti užití daných dat </w:t>
      </w:r>
      <w:r w:rsidR="006E5761">
        <w:t>Dodavatelem</w:t>
      </w:r>
      <w:r w:rsidRPr="0009040C">
        <w:rPr>
          <w:color w:val="000000" w:themeColor="text1"/>
        </w:rPr>
        <w:t xml:space="preserve">, je </w:t>
      </w:r>
      <w:r w:rsidR="006E5761">
        <w:t>Dodavatel</w:t>
      </w:r>
      <w:r w:rsidRPr="0009040C">
        <w:rPr>
          <w:color w:val="000000" w:themeColor="text1"/>
        </w:rPr>
        <w:t xml:space="preserve"> povinen postupovat dle předchozí věty tohoto odstavce této Smlouvy. </w:t>
      </w:r>
      <w:r w:rsidR="006E5761">
        <w:t>Dodavatel</w:t>
      </w:r>
      <w:r w:rsidRPr="0009040C">
        <w:t xml:space="preserve"> není oprávněn zejména jakkoli nahlížet do daných dat, předávat daná data třetím osobám, umožnit třetím osobám přístup k daným datům nebo daná data zlikvidovat, nestanoví-li tato Smlouva nebo Objednatel výslovně jinak.</w:t>
      </w:r>
      <w:bookmarkEnd w:id="486"/>
    </w:p>
    <w:p w14:paraId="012CF7A1" w14:textId="77777777" w:rsidR="00646F23" w:rsidRPr="0009040C" w:rsidRDefault="00646F23" w:rsidP="00F8389C">
      <w:pPr>
        <w:pStyle w:val="2sltext"/>
        <w:numPr>
          <w:ilvl w:val="0"/>
          <w:numId w:val="0"/>
        </w:numPr>
        <w:ind w:left="567"/>
      </w:pPr>
    </w:p>
    <w:p w14:paraId="35247FE8" w14:textId="37331C27" w:rsidR="00646F23" w:rsidRPr="0009040C" w:rsidRDefault="006E5761" w:rsidP="00F8389C">
      <w:pPr>
        <w:pStyle w:val="2sltext"/>
      </w:pPr>
      <w:bookmarkStart w:id="487" w:name="_Ref177474258"/>
      <w:r>
        <w:t>Dodavatel</w:t>
      </w:r>
      <w:r w:rsidR="00646F23" w:rsidRPr="0009040C">
        <w:t xml:space="preserve">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v souvislosti s touto Smlouvou nebo jejím plněním jakkoliv dozvěděl, vyjma těch, které jsou v okamžiku, kdy se s nimi </w:t>
      </w:r>
      <w:r>
        <w:t>Dodavatel</w:t>
      </w:r>
      <w:r w:rsidR="00646F23" w:rsidRPr="0009040C">
        <w:t xml:space="preserve"> seznámil, prokazatelně veřejně přístupné nebo těch, které se bez zavinění </w:t>
      </w:r>
      <w:r>
        <w:t>Dodavatele</w:t>
      </w:r>
      <w:r w:rsidR="00646F23" w:rsidRPr="0009040C">
        <w:t xml:space="preserve"> veřejně přístupnými stanou. </w:t>
      </w:r>
      <w:r>
        <w:t>Dodavatel</w:t>
      </w:r>
      <w:r w:rsidR="00646F23" w:rsidRPr="0009040C">
        <w:t xml:space="preserve"> nesmí takové skutečnosti a informace použít v rozporu s jejich účelem, nesmí je použít ve prospěch svůj nebo jiných osob a nesmí je použít ani v neprospěch Objednatele. Povinnosti dle tohoto odstavce této Smlouvy je </w:t>
      </w:r>
      <w:r>
        <w:t>Dodavatel</w:t>
      </w:r>
      <w:r w:rsidR="00646F23" w:rsidRPr="0009040C">
        <w:t xml:space="preserve"> povinen zachovávat i po zániku závazků z této Smlouvy, vyjma případů, kdy se takové skutečnosti a informace stanou prokazatelně veřejně přístupné bez zavinění </w:t>
      </w:r>
      <w:r>
        <w:t>Dodavatele</w:t>
      </w:r>
      <w:r w:rsidR="00646F23" w:rsidRPr="0009040C">
        <w:t xml:space="preserve">. Povinnosti dle tohoto odstavce této Smlouvy se nevztahují na případy, kdy je </w:t>
      </w:r>
      <w:r>
        <w:t>Dodavatel</w:t>
      </w:r>
      <w:r w:rsidR="00646F23" w:rsidRPr="0009040C">
        <w:t xml:space="preserve"> povinen zveřejnit takové skutečnosti nebo informace na základě povinnosti uložené mu zákonným právním předpisem nebo rozhodnutím orgánu veřejné moci.</w:t>
      </w:r>
      <w:bookmarkEnd w:id="487"/>
    </w:p>
    <w:p w14:paraId="544BA566" w14:textId="77777777" w:rsidR="00646F23" w:rsidRPr="0009040C" w:rsidRDefault="00646F23" w:rsidP="00F8389C">
      <w:pPr>
        <w:pStyle w:val="2sltext"/>
        <w:numPr>
          <w:ilvl w:val="0"/>
          <w:numId w:val="0"/>
        </w:numPr>
        <w:ind w:left="567"/>
      </w:pPr>
    </w:p>
    <w:p w14:paraId="75150F48" w14:textId="0F8F78E7" w:rsidR="00646F23" w:rsidRPr="0009040C" w:rsidRDefault="006E5761" w:rsidP="00F8389C">
      <w:pPr>
        <w:pStyle w:val="2sltext"/>
      </w:pPr>
      <w:r w:rsidRPr="00FB14C4">
        <w:rPr>
          <w:color w:val="auto"/>
        </w:rPr>
        <w:t>Dodavatel</w:t>
      </w:r>
      <w:r w:rsidR="00646F23" w:rsidRPr="00FB14C4">
        <w:rPr>
          <w:color w:val="auto"/>
        </w:rPr>
        <w:t xml:space="preserve"> je povinen chránit osobní údaje a při jejich ochraně postupovat v souladu s příslušnými právními předpisy, zejména </w:t>
      </w:r>
      <w:r w:rsidR="00646F23" w:rsidRPr="0009040C">
        <w:t xml:space="preserve">se zákonem č. 110/2019 Sb., o zpracování osobních údajů, ve znění pozdějších předpisů, a Nařízením Evropského parlamentu a rady (EU) 2016/679 ze dne 27.04.2016 o ochraně fyzických osob v souvislosti se zpracováním osobních údajů a o volném pohybu těchto údajů a o zrušení směrnice 95/46/ES (obecné nařízení o ochraně osobních údajů). </w:t>
      </w:r>
      <w:r>
        <w:t>Dodavatel</w:t>
      </w:r>
      <w:r w:rsidR="00646F23" w:rsidRPr="0009040C">
        <w:t xml:space="preserve"> je povinen zachovávat mlčenlivost o osobních údajích a o bezpečnostních opatřeních, jejichž zveřejnění by ohrozilo zabezpečení osobních údajů. </w:t>
      </w:r>
      <w:r>
        <w:t>Dodavatel</w:t>
      </w:r>
      <w:r w:rsidR="00646F23" w:rsidRPr="0009040C">
        <w:t xml:space="preserve"> prohlašuje, že zavedl potřebná technická a organizační opatření pro ochranu osobních údajů. </w:t>
      </w:r>
      <w:r>
        <w:t>Dodavatel</w:t>
      </w:r>
      <w:r w:rsidR="00646F23" w:rsidRPr="0009040C">
        <w:t xml:space="preserve"> je povinen v rámci plnění této Smlouvy dodržovat zásady ochrany osobních údajů stanovené Objednatelem, se kterými byl </w:t>
      </w:r>
      <w:r>
        <w:t>Dodavatel</w:t>
      </w:r>
      <w:r w:rsidR="00646F23" w:rsidRPr="0009040C">
        <w:t xml:space="preserve"> seznámen ze strany Objednatele. </w:t>
      </w:r>
      <w:r>
        <w:t>Dodavatel</w:t>
      </w:r>
      <w:r w:rsidR="00646F23" w:rsidRPr="0009040C">
        <w:t xml:space="preserve"> bere na vědomí a souhlasí s tím, že v rámci plnění této Smlouvy může vystupovat v roli zpracovatele, správce nebo společného správce osobních údajů. </w:t>
      </w:r>
      <w:r>
        <w:t>Dodavatel</w:t>
      </w:r>
      <w:r w:rsidR="00646F23" w:rsidRPr="0009040C">
        <w:t xml:space="preserve"> je v případě potřeby uzavření smlouvy o zpracování osobních údajů s Objednatelem povinen takovou smlouvu o zpracování osobních údajů s Objednatelem bez zbytečného odkladu uzavřít. Taková smlouva o zpracování osobních údajů bude zpracována v souladu s příslušnými právními předpisy a zásadami ochrany osobních údajů stanovenými Objednatelem.</w:t>
      </w:r>
    </w:p>
    <w:p w14:paraId="43F841C8" w14:textId="77777777" w:rsidR="00646F23" w:rsidRPr="0009040C" w:rsidRDefault="00646F23" w:rsidP="00F8389C">
      <w:pPr>
        <w:pStyle w:val="2sltext"/>
        <w:numPr>
          <w:ilvl w:val="0"/>
          <w:numId w:val="0"/>
        </w:numPr>
        <w:ind w:left="567"/>
      </w:pPr>
    </w:p>
    <w:p w14:paraId="26005C9E" w14:textId="2B572D6A" w:rsidR="00646F23" w:rsidRPr="0009040C" w:rsidRDefault="006E5761" w:rsidP="00F8389C">
      <w:pPr>
        <w:pStyle w:val="2sltext"/>
      </w:pPr>
      <w:bookmarkStart w:id="488" w:name="_Ref175829402"/>
      <w:r>
        <w:t>Dodavatel</w:t>
      </w:r>
      <w:r w:rsidR="00646F23" w:rsidRPr="0009040C">
        <w:t xml:space="preserve"> je povinen dodržovat při plnění této Smlouvy veškerou aktuální bezpečnostní politiku a předpisy Objednatele, které mu byly Objednatelem předány nebo se kterými byl Objednatelem seznámen a které mají dopad na plnění </w:t>
      </w:r>
      <w:r>
        <w:t>Dodavatele</w:t>
      </w:r>
      <w:r w:rsidR="00646F23" w:rsidRPr="0009040C">
        <w:t xml:space="preserve"> dle této Smlouvy. Bezpečnostní politikou a předpisy Objednatele, které mají dopad na plnění </w:t>
      </w:r>
      <w:r>
        <w:t>Dodavatele</w:t>
      </w:r>
      <w:r w:rsidR="00646F23" w:rsidRPr="0009040C">
        <w:t xml:space="preserve"> dle této Smlouvy, se rozumí bezpečnostní dokumentace, která se vztahuje k plnění </w:t>
      </w:r>
      <w:r>
        <w:t>Dodavatele</w:t>
      </w:r>
      <w:r w:rsidR="00646F23" w:rsidRPr="0009040C">
        <w:t xml:space="preserve"> dle této Smlouvy nebo se obvykle vztahuje k povinnostem subjektů, které jsou v dodavatelském vztahu </w:t>
      </w:r>
      <w:r w:rsidR="00646F23" w:rsidRPr="0009040C">
        <w:lastRenderedPageBreak/>
        <w:t xml:space="preserve">k Objednateli, s přihlédnutím ke skutečnosti, že Objednatel je správcem významného informačního systému. Objednatel je povinen </w:t>
      </w:r>
      <w:r>
        <w:t>Dodavateli</w:t>
      </w:r>
      <w:r w:rsidR="00646F23" w:rsidRPr="0009040C">
        <w:t xml:space="preserve"> předat nebo </w:t>
      </w:r>
      <w:r>
        <w:t>Dodavatele</w:t>
      </w:r>
      <w:r w:rsidR="00646F23" w:rsidRPr="0009040C">
        <w:t xml:space="preserve"> seznámit s aktuální bezpečnostní politikou a předpisy Objednatele, které mají dopad na plnění </w:t>
      </w:r>
      <w:r>
        <w:t>Dodavatele</w:t>
      </w:r>
      <w:r w:rsidR="00646F23" w:rsidRPr="0009040C">
        <w:t xml:space="preserve"> dle této Smlouvy, o čemž bude vždy vyhotoven zápis podepsaný oběma Smluvními stranami.</w:t>
      </w:r>
      <w:bookmarkEnd w:id="488"/>
    </w:p>
    <w:p w14:paraId="76EDCD65" w14:textId="77777777" w:rsidR="00646F23" w:rsidRPr="0009040C" w:rsidRDefault="00646F23" w:rsidP="00F8389C">
      <w:pPr>
        <w:pStyle w:val="2sltext"/>
        <w:numPr>
          <w:ilvl w:val="0"/>
          <w:numId w:val="0"/>
        </w:numPr>
        <w:ind w:left="567"/>
      </w:pPr>
    </w:p>
    <w:p w14:paraId="1BED9E25" w14:textId="11E32081" w:rsidR="00646F23" w:rsidRPr="0009040C" w:rsidRDefault="006E5761" w:rsidP="00F8389C">
      <w:pPr>
        <w:pStyle w:val="2sltext"/>
      </w:pPr>
      <w:bookmarkStart w:id="489" w:name="_Ref153910845"/>
      <w:r>
        <w:t>Dodavatel</w:t>
      </w:r>
      <w:r w:rsidR="00646F23" w:rsidRPr="0009040C">
        <w:t xml:space="preserve"> je povinen v průběhu plnění této Smlouvy průběžně spolupracovat s garantem aktiva Objednatele za účelem identifikace významných změn a jejich dopadů do oblasti kybernetické bezpečnosti Objednatele v souladu s § 11 Vyhlášky o kybernetické bezpečnosti souvisejících s plněním této Smlouvy. V případě identifikace významných změn souvisejících s plněním této Smlouvy se </w:t>
      </w:r>
      <w:r>
        <w:t>Dodavatel</w:t>
      </w:r>
      <w:r w:rsidR="00646F23" w:rsidRPr="0009040C">
        <w:t xml:space="preserve"> zavazuje spolupracovat s </w:t>
      </w:r>
      <w:r w:rsidR="00646F23" w:rsidRPr="0009040C">
        <w:rPr>
          <w:color w:val="000000" w:themeColor="text1"/>
        </w:rPr>
        <w:t>Objednatelem</w:t>
      </w:r>
      <w:r w:rsidR="00646F23" w:rsidRPr="0009040C">
        <w:t xml:space="preserve"> na identifikaci potencionálních rizik možných dopadů významných změn a v případě potřeby poskytne Objednateli informace o možných opatřeních pro snížení nepříznivých možných dopadů spojených s významnými změnami, o možnosti zajištění jejich testování a možnosti navrácení významných změn do původního stavu v případě jejich realizace, a to na základě informací, které jsou </w:t>
      </w:r>
      <w:r>
        <w:t>Dodavateli</w:t>
      </w:r>
      <w:r w:rsidR="00646F23" w:rsidRPr="0009040C">
        <w:t xml:space="preserve"> známé nebo mu být známé měly.</w:t>
      </w:r>
      <w:bookmarkEnd w:id="489"/>
    </w:p>
    <w:p w14:paraId="05D8AE10" w14:textId="77777777" w:rsidR="00646F23" w:rsidRPr="0009040C" w:rsidRDefault="00646F23" w:rsidP="00F8389C">
      <w:pPr>
        <w:pStyle w:val="2sltext"/>
        <w:numPr>
          <w:ilvl w:val="0"/>
          <w:numId w:val="0"/>
        </w:numPr>
        <w:ind w:left="567"/>
      </w:pPr>
    </w:p>
    <w:p w14:paraId="649A4D43" w14:textId="04707861" w:rsidR="00646F23" w:rsidRPr="0009040C" w:rsidRDefault="00646F23" w:rsidP="00F8389C">
      <w:pPr>
        <w:pStyle w:val="2sltext"/>
      </w:pPr>
      <w:bookmarkStart w:id="490" w:name="_Ref153910864"/>
      <w:r w:rsidRPr="0009040C">
        <w:t>V případě výskytu kybernetického bezpečnostního incidentu souvisejícího s plnění</w:t>
      </w:r>
      <w:r w:rsidR="00F8389C">
        <w:t>m</w:t>
      </w:r>
      <w:r w:rsidRPr="0009040C">
        <w:t xml:space="preserve"> této Smlouvy, je </w:t>
      </w:r>
      <w:r w:rsidR="006E5761">
        <w:t>Dodavatel</w:t>
      </w:r>
      <w:r w:rsidRPr="0009040C">
        <w:t xml:space="preserve"> povinen o něm Objednatele neprodleně písemně informovat. Součástí informace o kybernetickém bezpečnostním incidentu jsou:</w:t>
      </w:r>
      <w:bookmarkEnd w:id="490"/>
    </w:p>
    <w:p w14:paraId="0E92FF0D" w14:textId="6C793370" w:rsidR="00646F23" w:rsidRPr="0009040C" w:rsidRDefault="00646F23" w:rsidP="00F8389C">
      <w:pPr>
        <w:pStyle w:val="2sltext"/>
        <w:numPr>
          <w:ilvl w:val="1"/>
          <w:numId w:val="1"/>
        </w:numPr>
      </w:pPr>
      <w:r w:rsidRPr="0009040C">
        <w:t>identifikace části plnění této Smlouvy, na kterou má kybernetický bezpečnostní incident</w:t>
      </w:r>
      <w:r>
        <w:t xml:space="preserve"> </w:t>
      </w:r>
      <w:r w:rsidRPr="0009040C">
        <w:t>dopad;</w:t>
      </w:r>
    </w:p>
    <w:p w14:paraId="384F44EE" w14:textId="77777777" w:rsidR="00646F23" w:rsidRPr="0009040C" w:rsidRDefault="00646F23" w:rsidP="00F8389C">
      <w:pPr>
        <w:pStyle w:val="2sltext"/>
        <w:numPr>
          <w:ilvl w:val="1"/>
          <w:numId w:val="1"/>
        </w:numPr>
      </w:pPr>
      <w:r w:rsidRPr="0009040C">
        <w:t>datum a čas zjištění kybernetického bezpečnostního incidentu;</w:t>
      </w:r>
    </w:p>
    <w:p w14:paraId="54142292" w14:textId="77777777" w:rsidR="00646F23" w:rsidRPr="0009040C" w:rsidRDefault="00646F23" w:rsidP="00F8389C">
      <w:pPr>
        <w:pStyle w:val="2sltext"/>
        <w:numPr>
          <w:ilvl w:val="1"/>
          <w:numId w:val="1"/>
        </w:numPr>
        <w:rPr>
          <w:rFonts w:cstheme="minorBidi"/>
        </w:rPr>
      </w:pPr>
      <w:r w:rsidRPr="5D114F71">
        <w:rPr>
          <w:rFonts w:cstheme="minorBidi"/>
        </w:rPr>
        <w:t>popis kybernetického bezpečnostního incidentu;</w:t>
      </w:r>
    </w:p>
    <w:p w14:paraId="237F1927" w14:textId="77777777" w:rsidR="00646F23" w:rsidRPr="0009040C" w:rsidRDefault="00646F23" w:rsidP="00F8389C">
      <w:pPr>
        <w:pStyle w:val="2sltext"/>
        <w:numPr>
          <w:ilvl w:val="1"/>
          <w:numId w:val="1"/>
        </w:numPr>
        <w:rPr>
          <w:rFonts w:cstheme="minorBidi"/>
        </w:rPr>
      </w:pPr>
      <w:r>
        <w:rPr>
          <w:rFonts w:cstheme="minorBidi"/>
        </w:rPr>
        <w:t>p</w:t>
      </w:r>
      <w:r w:rsidRPr="5D114F71">
        <w:rPr>
          <w:rFonts w:cstheme="minorBidi"/>
        </w:rPr>
        <w:t>řijatá prvotní opatření k</w:t>
      </w:r>
      <w:r>
        <w:rPr>
          <w:rFonts w:cstheme="minorBidi"/>
        </w:rPr>
        <w:t>e</w:t>
      </w:r>
      <w:r w:rsidRPr="5D114F71">
        <w:rPr>
          <w:rFonts w:cstheme="minorBidi"/>
        </w:rPr>
        <w:t xml:space="preserve"> zvládání kybernetického bezpečnostního incidentu.</w:t>
      </w:r>
    </w:p>
    <w:p w14:paraId="5DF4A609" w14:textId="77777777" w:rsidR="00646F23" w:rsidRPr="0009040C" w:rsidRDefault="00646F23" w:rsidP="00F8389C">
      <w:pPr>
        <w:pStyle w:val="2sltext"/>
        <w:numPr>
          <w:ilvl w:val="0"/>
          <w:numId w:val="0"/>
        </w:numPr>
        <w:ind w:left="567"/>
      </w:pPr>
    </w:p>
    <w:p w14:paraId="0D92A24E" w14:textId="587A2590" w:rsidR="00646F23" w:rsidRPr="0009040C" w:rsidRDefault="006E5761" w:rsidP="00F8389C">
      <w:pPr>
        <w:pStyle w:val="2sltext"/>
      </w:pPr>
      <w:bookmarkStart w:id="491" w:name="_Ref153910898"/>
      <w:r>
        <w:t>Dodavatel</w:t>
      </w:r>
      <w:r w:rsidR="00646F23" w:rsidRPr="0009040C">
        <w:t xml:space="preserve"> je povinen informovat Objednatele o způsobu řízení rizik na straně </w:t>
      </w:r>
      <w:r>
        <w:t>Dodavatele</w:t>
      </w:r>
      <w:r w:rsidR="00646F23" w:rsidRPr="0009040C">
        <w:t xml:space="preserve"> a o zbytkových rizicích souvisejících s plněním této Smlouvy, a to neprodleně ode dne zahájení</w:t>
      </w:r>
      <w:r w:rsidR="008F51C9">
        <w:t xml:space="preserve"> plnění </w:t>
      </w:r>
      <w:r w:rsidR="00646F23" w:rsidRPr="0009040C">
        <w:t xml:space="preserve">této Smlouvy a poté vždy neprodleně od každé změny předtím </w:t>
      </w:r>
      <w:r>
        <w:t>Dodavatelem</w:t>
      </w:r>
      <w:r w:rsidR="00646F23" w:rsidRPr="0009040C">
        <w:t xml:space="preserve"> Objednateli poskytnutých informací o způsobu řízení rizik na straně </w:t>
      </w:r>
      <w:r>
        <w:t>Dodavatele</w:t>
      </w:r>
      <w:r w:rsidR="00646F23" w:rsidRPr="0009040C">
        <w:t xml:space="preserve"> a o zbytkových rizicích souvisejících s plněním této Smlouvy. </w:t>
      </w:r>
      <w:r>
        <w:t>Dodavatel</w:t>
      </w:r>
      <w:r w:rsidR="00646F23" w:rsidRPr="0009040C">
        <w:t xml:space="preserve"> je povinen informovat Objednatele o zbytkových rizicích ve formátu „riziko – bezpečností opatření – zbytkové riziko“.</w:t>
      </w:r>
      <w:bookmarkEnd w:id="491"/>
    </w:p>
    <w:p w14:paraId="4D69478D" w14:textId="77777777" w:rsidR="00646F23" w:rsidRPr="0009040C" w:rsidRDefault="00646F23" w:rsidP="00F8389C">
      <w:pPr>
        <w:pStyle w:val="2sltext"/>
        <w:numPr>
          <w:ilvl w:val="0"/>
          <w:numId w:val="0"/>
        </w:numPr>
        <w:ind w:left="567"/>
      </w:pPr>
    </w:p>
    <w:p w14:paraId="5AEAD56C" w14:textId="727C3DE9" w:rsidR="00646F23" w:rsidRPr="0009040C" w:rsidRDefault="00646F23" w:rsidP="00F8389C">
      <w:pPr>
        <w:pStyle w:val="2sltext"/>
      </w:pPr>
      <w:bookmarkStart w:id="492" w:name="_Hlk153347472"/>
      <w:r w:rsidRPr="0009040C">
        <w:rPr>
          <w:color w:val="000000" w:themeColor="text1"/>
        </w:rPr>
        <w:t xml:space="preserve">Pokud </w:t>
      </w:r>
      <w:r w:rsidR="006E5761">
        <w:t>Dodavatel</w:t>
      </w:r>
      <w:r w:rsidRPr="0009040C">
        <w:rPr>
          <w:color w:val="000000" w:themeColor="text1"/>
        </w:rPr>
        <w:t xml:space="preserve"> pověří dílčím plněním této Smlouvy třetí osoby, odpovídá za plnění takových třetích osob jako by plnil sám a zavazuje se zajistit, aby v důsledku pověření takových třetích osob nedocházelo k porušování této Smlouvy. Toto platí ve vztahu ke všem dalším poddodavatelům takových třetích osob v rámci jejich poddodavatelského řetězce.</w:t>
      </w:r>
      <w:bookmarkEnd w:id="492"/>
    </w:p>
    <w:p w14:paraId="7E0A6AF8" w14:textId="77777777" w:rsidR="00646F23" w:rsidRPr="0009040C" w:rsidRDefault="00646F23" w:rsidP="00F8389C">
      <w:pPr>
        <w:pStyle w:val="2sltext"/>
        <w:numPr>
          <w:ilvl w:val="0"/>
          <w:numId w:val="0"/>
        </w:numPr>
        <w:ind w:left="567"/>
      </w:pPr>
    </w:p>
    <w:p w14:paraId="70B6AB05" w14:textId="54F76A5B" w:rsidR="00646F23" w:rsidRPr="0009040C" w:rsidRDefault="006E5761" w:rsidP="00F8389C">
      <w:pPr>
        <w:pStyle w:val="2sltext"/>
      </w:pPr>
      <w:bookmarkStart w:id="493" w:name="_Ref153910905"/>
      <w:r>
        <w:t>Dodavatel</w:t>
      </w:r>
      <w:r w:rsidR="00646F23" w:rsidRPr="0009040C">
        <w:t xml:space="preserve"> se zavazuje, že jakoukoliv změnu v osobě ovládající </w:t>
      </w:r>
      <w:r>
        <w:t>Dodavatele</w:t>
      </w:r>
      <w:r w:rsidR="00646F23" w:rsidRPr="0009040C">
        <w:t xml:space="preserve"> ve smyslu § 71 a násl. zákona č. 90/2012 Sb., o obchodních společnostech a družstvech (zákon o obchodních korporacích), ve znění pozdějších přepisů (dále jen „</w:t>
      </w:r>
      <w:r w:rsidR="00646F23" w:rsidRPr="0009040C">
        <w:rPr>
          <w:b/>
          <w:i/>
          <w:iCs/>
        </w:rPr>
        <w:t>Zákon o obchodních korporacích</w:t>
      </w:r>
      <w:r w:rsidR="00646F23" w:rsidRPr="0009040C">
        <w:t>“) bez zbytečného odkladu po uskutečnění takové změny písemně oznámí Objednateli.</w:t>
      </w:r>
      <w:bookmarkEnd w:id="493"/>
    </w:p>
    <w:p w14:paraId="2ACBD3A2" w14:textId="77777777" w:rsidR="00646F23" w:rsidRPr="0009040C" w:rsidRDefault="00646F23" w:rsidP="00F8389C">
      <w:pPr>
        <w:pStyle w:val="2sltext"/>
        <w:numPr>
          <w:ilvl w:val="0"/>
          <w:numId w:val="0"/>
        </w:numPr>
        <w:ind w:left="567"/>
      </w:pPr>
    </w:p>
    <w:p w14:paraId="6882A838" w14:textId="0A431CFE" w:rsidR="00646F23" w:rsidRPr="0009040C" w:rsidRDefault="006E5761" w:rsidP="00F8389C">
      <w:pPr>
        <w:pStyle w:val="2sltext"/>
      </w:pPr>
      <w:bookmarkStart w:id="494" w:name="_Ref177474603"/>
      <w:r>
        <w:t>Dodavatel</w:t>
      </w:r>
      <w:r w:rsidR="00646F23" w:rsidRPr="0009040C">
        <w:t xml:space="preserve"> se zavazuje, že jakoukoliv změnu vlastnictví zásadních aktiv, popřípadě změnu oprávnění nakládat s těmito aktivy, využívaných </w:t>
      </w:r>
      <w:r>
        <w:t>Dodavatelem</w:t>
      </w:r>
      <w:r w:rsidR="00646F23" w:rsidRPr="0009040C">
        <w:t xml:space="preserve"> k plnění této Smlouvy, bez zbytečného odkladu po uskutečnění takové změny písemně oznámí Objednateli.</w:t>
      </w:r>
      <w:bookmarkEnd w:id="494"/>
    </w:p>
    <w:p w14:paraId="777C5949" w14:textId="77777777" w:rsidR="00646F23" w:rsidRPr="0009040C" w:rsidRDefault="00646F23" w:rsidP="00F8389C">
      <w:pPr>
        <w:pStyle w:val="2sltext"/>
        <w:numPr>
          <w:ilvl w:val="0"/>
          <w:numId w:val="0"/>
        </w:numPr>
        <w:ind w:left="567"/>
      </w:pPr>
    </w:p>
    <w:p w14:paraId="787A49C4" w14:textId="271912A9" w:rsidR="00646F23" w:rsidRPr="0009040C" w:rsidRDefault="006E5761" w:rsidP="00F8389C">
      <w:pPr>
        <w:pStyle w:val="2sltext"/>
      </w:pPr>
      <w:bookmarkStart w:id="495" w:name="_Ref153348071"/>
      <w:r>
        <w:t>Dodavatel</w:t>
      </w:r>
      <w:r w:rsidR="00646F23" w:rsidRPr="0009040C">
        <w:t xml:space="preserve"> se zavazuje poskytnout Objednateli součinnost při výběru dodavatele na poskytování plnění souvisejícího s plnění</w:t>
      </w:r>
      <w:r w:rsidR="00F8389C">
        <w:t>m</w:t>
      </w:r>
      <w:r w:rsidR="00646F23" w:rsidRPr="0009040C">
        <w:t xml:space="preserve"> této Smlouvy, např. při přechodu Objednatele na jinou infrastrukturu či její část, nebo při převedení činností dle této Smlouvy či jejich části na Objednatele nebo na Objednatelem určenou třetí osobu, a to poskytnutím nebo zpřístupněním informací, dat, provozních údajů či dokumentací týkajících se plnění této Smlouvy, které jsou </w:t>
      </w:r>
      <w:r w:rsidR="00646F23" w:rsidRPr="0009040C">
        <w:lastRenderedPageBreak/>
        <w:t xml:space="preserve">nezbytné k provedení výběru takového dodavatele v souladu s příslušnými právními předpisy a které lze po </w:t>
      </w:r>
      <w:r>
        <w:t>Dodavateli</w:t>
      </w:r>
      <w:r w:rsidR="00646F23" w:rsidRPr="0009040C">
        <w:t xml:space="preserve"> spravedlivě požadovat.</w:t>
      </w:r>
      <w:bookmarkEnd w:id="495"/>
    </w:p>
    <w:p w14:paraId="066CD4F9" w14:textId="77777777" w:rsidR="00646F23" w:rsidRPr="0083297C" w:rsidRDefault="00646F23" w:rsidP="00F8389C">
      <w:pPr>
        <w:pStyle w:val="2sltext"/>
        <w:numPr>
          <w:ilvl w:val="0"/>
          <w:numId w:val="0"/>
        </w:numPr>
        <w:ind w:left="567"/>
      </w:pPr>
    </w:p>
    <w:p w14:paraId="1833162C" w14:textId="6B775CF0" w:rsidR="00646F23" w:rsidRPr="0083297C" w:rsidRDefault="003B1220" w:rsidP="00F8389C">
      <w:pPr>
        <w:pStyle w:val="2sltext"/>
      </w:pPr>
      <w:bookmarkStart w:id="496" w:name="_Hlk110500990"/>
      <w:bookmarkStart w:id="497" w:name="_Ref153910940"/>
      <w:bookmarkStart w:id="498" w:name="_Ref175828575"/>
      <w:r w:rsidRPr="003B1220">
        <w:rPr>
          <w:color w:val="000000" w:themeColor="text1"/>
        </w:rPr>
        <w:t xml:space="preserve">Dojde-li k ukončení plnění této Smlouvy jinak než splněním této </w:t>
      </w:r>
      <w:bookmarkEnd w:id="496"/>
      <w:r w:rsidRPr="003B1220">
        <w:rPr>
          <w:color w:val="000000" w:themeColor="text1"/>
        </w:rPr>
        <w:t>Smlouvy a bylo-li již plnění této Smlouvy ze strany Dodavatele zahájeno</w:t>
      </w:r>
      <w:r w:rsidR="00646F23" w:rsidRPr="003B1220">
        <w:rPr>
          <w:color w:val="000000" w:themeColor="text1"/>
        </w:rPr>
        <w:t xml:space="preserve">, je </w:t>
      </w:r>
      <w:r w:rsidR="006E5761" w:rsidRPr="003B1220">
        <w:rPr>
          <w:color w:val="000000" w:themeColor="text1"/>
        </w:rPr>
        <w:t>Dodavatel</w:t>
      </w:r>
      <w:r w:rsidR="00646F23" w:rsidRPr="003B1220">
        <w:rPr>
          <w:color w:val="000000" w:themeColor="text1"/>
        </w:rPr>
        <w:t xml:space="preserve"> povinen dle pokynů Objednatele učinit veškerá nezbytná bezpečnostní opatření ve smyslu Zákona o kybernetické bezpečnosti a Vyhlášky o kybernetické bezpečnosti, která se týkají </w:t>
      </w:r>
      <w:r w:rsidR="00646F23" w:rsidRPr="00AD630C">
        <w:t xml:space="preserve">plnění této Smlouvy, tak, aby takovým ukončením této Smlouvy nedošlo k narušení bezpečnosti </w:t>
      </w:r>
      <w:bookmarkEnd w:id="497"/>
      <w:r w:rsidR="00646F23" w:rsidRPr="00AD630C">
        <w:t>infrastruktury</w:t>
      </w:r>
      <w:r w:rsidR="00646F23" w:rsidRPr="00AD630C">
        <w:rPr>
          <w:color w:val="auto"/>
        </w:rPr>
        <w:t>, ke které je poskytováno plnění dle této Smlouvy</w:t>
      </w:r>
      <w:r w:rsidR="00646F23" w:rsidRPr="00AD630C">
        <w:t>.</w:t>
      </w:r>
      <w:bookmarkEnd w:id="498"/>
    </w:p>
    <w:p w14:paraId="7AE654EC" w14:textId="77777777" w:rsidR="00646F23" w:rsidRPr="0083297C" w:rsidRDefault="00646F23" w:rsidP="00F8389C">
      <w:pPr>
        <w:pStyle w:val="2sltext"/>
        <w:numPr>
          <w:ilvl w:val="0"/>
          <w:numId w:val="0"/>
        </w:numPr>
        <w:ind w:left="567"/>
      </w:pPr>
    </w:p>
    <w:p w14:paraId="7154D1C0" w14:textId="07ED9B1A" w:rsidR="00646F23" w:rsidRPr="0083297C" w:rsidRDefault="006E5761" w:rsidP="00F8389C">
      <w:pPr>
        <w:pStyle w:val="2sltext"/>
      </w:pPr>
      <w:r>
        <w:t>Dodavatel</w:t>
      </w:r>
      <w:r w:rsidR="00646F23" w:rsidRPr="0083297C">
        <w:t xml:space="preserve"> se zavazuje poskytnout Objednateli součinnost při řízení kontinuity činností týkající se plnění této Smlouvy.</w:t>
      </w:r>
    </w:p>
    <w:p w14:paraId="5DFFA1DE" w14:textId="77777777" w:rsidR="00646F23" w:rsidRPr="0083297C" w:rsidRDefault="00646F23" w:rsidP="00F8389C">
      <w:pPr>
        <w:pStyle w:val="2sltext"/>
        <w:numPr>
          <w:ilvl w:val="0"/>
          <w:numId w:val="0"/>
        </w:numPr>
        <w:ind w:left="567"/>
      </w:pPr>
    </w:p>
    <w:p w14:paraId="32F1A9E0" w14:textId="6952538F" w:rsidR="00646F23" w:rsidRPr="0083297C" w:rsidRDefault="00646F23" w:rsidP="00F8389C">
      <w:pPr>
        <w:pStyle w:val="2sltext"/>
      </w:pPr>
      <w:r w:rsidRPr="0083297C">
        <w:t xml:space="preserve">Bude-li </w:t>
      </w:r>
      <w:r w:rsidR="006E5761">
        <w:t>Dodavatel</w:t>
      </w:r>
      <w:r w:rsidRPr="0083297C">
        <w:t xml:space="preserve"> na základě této Smlouvy Objednateli předávat v elektronické podobě jakékoliv informace, data, provozní údaje nebo dokumentace, je povinen je Objednateli předat tak, aby byly pro Objednatele dále použitelné, a to obvykle v systematizované podobě a v otevřeném a strojově čitelném formátu, např. *.pdf nebo *.xls či *.xlsx nebo *.doc či *.docx.</w:t>
      </w:r>
    </w:p>
    <w:p w14:paraId="7C0EC340" w14:textId="77777777" w:rsidR="00646F23" w:rsidRPr="0083297C" w:rsidRDefault="00646F23" w:rsidP="00F8389C">
      <w:pPr>
        <w:pStyle w:val="2sltext"/>
        <w:numPr>
          <w:ilvl w:val="0"/>
          <w:numId w:val="0"/>
        </w:numPr>
        <w:ind w:left="567"/>
      </w:pPr>
    </w:p>
    <w:p w14:paraId="5D655606" w14:textId="629D48F1" w:rsidR="00646F23" w:rsidRPr="0083297C" w:rsidRDefault="00646F23" w:rsidP="00F8389C">
      <w:pPr>
        <w:pStyle w:val="2sltext"/>
      </w:pPr>
      <w:r w:rsidRPr="0083297C">
        <w:t xml:space="preserve">Získá-li </w:t>
      </w:r>
      <w:r w:rsidR="006E5761">
        <w:t>Dodavatel</w:t>
      </w:r>
      <w:r w:rsidRPr="0083297C">
        <w:t xml:space="preserve"> v souvislosti s plněním této Smlouvy jakákoliv data, která nebudou nezbytná pro splnění této Smlouvy, neprodleně taková data zlikviduje v souladu s pokyny Objednatele a pravidly vyplývajícími z Vyhlášky o kybernetické bezpečnosti. Likvidaci ostatních získaných dat </w:t>
      </w:r>
      <w:r w:rsidR="006E5761">
        <w:t>Dodavatel</w:t>
      </w:r>
      <w:r w:rsidRPr="0083297C">
        <w:t xml:space="preserve"> provede stejným způsobem, a to neprodleně po splnění této Smlouvy, není-li v této Smlouvě stanoveno výslovně jinak. </w:t>
      </w:r>
      <w:r w:rsidR="006E5761">
        <w:t>Dodavatel</w:t>
      </w:r>
      <w:r w:rsidRPr="0083297C">
        <w:t xml:space="preserve"> je povinen si vždy před provedením likvidace dat vyžádat pokyny a souhlas Objednatele.</w:t>
      </w:r>
    </w:p>
    <w:p w14:paraId="13A2140D" w14:textId="77777777" w:rsidR="00646F23" w:rsidRPr="0083297C" w:rsidRDefault="00646F23" w:rsidP="00F8389C">
      <w:pPr>
        <w:pStyle w:val="2sltext"/>
        <w:numPr>
          <w:ilvl w:val="0"/>
          <w:numId w:val="0"/>
        </w:numPr>
        <w:ind w:left="567"/>
      </w:pPr>
    </w:p>
    <w:p w14:paraId="4BE7F177" w14:textId="1ACB099B" w:rsidR="00646F23" w:rsidRDefault="006E5761" w:rsidP="00F8389C">
      <w:pPr>
        <w:pStyle w:val="2sltext"/>
      </w:pPr>
      <w:r>
        <w:t>Dodavatel</w:t>
      </w:r>
      <w:r w:rsidR="00646F23" w:rsidRPr="0083297C">
        <w:t xml:space="preserve"> bere na vědomí, že osoba či osoby, jimiž bude plnit tuto Smlouvu a které budou vstupovat do sídla Objednatele, se mohou v sídle Objednatele pohybovat pouze v přítomnosti zaměstnance Objednatele či jiné </w:t>
      </w:r>
      <w:r w:rsidR="00646F23" w:rsidRPr="0083297C">
        <w:rPr>
          <w:color w:val="000000" w:themeColor="text1"/>
        </w:rPr>
        <w:t>Objednatelem</w:t>
      </w:r>
      <w:r w:rsidR="00646F23" w:rsidRPr="0083297C">
        <w:t xml:space="preserve"> pověřené osoby. </w:t>
      </w:r>
      <w:r>
        <w:t>Dodavatel</w:t>
      </w:r>
      <w:r w:rsidR="00646F23" w:rsidRPr="0083297C">
        <w:t xml:space="preserve"> se zavazuje, že osoba či osoby, jimiž bude plnit tuto Smlouvu, se v sídle Objednatele zdrží jednání, které by vedlo k nabytí důvěrných informací Objednatele, jež nejsou nutné pro řádné plnění této Smlouvy, nebo které by vedlo k narušení bezpečnosti Objednatele.</w:t>
      </w:r>
    </w:p>
    <w:p w14:paraId="5544EB58" w14:textId="77777777" w:rsidR="005B57FE" w:rsidRDefault="005B57FE" w:rsidP="005B57FE">
      <w:pPr>
        <w:pStyle w:val="Odstavecseseznamem"/>
      </w:pPr>
    </w:p>
    <w:p w14:paraId="5939647F" w14:textId="62323144" w:rsidR="005B57FE" w:rsidRPr="005B57FE" w:rsidRDefault="005B57FE" w:rsidP="00F8389C">
      <w:pPr>
        <w:pStyle w:val="2sltext"/>
      </w:pPr>
      <w:r w:rsidRPr="005B57FE">
        <w:t>Dodavatel</w:t>
      </w:r>
      <w:r w:rsidRPr="005B57FE">
        <w:rPr>
          <w:color w:val="auto"/>
        </w:rPr>
        <w:t xml:space="preserve"> je povinen dodržovat v místě plnění podle odst. </w:t>
      </w:r>
      <w:r w:rsidRPr="005B57FE">
        <w:rPr>
          <w:color w:val="auto"/>
        </w:rPr>
        <w:fldChar w:fldCharType="begin"/>
      </w:r>
      <w:r w:rsidRPr="005B57FE">
        <w:rPr>
          <w:color w:val="auto"/>
        </w:rPr>
        <w:instrText xml:space="preserve"> REF _Ref177245812 \r \h </w:instrText>
      </w:r>
      <w:r>
        <w:rPr>
          <w:color w:val="auto"/>
        </w:rPr>
        <w:instrText xml:space="preserve"> \* MERGEFORMAT </w:instrText>
      </w:r>
      <w:r w:rsidRPr="005B57FE">
        <w:rPr>
          <w:color w:val="auto"/>
        </w:rPr>
      </w:r>
      <w:r w:rsidRPr="005B57FE">
        <w:rPr>
          <w:color w:val="auto"/>
        </w:rPr>
        <w:fldChar w:fldCharType="separate"/>
      </w:r>
      <w:ins w:id="499" w:author="Word Document Comparison" w:date="2024-12-20T20:22:00Z" w16du:dateUtc="2024-12-20T19:22:00Z">
        <w:r w:rsidR="003560CA">
          <w:rPr>
            <w:color w:val="auto"/>
          </w:rPr>
          <w:t>84</w:t>
        </w:r>
      </w:ins>
      <w:del w:id="500" w:author="Word Document Comparison" w:date="2024-12-20T20:22:00Z" w16du:dateUtc="2024-12-20T19:22:00Z">
        <w:r w:rsidR="0046236C">
          <w:rPr>
            <w:color w:val="auto"/>
          </w:rPr>
          <w:delText>73</w:delText>
        </w:r>
      </w:del>
      <w:r w:rsidRPr="005B57FE">
        <w:rPr>
          <w:color w:val="auto"/>
        </w:rPr>
        <w:fldChar w:fldCharType="end"/>
      </w:r>
      <w:r w:rsidRPr="005B57FE">
        <w:rPr>
          <w:color w:val="auto"/>
        </w:rPr>
        <w:t xml:space="preserve"> Smlouvy veškeré zásady platné pro pohyb osob, vozidel a manipulaci s věcmi v tomto místě, jakož i respektovat zavedená bezpečnostní opatření.</w:t>
      </w:r>
    </w:p>
    <w:p w14:paraId="1C274BA8" w14:textId="77777777" w:rsidR="00646F23" w:rsidRPr="0083297C" w:rsidRDefault="00646F23" w:rsidP="00F8389C">
      <w:pPr>
        <w:pStyle w:val="2sltext"/>
        <w:numPr>
          <w:ilvl w:val="0"/>
          <w:numId w:val="0"/>
        </w:numPr>
        <w:ind w:left="567"/>
      </w:pPr>
    </w:p>
    <w:p w14:paraId="2A8E3550" w14:textId="757FDA23" w:rsidR="00646F23" w:rsidRPr="004C5858" w:rsidRDefault="00646F23" w:rsidP="00F8389C">
      <w:pPr>
        <w:pStyle w:val="2sltext"/>
      </w:pPr>
      <w:r w:rsidRPr="004C5858">
        <w:t>Objednatel</w:t>
      </w:r>
      <w:r>
        <w:t xml:space="preserve">, případně jím určená třetí osoba, je </w:t>
      </w:r>
      <w:r w:rsidRPr="004C5858">
        <w:t xml:space="preserve">oprávněn přiměřeně a v nezbytném rozsahu kdykoliv a jakýmkoliv způsobem zkontrolovat, zda </w:t>
      </w:r>
      <w:r w:rsidR="006E5761">
        <w:t>Dodavatel</w:t>
      </w:r>
      <w:r w:rsidRPr="004C5858">
        <w:t xml:space="preserve"> řádně splnil či plní veškeré povinnosti </w:t>
      </w:r>
      <w:r w:rsidR="006E5761">
        <w:t>Dodavatele</w:t>
      </w:r>
      <w:r w:rsidRPr="004C5858">
        <w:t xml:space="preserve"> dle této Smlouvy. Objednatel</w:t>
      </w:r>
      <w:r>
        <w:t xml:space="preserve">, případně jím určená třetí osoba, </w:t>
      </w:r>
      <w:r w:rsidRPr="004C5858">
        <w:t xml:space="preserve">je oprávněn kontrolu či audit (zákaznický audit) provádět i v provozovnách </w:t>
      </w:r>
      <w:r w:rsidR="006E5761">
        <w:t>Dodavatele</w:t>
      </w:r>
      <w:r w:rsidRPr="004C5858">
        <w:t xml:space="preserve"> a na jiných místech, kde </w:t>
      </w:r>
      <w:r w:rsidR="006E5761">
        <w:t>Dodavatel</w:t>
      </w:r>
      <w:r w:rsidRPr="004C5858">
        <w:t xml:space="preserve"> provádí činnosti související s plněním této Smlouvy. </w:t>
      </w:r>
      <w:r w:rsidR="006E5761">
        <w:t>Dodavatel</w:t>
      </w:r>
      <w:r w:rsidRPr="004C5858">
        <w:t xml:space="preserve"> je povinen takovou kontrolu či audit (zákaznický audit) po předchozím oznámení ze strany Objednatele umožnit a poskytnout Objednateli</w:t>
      </w:r>
      <w:r>
        <w:t xml:space="preserve">, případně jím určené třetí osobě, </w:t>
      </w:r>
      <w:r w:rsidRPr="004C5858">
        <w:t>k takové kontrole či auditu (zákaznickému auditu) veškerou potřebnou součinnost.</w:t>
      </w:r>
      <w:r>
        <w:t xml:space="preserve"> Nebude-li mezi Smluvními stranami dohodnuto jinak, je </w:t>
      </w:r>
      <w:r w:rsidR="006E5761">
        <w:t>Dodavatel</w:t>
      </w:r>
      <w:r>
        <w:t xml:space="preserve"> povinen poskytovat </w:t>
      </w:r>
      <w:r w:rsidRPr="004C5858">
        <w:t>k takové kontrole či auditu (zákaznickému auditu)</w:t>
      </w:r>
      <w:r>
        <w:t xml:space="preserve"> </w:t>
      </w:r>
      <w:r w:rsidRPr="004C5858">
        <w:t>veškerou potřebnou součinnost</w:t>
      </w:r>
      <w:r>
        <w:t xml:space="preserve"> v rozsahu </w:t>
      </w:r>
      <w:r w:rsidR="001F7E89">
        <w:t>alespoň</w:t>
      </w:r>
      <w:r>
        <w:t xml:space="preserve"> 8 (osm) hodin.</w:t>
      </w:r>
    </w:p>
    <w:p w14:paraId="2CA00A44" w14:textId="77777777" w:rsidR="00646F23" w:rsidRPr="0083297C" w:rsidRDefault="00646F23" w:rsidP="00F8389C">
      <w:pPr>
        <w:pStyle w:val="2sltext"/>
        <w:numPr>
          <w:ilvl w:val="0"/>
          <w:numId w:val="0"/>
        </w:numPr>
        <w:ind w:left="567"/>
      </w:pPr>
    </w:p>
    <w:p w14:paraId="0FAC301A" w14:textId="790EAC54" w:rsidR="00646F23" w:rsidRDefault="00646F23" w:rsidP="00F8389C">
      <w:pPr>
        <w:pStyle w:val="2sltext"/>
      </w:pPr>
      <w:bookmarkStart w:id="501" w:name="_Ref153911001"/>
      <w:r w:rsidRPr="00AD630C">
        <w:t xml:space="preserve">Objednatel je oprávněn přiměřeně a v nezbytném rozsahu provést vlastní bezpečnostní testování </w:t>
      </w:r>
      <w:r w:rsidR="00F8389C">
        <w:t>Nové i</w:t>
      </w:r>
      <w:r w:rsidRPr="00AD630C">
        <w:t xml:space="preserve">nfrastruktury. </w:t>
      </w:r>
      <w:r w:rsidR="006E5761">
        <w:t>Dodavatel</w:t>
      </w:r>
      <w:r w:rsidRPr="00AD630C">
        <w:t xml:space="preserve"> je povinen takové bezpečnostní testování po předchozím oznámení ze strany Objednatele umožnit a poskytnout k němu Objednateli veškerou potřebnou součinnost.</w:t>
      </w:r>
      <w:bookmarkEnd w:id="501"/>
    </w:p>
    <w:p w14:paraId="3F247479" w14:textId="2DC394FC" w:rsidR="007F22C9" w:rsidRPr="002941B5" w:rsidRDefault="007F22C9" w:rsidP="00177F42">
      <w:pPr>
        <w:pStyle w:val="Nadpis1"/>
        <w:keepLines w:val="0"/>
        <w:rPr>
          <w:szCs w:val="22"/>
        </w:rPr>
      </w:pPr>
      <w:bookmarkStart w:id="502" w:name="_Toc380671107"/>
      <w:bookmarkStart w:id="503" w:name="_Toc383117519"/>
      <w:bookmarkStart w:id="504" w:name="_Toc177717653"/>
      <w:bookmarkStart w:id="505" w:name="_Toc185618497"/>
      <w:r w:rsidRPr="002941B5">
        <w:rPr>
          <w:szCs w:val="22"/>
        </w:rPr>
        <w:lastRenderedPageBreak/>
        <w:t>VLASTNICKÉ PRÁV</w:t>
      </w:r>
      <w:r w:rsidR="001F2D06" w:rsidRPr="002941B5">
        <w:rPr>
          <w:szCs w:val="22"/>
        </w:rPr>
        <w:t>O</w:t>
      </w:r>
      <w:bookmarkEnd w:id="502"/>
      <w:bookmarkEnd w:id="503"/>
      <w:r w:rsidR="001F2D06" w:rsidRPr="002941B5">
        <w:rPr>
          <w:szCs w:val="22"/>
        </w:rPr>
        <w:t xml:space="preserve"> </w:t>
      </w:r>
      <w:r w:rsidR="001F2D06" w:rsidRPr="002941B5">
        <w:t>A UŽÍVACÍ PRÁVA</w:t>
      </w:r>
      <w:bookmarkEnd w:id="504"/>
      <w:bookmarkEnd w:id="505"/>
    </w:p>
    <w:p w14:paraId="2F8DA728" w14:textId="3A98F4D7" w:rsidR="008D02AF" w:rsidRPr="00452DC5" w:rsidRDefault="00CD4D23" w:rsidP="009A7306">
      <w:pPr>
        <w:pStyle w:val="2sltext"/>
      </w:pPr>
      <w:r w:rsidRPr="00452DC5">
        <w:t xml:space="preserve">Vlastnické právo k Předmětu </w:t>
      </w:r>
      <w:r w:rsidR="00AB6E0A" w:rsidRPr="00452DC5">
        <w:t>plnění</w:t>
      </w:r>
      <w:r w:rsidR="00995D99" w:rsidRPr="00452DC5">
        <w:t xml:space="preserve">, </w:t>
      </w:r>
      <w:r w:rsidR="003504ED" w:rsidRPr="00452DC5">
        <w:t>zejména k </w:t>
      </w:r>
      <w:r w:rsidR="008F51C9">
        <w:t>Nové i</w:t>
      </w:r>
      <w:r w:rsidR="008F51C9" w:rsidRPr="00D91088">
        <w:t>nfrastruktu</w:t>
      </w:r>
      <w:r w:rsidR="008F51C9">
        <w:t>ře</w:t>
      </w:r>
      <w:r w:rsidR="003504ED" w:rsidRPr="00452DC5">
        <w:t xml:space="preserve">, resp. </w:t>
      </w:r>
      <w:r w:rsidR="003504ED" w:rsidRPr="00452DC5">
        <w:rPr>
          <w:rFonts w:asciiTheme="minorHAnsi" w:hAnsiTheme="minorHAnsi" w:cstheme="minorHAnsi"/>
        </w:rPr>
        <w:t>k</w:t>
      </w:r>
      <w:r w:rsidR="00D91088" w:rsidRPr="00452DC5">
        <w:rPr>
          <w:rFonts w:asciiTheme="minorHAnsi" w:hAnsiTheme="minorHAnsi" w:cstheme="minorHAnsi"/>
        </w:rPr>
        <w:t> její</w:t>
      </w:r>
      <w:r w:rsidR="008F51C9">
        <w:rPr>
          <w:rFonts w:asciiTheme="minorHAnsi" w:hAnsiTheme="minorHAnsi" w:cstheme="minorHAnsi"/>
        </w:rPr>
        <w:t>m</w:t>
      </w:r>
      <w:r w:rsidR="003504ED" w:rsidRPr="00452DC5">
        <w:rPr>
          <w:rFonts w:asciiTheme="minorHAnsi" w:hAnsiTheme="minorHAnsi" w:cstheme="minorHAnsi"/>
        </w:rPr>
        <w:t xml:space="preserve"> </w:t>
      </w:r>
      <w:r w:rsidR="003504ED" w:rsidRPr="00452DC5">
        <w:rPr>
          <w:rFonts w:asciiTheme="minorHAnsi" w:hAnsiTheme="minorHAnsi" w:cstheme="minorHAnsi"/>
          <w:lang w:eastAsia="en-US" w:bidi="en-US"/>
        </w:rPr>
        <w:t>dílčí</w:t>
      </w:r>
      <w:r w:rsidR="008F51C9">
        <w:rPr>
          <w:rFonts w:asciiTheme="minorHAnsi" w:hAnsiTheme="minorHAnsi" w:cstheme="minorHAnsi"/>
          <w:lang w:eastAsia="en-US" w:bidi="en-US"/>
        </w:rPr>
        <w:t>m</w:t>
      </w:r>
      <w:r w:rsidR="003504ED" w:rsidRPr="00452DC5">
        <w:rPr>
          <w:rFonts w:asciiTheme="minorHAnsi" w:hAnsiTheme="minorHAnsi" w:cstheme="minorHAnsi"/>
          <w:lang w:eastAsia="en-US" w:bidi="en-US"/>
        </w:rPr>
        <w:t xml:space="preserve"> část</w:t>
      </w:r>
      <w:r w:rsidR="008F51C9">
        <w:rPr>
          <w:rFonts w:asciiTheme="minorHAnsi" w:hAnsiTheme="minorHAnsi" w:cstheme="minorHAnsi"/>
          <w:lang w:eastAsia="en-US" w:bidi="en-US"/>
        </w:rPr>
        <w:t>em</w:t>
      </w:r>
      <w:r w:rsidR="003504ED" w:rsidRPr="00452DC5">
        <w:rPr>
          <w:rFonts w:asciiTheme="minorHAnsi" w:hAnsiTheme="minorHAnsi" w:cstheme="minorHAnsi"/>
          <w:lang w:eastAsia="en-US" w:bidi="en-US"/>
        </w:rPr>
        <w:t xml:space="preserve">, </w:t>
      </w:r>
      <w:r w:rsidR="00995D99" w:rsidRPr="00452DC5">
        <w:t xml:space="preserve">u </w:t>
      </w:r>
      <w:r w:rsidR="008F51C9">
        <w:t xml:space="preserve">níž </w:t>
      </w:r>
      <w:r w:rsidR="00995D99" w:rsidRPr="00452DC5">
        <w:t>je nabytí vlastnického práva z povahy věci možné, tzn.</w:t>
      </w:r>
      <w:r w:rsidR="006E4758" w:rsidRPr="00452DC5">
        <w:t xml:space="preserve"> </w:t>
      </w:r>
      <w:r w:rsidR="00995D99" w:rsidRPr="00452DC5">
        <w:t xml:space="preserve">nikoliv </w:t>
      </w:r>
      <w:r w:rsidR="00452DC5">
        <w:t xml:space="preserve">k </w:t>
      </w:r>
      <w:r w:rsidR="00995D99" w:rsidRPr="00452DC5">
        <w:t>licenc</w:t>
      </w:r>
      <w:r w:rsidR="00452DC5">
        <w:t>i</w:t>
      </w:r>
      <w:r w:rsidR="00995D99" w:rsidRPr="00452DC5">
        <w:t xml:space="preserve"> k software, </w:t>
      </w:r>
      <w:r w:rsidR="00AF470E" w:rsidRPr="00452DC5">
        <w:t>Objednatel</w:t>
      </w:r>
      <w:r w:rsidRPr="00452DC5">
        <w:t xml:space="preserve"> nabývá </w:t>
      </w:r>
      <w:r w:rsidR="006E4758" w:rsidRPr="00452DC5">
        <w:t>Dnem dodání a odevzdání Předmětu plnění.</w:t>
      </w:r>
      <w:r w:rsidR="001F2D06" w:rsidRPr="00452DC5">
        <w:t xml:space="preserve"> Do nabytí vlastnického práva uděluje Dodavatel Objednateli právo tyto věci užívat v rozsahu a způsobem, které vyplývají z</w:t>
      </w:r>
      <w:r w:rsidR="007D7831" w:rsidRPr="00452DC5">
        <w:t> účelu</w:t>
      </w:r>
      <w:r w:rsidR="001F2D06" w:rsidRPr="00452DC5">
        <w:t> </w:t>
      </w:r>
      <w:r w:rsidR="007D7831" w:rsidRPr="00452DC5">
        <w:t xml:space="preserve">příslušných ustanovení </w:t>
      </w:r>
      <w:r w:rsidR="001F2D06" w:rsidRPr="00452DC5">
        <w:t>této Smlouvy</w:t>
      </w:r>
      <w:r w:rsidR="007D7831" w:rsidRPr="00452DC5">
        <w:t xml:space="preserve">, např. pro účely provedení akceptačního řízení dle čl. </w:t>
      </w:r>
      <w:r w:rsidR="007D7831" w:rsidRPr="00452DC5">
        <w:fldChar w:fldCharType="begin"/>
      </w:r>
      <w:r w:rsidR="007D7831" w:rsidRPr="00452DC5">
        <w:instrText xml:space="preserve"> REF _Ref177356960 \r \h </w:instrText>
      </w:r>
      <w:r w:rsidR="00452DC5">
        <w:instrText xml:space="preserve"> \* MERGEFORMAT </w:instrText>
      </w:r>
      <w:r w:rsidR="007D7831" w:rsidRPr="00452DC5">
        <w:fldChar w:fldCharType="separate"/>
      </w:r>
      <w:ins w:id="506" w:author="Word Document Comparison" w:date="2024-12-20T20:22:00Z" w16du:dateUtc="2024-12-20T19:22:00Z">
        <w:r w:rsidR="003560CA">
          <w:t>XI</w:t>
        </w:r>
      </w:ins>
      <w:del w:id="507" w:author="Word Document Comparison" w:date="2024-12-20T20:22:00Z" w16du:dateUtc="2024-12-20T19:22:00Z">
        <w:r w:rsidR="00F06272">
          <w:delText>X</w:delText>
        </w:r>
      </w:del>
      <w:r w:rsidR="007D7831" w:rsidRPr="00452DC5">
        <w:fldChar w:fldCharType="end"/>
      </w:r>
      <w:r w:rsidR="007D7831" w:rsidRPr="00452DC5">
        <w:t xml:space="preserve"> Smlouvy.</w:t>
      </w:r>
      <w:r w:rsidR="009A7306">
        <w:t xml:space="preserve"> </w:t>
      </w:r>
      <w:r w:rsidR="007F22C9" w:rsidRPr="00452DC5">
        <w:t xml:space="preserve">Nebezpečí škody na Předmětu </w:t>
      </w:r>
      <w:r w:rsidR="00AB6E0A" w:rsidRPr="00452DC5">
        <w:t>plnění</w:t>
      </w:r>
      <w:r w:rsidR="007F22C9" w:rsidRPr="00452DC5">
        <w:t xml:space="preserve"> přechází na </w:t>
      </w:r>
      <w:r w:rsidR="00D33BC2" w:rsidRPr="00452DC5">
        <w:t>Objednatele</w:t>
      </w:r>
      <w:r w:rsidR="007F22C9" w:rsidRPr="00452DC5">
        <w:t xml:space="preserve"> </w:t>
      </w:r>
      <w:r w:rsidR="006E4758" w:rsidRPr="00452DC5">
        <w:t>Dnem dodání a odevzdání Předmětu plnění.</w:t>
      </w:r>
    </w:p>
    <w:p w14:paraId="6852811F" w14:textId="77777777" w:rsidR="00382EF0" w:rsidRPr="00452DC5" w:rsidRDefault="00382EF0" w:rsidP="00452DC5">
      <w:pPr>
        <w:pStyle w:val="2sltext"/>
        <w:numPr>
          <w:ilvl w:val="0"/>
          <w:numId w:val="0"/>
        </w:numPr>
        <w:ind w:left="567"/>
      </w:pPr>
    </w:p>
    <w:p w14:paraId="248B4EAF" w14:textId="549B160D" w:rsidR="006E4758" w:rsidRPr="00452DC5" w:rsidRDefault="006204A7" w:rsidP="00452DC5">
      <w:pPr>
        <w:pStyle w:val="2sltext"/>
      </w:pPr>
      <w:r w:rsidRPr="00452DC5">
        <w:t xml:space="preserve">Smluvní strany se dohodly, že </w:t>
      </w:r>
      <w:r w:rsidR="00382EF0" w:rsidRPr="00452DC5">
        <w:t xml:space="preserve">§ </w:t>
      </w:r>
      <w:r w:rsidR="00452DC5" w:rsidRPr="00452DC5">
        <w:t>2121–2123</w:t>
      </w:r>
      <w:r w:rsidR="00382EF0" w:rsidRPr="00452DC5">
        <w:t xml:space="preserve"> Občanského zákoníku a rovněž obchodní zvyklosti, jež jsou svým smyslem nebo účinky stejné nebo obdobné uvedeným ustanovením, se ne</w:t>
      </w:r>
      <w:r w:rsidRPr="00452DC5">
        <w:t>po</w:t>
      </w:r>
      <w:r w:rsidR="00382EF0" w:rsidRPr="00452DC5">
        <w:t>užijí.</w:t>
      </w:r>
    </w:p>
    <w:p w14:paraId="0067224B" w14:textId="77777777" w:rsidR="006E4758" w:rsidRPr="00452DC5" w:rsidRDefault="006E4758" w:rsidP="00452DC5">
      <w:pPr>
        <w:pStyle w:val="2sltext"/>
        <w:numPr>
          <w:ilvl w:val="0"/>
          <w:numId w:val="0"/>
        </w:numPr>
        <w:ind w:left="567"/>
      </w:pPr>
      <w:bookmarkStart w:id="508" w:name="_Ref303885456"/>
      <w:bookmarkStart w:id="509" w:name="_Ref368923355"/>
    </w:p>
    <w:p w14:paraId="5370D31F" w14:textId="69648C85" w:rsidR="001F2D06" w:rsidRPr="00452DC5" w:rsidRDefault="001F2D06" w:rsidP="00452DC5">
      <w:pPr>
        <w:pStyle w:val="2sltext"/>
        <w:rPr>
          <w:color w:val="000000" w:themeColor="text1"/>
        </w:rPr>
      </w:pPr>
      <w:bookmarkStart w:id="510" w:name="_Ref114739260"/>
      <w:bookmarkStart w:id="511" w:name="_Ref60756240"/>
      <w:bookmarkStart w:id="512" w:name="_Ref60760000"/>
      <w:bookmarkStart w:id="513" w:name="_Ref245079009"/>
      <w:bookmarkEnd w:id="508"/>
      <w:bookmarkEnd w:id="509"/>
      <w:r w:rsidRPr="00452DC5">
        <w:t xml:space="preserve">K </w:t>
      </w:r>
      <w:bookmarkStart w:id="514" w:name="_Hlk60765439"/>
      <w:r w:rsidR="003504ED" w:rsidRPr="00452DC5">
        <w:t>P</w:t>
      </w:r>
      <w:r w:rsidRPr="00452DC5">
        <w:t>ředmět</w:t>
      </w:r>
      <w:r w:rsidR="003504ED" w:rsidRPr="00452DC5">
        <w:t>u</w:t>
      </w:r>
      <w:r w:rsidRPr="00452DC5">
        <w:t xml:space="preserve"> </w:t>
      </w:r>
      <w:r w:rsidR="003504ED" w:rsidRPr="00452DC5">
        <w:t xml:space="preserve">plnění, resp. </w:t>
      </w:r>
      <w:r w:rsidR="003504ED" w:rsidRPr="00452DC5">
        <w:rPr>
          <w:rFonts w:asciiTheme="minorHAnsi" w:hAnsiTheme="minorHAnsi" w:cstheme="minorHAnsi"/>
        </w:rPr>
        <w:t xml:space="preserve">k jeho </w:t>
      </w:r>
      <w:r w:rsidR="003504ED" w:rsidRPr="00452DC5">
        <w:rPr>
          <w:rFonts w:asciiTheme="minorHAnsi" w:hAnsiTheme="minorHAnsi" w:cstheme="minorHAnsi"/>
          <w:lang w:eastAsia="en-US" w:bidi="en-US"/>
        </w:rPr>
        <w:t>dílčí části,</w:t>
      </w:r>
      <w:bookmarkEnd w:id="514"/>
      <w:r w:rsidR="003504ED" w:rsidRPr="00452DC5">
        <w:t xml:space="preserve"> která</w:t>
      </w:r>
      <w:r w:rsidR="00640D27">
        <w:t xml:space="preserve"> je </w:t>
      </w:r>
      <w:r w:rsidR="00640D27" w:rsidRPr="00640D27">
        <w:t xml:space="preserve">předmětem dodání nebo výsledkem plnění nebo jiné činnosti </w:t>
      </w:r>
      <w:r w:rsidR="00640D27">
        <w:t>Dodavatele a která</w:t>
      </w:r>
      <w:r w:rsidRPr="00452DC5">
        <w:t xml:space="preserve"> naplňuj</w:t>
      </w:r>
      <w:r w:rsidR="003504ED" w:rsidRPr="00452DC5">
        <w:t>e</w:t>
      </w:r>
      <w:r w:rsidRPr="00452DC5">
        <w:t xml:space="preserve"> znaky autorského díla (dále jen „</w:t>
      </w:r>
      <w:r w:rsidRPr="00452DC5">
        <w:rPr>
          <w:b/>
          <w:bCs/>
          <w:i/>
          <w:iCs/>
        </w:rPr>
        <w:t>Autorské dílo</w:t>
      </w:r>
      <w:r w:rsidRPr="00452DC5">
        <w:t>“ nebo „</w:t>
      </w:r>
      <w:r w:rsidRPr="00452DC5">
        <w:rPr>
          <w:b/>
          <w:bCs/>
          <w:i/>
          <w:iCs/>
        </w:rPr>
        <w:t>Autorská díla</w:t>
      </w:r>
      <w:r w:rsidRPr="00452DC5">
        <w:t>“) ve smyslu zákona č. 121/2000 Sb., o právu autorském, o právech souvisejících s právem autorským a o změně některých zákonů (autorský zákon), ve znění pozdějších předpisů (dále jen „</w:t>
      </w:r>
      <w:r w:rsidRPr="00452DC5">
        <w:rPr>
          <w:b/>
          <w:bCs/>
          <w:i/>
          <w:iCs/>
        </w:rPr>
        <w:t>Autorský zákon</w:t>
      </w:r>
      <w:r w:rsidRPr="00452DC5">
        <w:t xml:space="preserve">“), </w:t>
      </w:r>
      <w:r w:rsidR="003504ED" w:rsidRPr="00452DC5">
        <w:t xml:space="preserve">Dodavatel </w:t>
      </w:r>
      <w:r w:rsidRPr="00452DC5">
        <w:t>poskytuje nebo</w:t>
      </w:r>
      <w:r w:rsidR="003504ED" w:rsidRPr="00452DC5">
        <w:t xml:space="preserve"> u </w:t>
      </w:r>
      <w:r w:rsidR="00F40D39" w:rsidRPr="00452DC5">
        <w:t>oprávněného subjektu</w:t>
      </w:r>
      <w:r w:rsidRPr="00452DC5">
        <w:t xml:space="preserve"> zajistil, že Objednateli je poskytnuto</w:t>
      </w:r>
      <w:r w:rsidR="00530AA2">
        <w:t>,</w:t>
      </w:r>
      <w:r w:rsidRPr="00452DC5">
        <w:t xml:space="preserve"> a </w:t>
      </w:r>
      <w:r w:rsidRPr="00452DC5">
        <w:rPr>
          <w:color w:val="000000" w:themeColor="text1"/>
        </w:rPr>
        <w:t xml:space="preserve">Objednatel nabývá </w:t>
      </w:r>
      <w:r w:rsidR="00F40D39" w:rsidRPr="00452DC5">
        <w:rPr>
          <w:color w:val="000000" w:themeColor="text1"/>
        </w:rPr>
        <w:t>dnem předání Autorského díla Objednateli dle této Smlouvy</w:t>
      </w:r>
      <w:r w:rsidR="00366A9F" w:rsidRPr="00452DC5">
        <w:rPr>
          <w:color w:val="000000" w:themeColor="text1"/>
        </w:rPr>
        <w:t xml:space="preserve"> </w:t>
      </w:r>
      <w:r w:rsidRPr="00452DC5">
        <w:rPr>
          <w:color w:val="000000" w:themeColor="text1"/>
        </w:rPr>
        <w:t>právo užívat takové Autorské dílo (dále jen „</w:t>
      </w:r>
      <w:r w:rsidRPr="00452DC5">
        <w:rPr>
          <w:b/>
          <w:bCs/>
          <w:i/>
          <w:iCs/>
          <w:color w:val="000000" w:themeColor="text1"/>
        </w:rPr>
        <w:t>Licence</w:t>
      </w:r>
      <w:r w:rsidRPr="00452DC5">
        <w:rPr>
          <w:color w:val="000000" w:themeColor="text1"/>
        </w:rPr>
        <w:t>“), a to v rozsahu dle této Smlouvy.</w:t>
      </w:r>
      <w:bookmarkEnd w:id="510"/>
    </w:p>
    <w:p w14:paraId="2A602BA6" w14:textId="77777777" w:rsidR="001F2D06" w:rsidRPr="00452DC5" w:rsidRDefault="001F2D06" w:rsidP="00452DC5">
      <w:pPr>
        <w:pStyle w:val="2sltext"/>
        <w:numPr>
          <w:ilvl w:val="0"/>
          <w:numId w:val="0"/>
        </w:numPr>
        <w:ind w:left="567"/>
        <w:rPr>
          <w:color w:val="000000" w:themeColor="text1"/>
        </w:rPr>
      </w:pPr>
    </w:p>
    <w:p w14:paraId="46773B8C" w14:textId="661D82E7" w:rsidR="001F2D06" w:rsidRPr="00452DC5" w:rsidRDefault="00D91088" w:rsidP="00452DC5">
      <w:pPr>
        <w:pStyle w:val="2sltext"/>
      </w:pPr>
      <w:bookmarkStart w:id="515" w:name="_Hlk153206745"/>
      <w:r w:rsidRPr="00452DC5">
        <w:t xml:space="preserve">Dodavatel </w:t>
      </w:r>
      <w:r w:rsidR="001F2D06" w:rsidRPr="00452DC5">
        <w:t xml:space="preserve">je povinen Objednateli poskytnout nebo </w:t>
      </w:r>
      <w:r w:rsidR="00F40D39" w:rsidRPr="00452DC5">
        <w:t xml:space="preserve">u oprávněného subjektu </w:t>
      </w:r>
      <w:r w:rsidR="001F2D06" w:rsidRPr="00452DC5">
        <w:t xml:space="preserve">zajistit, aby Objednateli byla poskytnuta veškerá práva, která jsou nezbytná k tomu, aby Objednatel byl oprávněn </w:t>
      </w:r>
      <w:r w:rsidRPr="00452DC5">
        <w:t>Autorská díla</w:t>
      </w:r>
      <w:r w:rsidR="001F2D06" w:rsidRPr="00452DC5">
        <w:t xml:space="preserve"> oprávněně užívat v souladu s touto Smlouvu, a to po celou dobu </w:t>
      </w:r>
      <w:r w:rsidRPr="00452DC5">
        <w:t>dle</w:t>
      </w:r>
      <w:r w:rsidR="001F2D06" w:rsidRPr="00452DC5">
        <w:t xml:space="preserve"> této Smlouvy, přičemž toto je zahrnuto v</w:t>
      </w:r>
      <w:r w:rsidRPr="00452DC5">
        <w:t> Celkové ceně za Předmět plnění</w:t>
      </w:r>
      <w:r w:rsidR="001F2D06" w:rsidRPr="00452DC5">
        <w:t>.</w:t>
      </w:r>
    </w:p>
    <w:p w14:paraId="2E640B83" w14:textId="77777777" w:rsidR="00893D3B" w:rsidRPr="00452DC5" w:rsidRDefault="00893D3B" w:rsidP="00452DC5">
      <w:pPr>
        <w:pStyle w:val="2sltext"/>
        <w:numPr>
          <w:ilvl w:val="0"/>
          <w:numId w:val="0"/>
        </w:numPr>
        <w:ind w:left="567"/>
      </w:pPr>
    </w:p>
    <w:p w14:paraId="07A100EC" w14:textId="74FA8815" w:rsidR="00893D3B" w:rsidRPr="00452DC5" w:rsidRDefault="00893D3B" w:rsidP="00452DC5">
      <w:pPr>
        <w:pStyle w:val="2sltext"/>
      </w:pPr>
      <w:bookmarkStart w:id="516" w:name="_Ref177367196"/>
      <w:r w:rsidRPr="00452DC5">
        <w:rPr>
          <w:color w:val="000000" w:themeColor="text1"/>
        </w:rPr>
        <w:t xml:space="preserve">Bude-li Autorským dílem předmět, který je softwarem dodaným v rámci </w:t>
      </w:r>
      <w:r w:rsidR="008F51C9">
        <w:rPr>
          <w:color w:val="000000" w:themeColor="text1"/>
        </w:rPr>
        <w:t>Nové i</w:t>
      </w:r>
      <w:r w:rsidRPr="00452DC5">
        <w:rPr>
          <w:color w:val="000000" w:themeColor="text1"/>
        </w:rPr>
        <w:t xml:space="preserve">nfrastruktury, resp. její </w:t>
      </w:r>
      <w:r w:rsidR="002E6468" w:rsidRPr="00452DC5">
        <w:rPr>
          <w:color w:val="000000" w:themeColor="text1"/>
        </w:rPr>
        <w:t xml:space="preserve">jednotlivé </w:t>
      </w:r>
      <w:r w:rsidRPr="00452DC5">
        <w:rPr>
          <w:color w:val="000000" w:themeColor="text1"/>
        </w:rPr>
        <w:t>části</w:t>
      </w:r>
      <w:r w:rsidR="007E55C8" w:rsidRPr="00452DC5">
        <w:rPr>
          <w:color w:val="000000" w:themeColor="text1"/>
        </w:rPr>
        <w:t xml:space="preserve"> (dále jen „</w:t>
      </w:r>
      <w:r w:rsidR="007E55C8" w:rsidRPr="00452DC5">
        <w:rPr>
          <w:b/>
          <w:bCs/>
          <w:i/>
          <w:iCs/>
          <w:color w:val="000000" w:themeColor="text1"/>
        </w:rPr>
        <w:t>Software</w:t>
      </w:r>
      <w:r w:rsidR="007E55C8" w:rsidRPr="00452DC5">
        <w:rPr>
          <w:color w:val="000000" w:themeColor="text1"/>
        </w:rPr>
        <w:t>“)</w:t>
      </w:r>
      <w:r w:rsidRPr="00452DC5">
        <w:rPr>
          <w:color w:val="000000" w:themeColor="text1"/>
        </w:rPr>
        <w:t>, je Licence</w:t>
      </w:r>
      <w:r w:rsidR="007E55C8" w:rsidRPr="00452DC5">
        <w:rPr>
          <w:color w:val="000000" w:themeColor="text1"/>
        </w:rPr>
        <w:t xml:space="preserve"> </w:t>
      </w:r>
      <w:r w:rsidRPr="00452DC5">
        <w:rPr>
          <w:color w:val="000000" w:themeColor="text1"/>
        </w:rPr>
        <w:t>poskytována a Objednatelem nabývána:</w:t>
      </w:r>
      <w:bookmarkEnd w:id="516"/>
    </w:p>
    <w:p w14:paraId="46AD0778" w14:textId="523C6AB8" w:rsidR="00893D3B" w:rsidRPr="00452DC5" w:rsidRDefault="00893D3B" w:rsidP="00452DC5">
      <w:pPr>
        <w:pStyle w:val="2sltext"/>
        <w:numPr>
          <w:ilvl w:val="1"/>
          <w:numId w:val="1"/>
        </w:numPr>
      </w:pPr>
      <w:r w:rsidRPr="00452DC5">
        <w:t xml:space="preserve">jako úplatná, přičemž úplata je zahrnuta v Ceně za </w:t>
      </w:r>
      <w:r w:rsidR="008F51C9">
        <w:t>Novou i</w:t>
      </w:r>
      <w:r w:rsidRPr="00452DC5">
        <w:t>nfrastrukturu;</w:t>
      </w:r>
    </w:p>
    <w:p w14:paraId="77046719" w14:textId="77777777" w:rsidR="00893D3B" w:rsidRPr="00452DC5" w:rsidRDefault="00893D3B" w:rsidP="00452DC5">
      <w:pPr>
        <w:pStyle w:val="2sltext"/>
        <w:numPr>
          <w:ilvl w:val="1"/>
          <w:numId w:val="1"/>
        </w:numPr>
      </w:pPr>
      <w:r w:rsidRPr="00452DC5">
        <w:t>jako nevýhradní;</w:t>
      </w:r>
    </w:p>
    <w:p w14:paraId="77C2075E" w14:textId="4BAC2AD4" w:rsidR="00893D3B" w:rsidRDefault="00893D3B" w:rsidP="00452DC5">
      <w:pPr>
        <w:pStyle w:val="2sltext"/>
        <w:numPr>
          <w:ilvl w:val="1"/>
          <w:numId w:val="1"/>
        </w:numPr>
      </w:pPr>
      <w:r w:rsidRPr="00452DC5">
        <w:t>z hlediska územního rozsahu</w:t>
      </w:r>
      <w:r w:rsidR="00507EC1">
        <w:t xml:space="preserve"> </w:t>
      </w:r>
      <w:r w:rsidR="00640D27">
        <w:t xml:space="preserve">alespoň </w:t>
      </w:r>
      <w:r w:rsidRPr="00452DC5">
        <w:t xml:space="preserve">na území </w:t>
      </w:r>
      <w:r w:rsidR="00640D27">
        <w:t>Evropské unie</w:t>
      </w:r>
      <w:r w:rsidR="00035DDE" w:rsidRPr="00452DC5">
        <w:t>, není-li v Technické specifikaci stanoveno výslovně jinak;</w:t>
      </w:r>
    </w:p>
    <w:p w14:paraId="74B39A18" w14:textId="405B4EF6" w:rsidR="00507EC1" w:rsidRPr="00452DC5" w:rsidRDefault="00507EC1" w:rsidP="00507EC1">
      <w:pPr>
        <w:pStyle w:val="2sltext"/>
        <w:numPr>
          <w:ilvl w:val="1"/>
          <w:numId w:val="1"/>
        </w:numPr>
      </w:pPr>
      <w:r w:rsidRPr="00452DC5">
        <w:t xml:space="preserve">z hlediska časového rozsahu na dobu, která počíná okamžikem </w:t>
      </w:r>
      <w:r w:rsidRPr="00452DC5">
        <w:rPr>
          <w:rFonts w:asciiTheme="minorHAnsi" w:hAnsiTheme="minorHAnsi" w:cstheme="minorHAnsi"/>
        </w:rPr>
        <w:t xml:space="preserve">prvního užití daného </w:t>
      </w:r>
      <w:r w:rsidR="003568DB">
        <w:rPr>
          <w:rFonts w:asciiTheme="minorHAnsi" w:hAnsiTheme="minorHAnsi" w:cstheme="minorHAnsi"/>
        </w:rPr>
        <w:t>S</w:t>
      </w:r>
      <w:r w:rsidRPr="00452DC5">
        <w:rPr>
          <w:rFonts w:asciiTheme="minorHAnsi" w:hAnsiTheme="minorHAnsi" w:cstheme="minorHAnsi"/>
        </w:rPr>
        <w:t xml:space="preserve">oftwaru dle této Smlouvy pro účely této Smlouvy, a skončí </w:t>
      </w:r>
      <w:r w:rsidRPr="00743615">
        <w:rPr>
          <w:rFonts w:asciiTheme="minorHAnsi" w:hAnsiTheme="minorHAnsi" w:cstheme="minorHAnsi"/>
          <w:color w:val="000000" w:themeColor="text1"/>
        </w:rPr>
        <w:t xml:space="preserve">uplynutím 72 měsíců </w:t>
      </w:r>
      <w:bookmarkStart w:id="517" w:name="_Hlk185269646"/>
      <w:r w:rsidRPr="00743615">
        <w:rPr>
          <w:rFonts w:asciiTheme="minorHAnsi" w:hAnsiTheme="minorHAnsi" w:cstheme="minorHAnsi"/>
          <w:color w:val="000000" w:themeColor="text1"/>
        </w:rPr>
        <w:t xml:space="preserve">ode </w:t>
      </w:r>
      <w:r w:rsidRPr="00452DC5">
        <w:t>Dne dodání a odevzdání Předmětu plnění</w:t>
      </w:r>
      <w:bookmarkEnd w:id="517"/>
      <w:r w:rsidRPr="00452DC5">
        <w:t>,</w:t>
      </w:r>
      <w:r w:rsidRPr="00452DC5">
        <w:rPr>
          <w:rFonts w:asciiTheme="minorHAnsi" w:hAnsiTheme="minorHAnsi" w:cstheme="minorHAnsi"/>
        </w:rPr>
        <w:t xml:space="preserve"> není</w:t>
      </w:r>
      <w:r w:rsidRPr="00452DC5">
        <w:t>-li v Technické specifikaci stanoveno výslovně jinak;</w:t>
      </w:r>
    </w:p>
    <w:p w14:paraId="69A197C2" w14:textId="63DC4461" w:rsidR="00893D3B" w:rsidRPr="00452DC5" w:rsidRDefault="00893D3B" w:rsidP="00452DC5">
      <w:pPr>
        <w:pStyle w:val="2sltext"/>
        <w:numPr>
          <w:ilvl w:val="1"/>
          <w:numId w:val="1"/>
        </w:numPr>
      </w:pPr>
      <w:bookmarkStart w:id="518" w:name="_Ref177367382"/>
      <w:r w:rsidRPr="00452DC5">
        <w:rPr>
          <w:color w:val="000000" w:themeColor="text1"/>
        </w:rPr>
        <w:t>z hlediska věcného rozsahu, tj. způsobu užití, tak, že opravňuje</w:t>
      </w:r>
      <w:r w:rsidR="00035DDE" w:rsidRPr="00452DC5">
        <w:rPr>
          <w:color w:val="000000" w:themeColor="text1"/>
        </w:rPr>
        <w:t xml:space="preserve"> alespoň</w:t>
      </w:r>
      <w:r w:rsidRPr="00452DC5">
        <w:rPr>
          <w:color w:val="000000" w:themeColor="text1"/>
        </w:rPr>
        <w:t xml:space="preserve"> k takovým způsobům užití, které jsou potřebné nebo nezbytné k tomu, aby bylo </w:t>
      </w:r>
      <w:r w:rsidR="00035DDE" w:rsidRPr="00452DC5">
        <w:rPr>
          <w:color w:val="000000" w:themeColor="text1"/>
        </w:rPr>
        <w:t xml:space="preserve">možné </w:t>
      </w:r>
      <w:r w:rsidR="007E55C8" w:rsidRPr="00452DC5">
        <w:rPr>
          <w:color w:val="000000" w:themeColor="text1"/>
        </w:rPr>
        <w:t xml:space="preserve">dané </w:t>
      </w:r>
      <w:r w:rsidRPr="00452DC5">
        <w:rPr>
          <w:color w:val="000000" w:themeColor="text1"/>
        </w:rPr>
        <w:t>Autorské dílo</w:t>
      </w:r>
      <w:r w:rsidR="00035DDE" w:rsidRPr="00452DC5">
        <w:rPr>
          <w:color w:val="000000" w:themeColor="text1"/>
        </w:rPr>
        <w:t xml:space="preserve"> </w:t>
      </w:r>
      <w:r w:rsidRPr="00452DC5">
        <w:rPr>
          <w:color w:val="000000" w:themeColor="text1"/>
        </w:rPr>
        <w:t>užívat k účelu sjednanému touto Smlouvou</w:t>
      </w:r>
      <w:r w:rsidR="00530AA2">
        <w:rPr>
          <w:color w:val="000000" w:themeColor="text1"/>
        </w:rPr>
        <w:t xml:space="preserve"> nebo Servisní smlouvou</w:t>
      </w:r>
      <w:r w:rsidRPr="00452DC5">
        <w:rPr>
          <w:color w:val="000000" w:themeColor="text1"/>
        </w:rPr>
        <w:t xml:space="preserve"> nebo účelu z této Smlouvy </w:t>
      </w:r>
      <w:r w:rsidR="00530AA2">
        <w:rPr>
          <w:color w:val="000000" w:themeColor="text1"/>
        </w:rPr>
        <w:t xml:space="preserve">nebo Servisní smlouvy </w:t>
      </w:r>
      <w:r w:rsidRPr="00452DC5">
        <w:rPr>
          <w:color w:val="000000" w:themeColor="text1"/>
        </w:rPr>
        <w:t xml:space="preserve">vyplývajícímu, zejména tak, aby rozsah způsobů užití naplnil potřeby Objednatele v rámci užívání </w:t>
      </w:r>
      <w:r w:rsidR="007E55C8" w:rsidRPr="00452DC5">
        <w:rPr>
          <w:color w:val="000000" w:themeColor="text1"/>
        </w:rPr>
        <w:t xml:space="preserve">daného </w:t>
      </w:r>
      <w:r w:rsidR="00035DDE" w:rsidRPr="00452DC5">
        <w:rPr>
          <w:color w:val="000000" w:themeColor="text1"/>
        </w:rPr>
        <w:t>Autorského díla</w:t>
      </w:r>
      <w:r w:rsidRPr="00452DC5">
        <w:rPr>
          <w:color w:val="000000" w:themeColor="text1"/>
        </w:rPr>
        <w:t xml:space="preserve"> při výkonu </w:t>
      </w:r>
      <w:r w:rsidRPr="00452DC5">
        <w:t>jeho činnost</w:t>
      </w:r>
      <w:r w:rsidR="00035DDE" w:rsidRPr="00452DC5">
        <w:t>i, není-li v Technické specifikaci stanoveno výslovně jinak;</w:t>
      </w:r>
      <w:bookmarkEnd w:id="518"/>
    </w:p>
    <w:p w14:paraId="5045E03D" w14:textId="1E8342B6" w:rsidR="002E6468" w:rsidRDefault="00893D3B" w:rsidP="00452DC5">
      <w:pPr>
        <w:pStyle w:val="2sltext"/>
        <w:numPr>
          <w:ilvl w:val="1"/>
          <w:numId w:val="1"/>
        </w:numPr>
      </w:pPr>
      <w:r w:rsidRPr="00452DC5">
        <w:t xml:space="preserve">z hlediska osobního rozsahu tak, že opravňuje k použití tolika uživateli, kolik jich bude </w:t>
      </w:r>
      <w:r w:rsidR="00035DDE" w:rsidRPr="00452DC5">
        <w:t>po</w:t>
      </w:r>
      <w:r w:rsidRPr="00452DC5">
        <w:t>třeba k</w:t>
      </w:r>
      <w:r w:rsidR="002E6468" w:rsidRPr="00452DC5">
        <w:t xml:space="preserve"> uživatelskému užívání</w:t>
      </w:r>
      <w:r w:rsidRPr="00452DC5">
        <w:t xml:space="preserve"> </w:t>
      </w:r>
      <w:r w:rsidR="00035DDE" w:rsidRPr="00452DC5">
        <w:t>Autorského díla</w:t>
      </w:r>
      <w:r w:rsidRPr="00452DC5">
        <w:t xml:space="preserve"> tak, aby </w:t>
      </w:r>
      <w:r w:rsidR="00035DDE" w:rsidRPr="00452DC5">
        <w:t>Autorské dílo</w:t>
      </w:r>
      <w:r w:rsidRPr="00452DC5">
        <w:t xml:space="preserve"> bylo možné užívat k</w:t>
      </w:r>
      <w:r w:rsidR="00035DDE" w:rsidRPr="00452DC5">
        <w:t xml:space="preserve"> </w:t>
      </w:r>
      <w:r w:rsidR="00035DDE" w:rsidRPr="00452DC5">
        <w:rPr>
          <w:color w:val="000000" w:themeColor="text1"/>
        </w:rPr>
        <w:t xml:space="preserve">účelu sjednanému touto Smlouvou </w:t>
      </w:r>
      <w:r w:rsidR="00530AA2">
        <w:rPr>
          <w:color w:val="000000" w:themeColor="text1"/>
        </w:rPr>
        <w:t xml:space="preserve">nebo Servisní smlouvou </w:t>
      </w:r>
      <w:r w:rsidR="00035DDE" w:rsidRPr="00452DC5">
        <w:rPr>
          <w:color w:val="000000" w:themeColor="text1"/>
        </w:rPr>
        <w:t xml:space="preserve">nebo účelu z této Smlouvy </w:t>
      </w:r>
      <w:r w:rsidR="00530AA2">
        <w:rPr>
          <w:color w:val="000000" w:themeColor="text1"/>
        </w:rPr>
        <w:t xml:space="preserve">nebo Servisní Smlouvy </w:t>
      </w:r>
      <w:r w:rsidR="00035DDE" w:rsidRPr="00452DC5">
        <w:rPr>
          <w:color w:val="000000" w:themeColor="text1"/>
        </w:rPr>
        <w:t>vyplývajícímu</w:t>
      </w:r>
      <w:r w:rsidRPr="00452DC5">
        <w:t xml:space="preserve">, není-li v </w:t>
      </w:r>
      <w:r w:rsidR="00035DDE" w:rsidRPr="00452DC5">
        <w:t>Technické specifikaci</w:t>
      </w:r>
      <w:r w:rsidRPr="00452DC5">
        <w:t xml:space="preserve"> stanoveno výslovně jinak</w:t>
      </w:r>
      <w:r w:rsidR="002E6468" w:rsidRPr="00452DC5">
        <w:t>.</w:t>
      </w:r>
    </w:p>
    <w:p w14:paraId="1873BCC8" w14:textId="77777777" w:rsidR="00452DC5" w:rsidRDefault="00452DC5" w:rsidP="00452DC5">
      <w:pPr>
        <w:pStyle w:val="2sltext"/>
        <w:numPr>
          <w:ilvl w:val="0"/>
          <w:numId w:val="0"/>
        </w:numPr>
        <w:ind w:left="1134"/>
      </w:pPr>
    </w:p>
    <w:p w14:paraId="390CB348" w14:textId="18F5AE9B" w:rsidR="00452DC5" w:rsidRPr="00452DC5" w:rsidRDefault="009549FD" w:rsidP="00452DC5">
      <w:pPr>
        <w:pStyle w:val="2sltext"/>
      </w:pPr>
      <w:r>
        <w:rPr>
          <w:color w:val="000000" w:themeColor="text1"/>
        </w:rPr>
        <w:lastRenderedPageBreak/>
        <w:t>V</w:t>
      </w:r>
      <w:r w:rsidRPr="00452DC5">
        <w:rPr>
          <w:color w:val="000000" w:themeColor="text1"/>
        </w:rPr>
        <w:t>ěcn</w:t>
      </w:r>
      <w:r>
        <w:rPr>
          <w:color w:val="000000" w:themeColor="text1"/>
        </w:rPr>
        <w:t>ý</w:t>
      </w:r>
      <w:r w:rsidRPr="00452DC5">
        <w:rPr>
          <w:color w:val="000000" w:themeColor="text1"/>
        </w:rPr>
        <w:t xml:space="preserve"> rozsah</w:t>
      </w:r>
      <w:r>
        <w:rPr>
          <w:color w:val="000000" w:themeColor="text1"/>
        </w:rPr>
        <w:t xml:space="preserve"> Licence</w:t>
      </w:r>
      <w:r w:rsidRPr="00452DC5">
        <w:rPr>
          <w:color w:val="000000" w:themeColor="text1"/>
        </w:rPr>
        <w:t>, tj. způsob užití</w:t>
      </w:r>
      <w:r>
        <w:rPr>
          <w:color w:val="000000" w:themeColor="text1"/>
        </w:rPr>
        <w:t xml:space="preserve"> Softwaru, </w:t>
      </w:r>
      <w:r w:rsidR="00452DC5">
        <w:rPr>
          <w:color w:val="000000" w:themeColor="text1"/>
        </w:rPr>
        <w:t xml:space="preserve">dle odst. </w:t>
      </w:r>
      <w:r>
        <w:rPr>
          <w:color w:val="000000" w:themeColor="text1"/>
        </w:rPr>
        <w:fldChar w:fldCharType="begin"/>
      </w:r>
      <w:r>
        <w:rPr>
          <w:color w:val="000000" w:themeColor="text1"/>
        </w:rPr>
        <w:instrText xml:space="preserve"> REF _Ref177367382 \r \h </w:instrText>
      </w:r>
      <w:r>
        <w:rPr>
          <w:color w:val="000000" w:themeColor="text1"/>
        </w:rPr>
      </w:r>
      <w:r>
        <w:rPr>
          <w:color w:val="000000" w:themeColor="text1"/>
        </w:rPr>
        <w:fldChar w:fldCharType="separate"/>
      </w:r>
      <w:ins w:id="519" w:author="Word Document Comparison" w:date="2024-12-20T20:22:00Z" w16du:dateUtc="2024-12-20T19:22:00Z">
        <w:r w:rsidR="003560CA">
          <w:rPr>
            <w:color w:val="000000" w:themeColor="text1"/>
          </w:rPr>
          <w:t>140</w:t>
        </w:r>
      </w:ins>
      <w:del w:id="520" w:author="Word Document Comparison" w:date="2024-12-20T20:22:00Z" w16du:dateUtc="2024-12-20T19:22:00Z">
        <w:r w:rsidR="0046236C">
          <w:rPr>
            <w:color w:val="000000" w:themeColor="text1"/>
          </w:rPr>
          <w:delText>129</w:delText>
        </w:r>
      </w:del>
      <w:r w:rsidR="0046236C">
        <w:rPr>
          <w:color w:val="000000" w:themeColor="text1"/>
        </w:rPr>
        <w:t>.5</w:t>
      </w:r>
      <w:r>
        <w:rPr>
          <w:color w:val="000000" w:themeColor="text1"/>
        </w:rPr>
        <w:fldChar w:fldCharType="end"/>
      </w:r>
      <w:r>
        <w:rPr>
          <w:color w:val="000000" w:themeColor="text1"/>
        </w:rPr>
        <w:t xml:space="preserve"> </w:t>
      </w:r>
      <w:r w:rsidR="00452DC5">
        <w:rPr>
          <w:color w:val="000000" w:themeColor="text1"/>
        </w:rPr>
        <w:t xml:space="preserve">Smlouvy </w:t>
      </w:r>
      <w:r w:rsidR="00452DC5">
        <w:t>musí být</w:t>
      </w:r>
      <w:r w:rsidR="00452DC5" w:rsidRPr="00B5710D">
        <w:rPr>
          <w:color w:val="000000" w:themeColor="text1"/>
        </w:rPr>
        <w:t xml:space="preserve"> v souladu s podmínkami stanovenými v</w:t>
      </w:r>
      <w:r>
        <w:rPr>
          <w:color w:val="000000" w:themeColor="text1"/>
        </w:rPr>
        <w:t> </w:t>
      </w:r>
      <w:r w:rsidR="00452DC5" w:rsidRPr="00B5710D">
        <w:rPr>
          <w:color w:val="000000" w:themeColor="text1"/>
        </w:rPr>
        <w:t>příslušných</w:t>
      </w:r>
      <w:r>
        <w:rPr>
          <w:color w:val="000000" w:themeColor="text1"/>
        </w:rPr>
        <w:t xml:space="preserve"> všeobecných a standardně poskytovaných</w:t>
      </w:r>
      <w:r w:rsidR="00452DC5" w:rsidRPr="00B5710D">
        <w:rPr>
          <w:color w:val="000000" w:themeColor="text1"/>
        </w:rPr>
        <w:t xml:space="preserve"> licenčních podmínkách </w:t>
      </w:r>
      <w:r w:rsidR="00452DC5">
        <w:rPr>
          <w:color w:val="000000" w:themeColor="text1"/>
        </w:rPr>
        <w:t xml:space="preserve">příslušných </w:t>
      </w:r>
      <w:r w:rsidR="00452DC5" w:rsidRPr="00452DC5">
        <w:t>oprávněn</w:t>
      </w:r>
      <w:r w:rsidR="00452DC5">
        <w:t>ých</w:t>
      </w:r>
      <w:r w:rsidR="00452DC5" w:rsidRPr="00452DC5">
        <w:t xml:space="preserve"> subjekt</w:t>
      </w:r>
      <w:r w:rsidR="00452DC5">
        <w:t>ů poskytujících Licenci k danému Softwaru.</w:t>
      </w:r>
    </w:p>
    <w:p w14:paraId="10356EEB" w14:textId="77777777" w:rsidR="007E55C8" w:rsidRPr="00452DC5" w:rsidRDefault="007E55C8" w:rsidP="00452DC5">
      <w:pPr>
        <w:pStyle w:val="2sltext"/>
        <w:numPr>
          <w:ilvl w:val="0"/>
          <w:numId w:val="0"/>
        </w:numPr>
        <w:ind w:left="567"/>
      </w:pPr>
    </w:p>
    <w:p w14:paraId="54FB118C" w14:textId="44361E52" w:rsidR="007E55C8" w:rsidRPr="00452DC5" w:rsidRDefault="007E55C8" w:rsidP="00452DC5">
      <w:pPr>
        <w:pStyle w:val="2sltext"/>
        <w:rPr>
          <w:color w:val="000000" w:themeColor="text1"/>
        </w:rPr>
      </w:pPr>
      <w:r w:rsidRPr="00452DC5">
        <w:rPr>
          <w:color w:val="000000" w:themeColor="text1"/>
        </w:rPr>
        <w:t xml:space="preserve">Bude-li Autorským dílem předmět, který není </w:t>
      </w:r>
      <w:r w:rsidR="009549FD">
        <w:rPr>
          <w:color w:val="000000" w:themeColor="text1"/>
        </w:rPr>
        <w:t>S</w:t>
      </w:r>
      <w:r w:rsidRPr="00452DC5">
        <w:rPr>
          <w:color w:val="000000" w:themeColor="text1"/>
        </w:rPr>
        <w:t>oftwarem (dále jen „</w:t>
      </w:r>
      <w:r w:rsidRPr="00452DC5">
        <w:rPr>
          <w:b/>
          <w:bCs/>
          <w:i/>
          <w:iCs/>
          <w:color w:val="000000" w:themeColor="text1"/>
        </w:rPr>
        <w:t>Obecné autorské dílo</w:t>
      </w:r>
      <w:r w:rsidRPr="00452DC5">
        <w:rPr>
          <w:color w:val="000000" w:themeColor="text1"/>
        </w:rPr>
        <w:t>“), tzn. např. Předimplementační analýza, je Licence poskytována a Objednatelem nabývána:</w:t>
      </w:r>
    </w:p>
    <w:p w14:paraId="3EDD1781" w14:textId="1E9808CB" w:rsidR="007E55C8" w:rsidRPr="00452DC5" w:rsidRDefault="007E55C8" w:rsidP="00452DC5">
      <w:pPr>
        <w:pStyle w:val="2sltext"/>
        <w:numPr>
          <w:ilvl w:val="1"/>
          <w:numId w:val="1"/>
        </w:numPr>
        <w:rPr>
          <w:color w:val="000000" w:themeColor="text1"/>
        </w:rPr>
      </w:pPr>
      <w:r w:rsidRPr="00452DC5">
        <w:rPr>
          <w:color w:val="000000" w:themeColor="text1"/>
        </w:rPr>
        <w:t>jako úplatná, přičemž úplata je zahrnuta v Ceně za Předmět plnění;</w:t>
      </w:r>
    </w:p>
    <w:p w14:paraId="42DB7C11" w14:textId="77777777" w:rsidR="007E55C8" w:rsidRDefault="007E55C8" w:rsidP="00452DC5">
      <w:pPr>
        <w:pStyle w:val="2sltext"/>
        <w:numPr>
          <w:ilvl w:val="1"/>
          <w:numId w:val="1"/>
        </w:numPr>
        <w:rPr>
          <w:color w:val="000000" w:themeColor="text1"/>
        </w:rPr>
      </w:pPr>
      <w:r w:rsidRPr="00452DC5">
        <w:rPr>
          <w:color w:val="000000" w:themeColor="text1"/>
        </w:rPr>
        <w:t>jako nevýhradní;</w:t>
      </w:r>
    </w:p>
    <w:p w14:paraId="506CD5DE" w14:textId="092094B8" w:rsidR="00507EC1" w:rsidRPr="00507EC1" w:rsidRDefault="00507EC1" w:rsidP="00507EC1">
      <w:pPr>
        <w:pStyle w:val="2sltext"/>
        <w:numPr>
          <w:ilvl w:val="1"/>
          <w:numId w:val="1"/>
        </w:numPr>
        <w:rPr>
          <w:color w:val="000000" w:themeColor="text1"/>
        </w:rPr>
      </w:pPr>
      <w:r w:rsidRPr="00452DC5">
        <w:rPr>
          <w:color w:val="000000" w:themeColor="text1"/>
        </w:rPr>
        <w:t>z hlediska územního rozsahu jako neomezená;</w:t>
      </w:r>
    </w:p>
    <w:p w14:paraId="79336799" w14:textId="77777777" w:rsidR="007E55C8" w:rsidRPr="00452DC5" w:rsidRDefault="007E55C8" w:rsidP="00452DC5">
      <w:pPr>
        <w:pStyle w:val="2sltext"/>
        <w:numPr>
          <w:ilvl w:val="1"/>
          <w:numId w:val="1"/>
        </w:numPr>
        <w:rPr>
          <w:color w:val="000000" w:themeColor="text1"/>
        </w:rPr>
      </w:pPr>
      <w:r w:rsidRPr="00452DC5">
        <w:rPr>
          <w:color w:val="000000" w:themeColor="text1"/>
        </w:rPr>
        <w:t>z hlediska časového rozsahu minimálně na dobu trvání všech majetkových práv k předmětu Licence;</w:t>
      </w:r>
    </w:p>
    <w:p w14:paraId="3F26874A" w14:textId="2E76C6DC" w:rsidR="007E55C8" w:rsidRPr="00452DC5" w:rsidRDefault="007E55C8" w:rsidP="00452DC5">
      <w:pPr>
        <w:pStyle w:val="2sltext"/>
        <w:numPr>
          <w:ilvl w:val="1"/>
          <w:numId w:val="1"/>
        </w:numPr>
        <w:rPr>
          <w:color w:val="000000" w:themeColor="text1"/>
        </w:rPr>
      </w:pPr>
      <w:r w:rsidRPr="00452DC5">
        <w:rPr>
          <w:color w:val="000000" w:themeColor="text1"/>
        </w:rPr>
        <w:t>z hlediska věcného rozsahu, tj. způsobu užití, tak, že opravňuje ke všem známým a možným způsobům užití, které povaha daného Obecného autorského díla, resp. dané části Obecného autorského díla, připouští, a které nejsou v rozporu s</w:t>
      </w:r>
      <w:r w:rsidR="00DE3667">
        <w:rPr>
          <w:color w:val="000000" w:themeColor="text1"/>
        </w:rPr>
        <w:t xml:space="preserve"> platnými a účinnými </w:t>
      </w:r>
      <w:r w:rsidR="009549FD">
        <w:rPr>
          <w:color w:val="000000" w:themeColor="text1"/>
        </w:rPr>
        <w:t xml:space="preserve">obecně závaznými </w:t>
      </w:r>
      <w:r w:rsidRPr="00452DC5">
        <w:rPr>
          <w:color w:val="000000" w:themeColor="text1"/>
        </w:rPr>
        <w:t xml:space="preserve">právními předpisy, zejména k takovým způsobům užití, které jsou potřebné nebo nezbytné k tomu, aby bylo dané Obecné autorské dílo, resp. danou část Obecného autorského díla, možné užívat k účelu sjednanému touto Smlouvou nebo účelu z této Smlouvy vyplývajícímu, zejména tak, aby rozsah způsobů užití naplnil potřeby Objednatele v rámci užívání daného Obecného autorského díla, resp. dané části Obecného autorského díla, při výkonu </w:t>
      </w:r>
      <w:r w:rsidRPr="00452DC5">
        <w:t>jeho činnosti,</w:t>
      </w:r>
    </w:p>
    <w:p w14:paraId="4E933205" w14:textId="29EB80F8" w:rsidR="00F40D39" w:rsidRPr="00452DC5" w:rsidRDefault="007E55C8" w:rsidP="00452DC5">
      <w:pPr>
        <w:pStyle w:val="2sltext"/>
        <w:numPr>
          <w:ilvl w:val="1"/>
          <w:numId w:val="1"/>
        </w:numPr>
        <w:rPr>
          <w:color w:val="000000" w:themeColor="text1"/>
        </w:rPr>
      </w:pPr>
      <w:r w:rsidRPr="00452DC5">
        <w:rPr>
          <w:color w:val="000000" w:themeColor="text1"/>
        </w:rPr>
        <w:t>z hlediska osobního rozsahu jako neomezená.</w:t>
      </w:r>
      <w:bookmarkEnd w:id="515"/>
    </w:p>
    <w:bookmarkEnd w:id="511"/>
    <w:bookmarkEnd w:id="512"/>
    <w:p w14:paraId="0B3E93CC" w14:textId="77777777" w:rsidR="001F2D06" w:rsidRPr="00452DC5" w:rsidRDefault="001F2D06" w:rsidP="00452DC5">
      <w:pPr>
        <w:pStyle w:val="2sltext"/>
        <w:numPr>
          <w:ilvl w:val="0"/>
          <w:numId w:val="0"/>
        </w:numPr>
        <w:ind w:left="567"/>
      </w:pPr>
    </w:p>
    <w:p w14:paraId="7AB8B161" w14:textId="77777777" w:rsidR="001F2D06" w:rsidRPr="00452DC5" w:rsidRDefault="001F2D06" w:rsidP="00452DC5">
      <w:pPr>
        <w:pStyle w:val="2sltext"/>
      </w:pPr>
      <w:r w:rsidRPr="00452DC5">
        <w:t>Objednatel není povinen Licenci využít.</w:t>
      </w:r>
    </w:p>
    <w:p w14:paraId="1A79BFE4" w14:textId="77777777" w:rsidR="001F2D06" w:rsidRPr="00452DC5" w:rsidRDefault="001F2D06" w:rsidP="00452DC5">
      <w:pPr>
        <w:pStyle w:val="2sltext"/>
        <w:numPr>
          <w:ilvl w:val="0"/>
          <w:numId w:val="0"/>
        </w:numPr>
        <w:ind w:left="567"/>
      </w:pPr>
    </w:p>
    <w:p w14:paraId="4BC345CD" w14:textId="1856BB80" w:rsidR="001F2D06" w:rsidRPr="00452DC5" w:rsidRDefault="007E55C8" w:rsidP="00452DC5">
      <w:pPr>
        <w:pStyle w:val="2sltext"/>
      </w:pPr>
      <w:bookmarkStart w:id="521" w:name="_Ref66105857"/>
      <w:r w:rsidRPr="00452DC5">
        <w:t>Dodavatel</w:t>
      </w:r>
      <w:r w:rsidR="001F2D06" w:rsidRPr="00452DC5">
        <w:t xml:space="preserve"> tímto jménem všech autorů Obecných autorských děl:</w:t>
      </w:r>
      <w:bookmarkStart w:id="522" w:name="_Ref66104760"/>
      <w:bookmarkEnd w:id="521"/>
    </w:p>
    <w:p w14:paraId="1D599740" w14:textId="77777777" w:rsidR="001F2D06" w:rsidRPr="00452DC5" w:rsidRDefault="001F2D06" w:rsidP="00452DC5">
      <w:pPr>
        <w:pStyle w:val="2sltext"/>
        <w:numPr>
          <w:ilvl w:val="1"/>
          <w:numId w:val="1"/>
        </w:numPr>
      </w:pPr>
      <w:bookmarkStart w:id="523" w:name="_Ref66704626"/>
      <w:r w:rsidRPr="00452DC5">
        <w:t>bezplatně uděluje Objednateli oprávnění Obecná autorská díla zveřejnit a jakýmkoliv způsobem měnit, tedy zejména je jakkoli upravovat, dělit, rozšiřovat, spojovat s díly jinými, zařadit do díla souborného apod.;</w:t>
      </w:r>
      <w:bookmarkEnd w:id="522"/>
      <w:bookmarkEnd w:id="523"/>
    </w:p>
    <w:p w14:paraId="110C3A8F" w14:textId="77777777" w:rsidR="001F2D06" w:rsidRPr="00452DC5" w:rsidRDefault="001F2D06" w:rsidP="00452DC5">
      <w:pPr>
        <w:pStyle w:val="2sltext"/>
        <w:numPr>
          <w:ilvl w:val="1"/>
          <w:numId w:val="1"/>
        </w:numPr>
      </w:pPr>
      <w:r w:rsidRPr="00452DC5">
        <w:t>zmocňuje Objednatele, aby jménem všech autorů Obecných autorských děl uděloval třetím osobám oprávnění Obecná autorská díla zveřejnit a jakýmkoliv způsobem měnit, tedy zejména je jakkoli upravovat, dělit, rozšiřovat, spojovat s díly jinými, zařadit do díla souborného apod.;</w:t>
      </w:r>
    </w:p>
    <w:p w14:paraId="1D2F3E4B" w14:textId="24382343" w:rsidR="001F2D06" w:rsidRPr="00452DC5" w:rsidRDefault="001F2D06" w:rsidP="00452DC5">
      <w:pPr>
        <w:pStyle w:val="2sltext"/>
        <w:numPr>
          <w:ilvl w:val="1"/>
          <w:numId w:val="1"/>
        </w:numPr>
      </w:pPr>
      <w:r w:rsidRPr="00452DC5">
        <w:t xml:space="preserve">uděluje Objednateli oprávnění zmocnit jménem všech autorů Obecných autorských děl třetí osoby k udělení oprávnění jiným třetím osobám ke zveřejnění nebo jakékoliv změně Obecných autorských děl v rozsahu dle odst. </w:t>
      </w:r>
      <w:r w:rsidRPr="00452DC5">
        <w:fldChar w:fldCharType="begin"/>
      </w:r>
      <w:r w:rsidRPr="00452DC5">
        <w:instrText xml:space="preserve"> REF _Ref66704626 \r \h  \* MERGEFORMAT </w:instrText>
      </w:r>
      <w:r w:rsidRPr="00452DC5">
        <w:fldChar w:fldCharType="separate"/>
      </w:r>
      <w:ins w:id="524" w:author="Word Document Comparison" w:date="2024-12-20T20:22:00Z" w16du:dateUtc="2024-12-20T19:22:00Z">
        <w:r w:rsidR="003560CA">
          <w:t>144</w:t>
        </w:r>
      </w:ins>
      <w:del w:id="525" w:author="Word Document Comparison" w:date="2024-12-20T20:22:00Z" w16du:dateUtc="2024-12-20T19:22:00Z">
        <w:r w:rsidR="0046236C">
          <w:delText>133</w:delText>
        </w:r>
      </w:del>
      <w:r w:rsidR="0046236C">
        <w:t>.1</w:t>
      </w:r>
      <w:r w:rsidRPr="00452DC5">
        <w:fldChar w:fldCharType="end"/>
      </w:r>
      <w:r w:rsidRPr="00452DC5">
        <w:t xml:space="preserve"> Smlouvy jménem všech autorů Obecných autorských děl.</w:t>
      </w:r>
    </w:p>
    <w:p w14:paraId="38757B85" w14:textId="77777777" w:rsidR="001F2D06" w:rsidRPr="00452DC5" w:rsidRDefault="001F2D06" w:rsidP="00452DC5">
      <w:pPr>
        <w:pStyle w:val="2sltext"/>
        <w:numPr>
          <w:ilvl w:val="0"/>
          <w:numId w:val="0"/>
        </w:numPr>
        <w:ind w:left="567"/>
      </w:pPr>
    </w:p>
    <w:p w14:paraId="0E10609B" w14:textId="18AD8899" w:rsidR="001F2D06" w:rsidRPr="00452DC5" w:rsidRDefault="001F2D06" w:rsidP="00452DC5">
      <w:pPr>
        <w:pStyle w:val="2sltext"/>
      </w:pPr>
      <w:r w:rsidRPr="00452DC5">
        <w:t xml:space="preserve">V případě zániku této Smlouvy jinak než splněním, nabývá Objednatel zmocnění a oprávnění dle odst. </w:t>
      </w:r>
      <w:r w:rsidRPr="00452DC5">
        <w:fldChar w:fldCharType="begin"/>
      </w:r>
      <w:r w:rsidRPr="00452DC5">
        <w:instrText xml:space="preserve"> REF _Ref66105857 \r \h  \* MERGEFORMAT </w:instrText>
      </w:r>
      <w:r w:rsidRPr="00452DC5">
        <w:fldChar w:fldCharType="separate"/>
      </w:r>
      <w:ins w:id="526" w:author="Word Document Comparison" w:date="2024-12-20T20:22:00Z" w16du:dateUtc="2024-12-20T19:22:00Z">
        <w:r w:rsidR="003560CA">
          <w:t>144</w:t>
        </w:r>
      </w:ins>
      <w:del w:id="527" w:author="Word Document Comparison" w:date="2024-12-20T20:22:00Z" w16du:dateUtc="2024-12-20T19:22:00Z">
        <w:r w:rsidR="0046236C">
          <w:delText>133</w:delText>
        </w:r>
      </w:del>
      <w:r w:rsidRPr="00452DC5">
        <w:fldChar w:fldCharType="end"/>
      </w:r>
      <w:r w:rsidRPr="00452DC5">
        <w:t xml:space="preserve"> Smlouvy k doposud dodaným Obecným autorským dílům okamžikem zániku této Smlouvy.</w:t>
      </w:r>
    </w:p>
    <w:p w14:paraId="2556D222" w14:textId="77777777" w:rsidR="001F2D06" w:rsidRPr="00452DC5" w:rsidRDefault="001F2D06" w:rsidP="00452DC5">
      <w:pPr>
        <w:pStyle w:val="2sltext"/>
        <w:numPr>
          <w:ilvl w:val="0"/>
          <w:numId w:val="0"/>
        </w:numPr>
        <w:ind w:left="567"/>
      </w:pPr>
    </w:p>
    <w:p w14:paraId="0EC82232" w14:textId="08A2778F" w:rsidR="001F2D06" w:rsidRPr="00452DC5" w:rsidRDefault="001F2D06" w:rsidP="00452DC5">
      <w:pPr>
        <w:pStyle w:val="2sltext"/>
      </w:pPr>
      <w:r w:rsidRPr="00452DC5">
        <w:t xml:space="preserve">Součástí Licence k Obecným autorským dílům je rovněž neomezené právo Objednatele poskytnout třetím osobám podlicenci k užití </w:t>
      </w:r>
      <w:bookmarkStart w:id="528" w:name="_Hlk114734660"/>
      <w:r w:rsidRPr="00452DC5">
        <w:t>Obecných autorských děl</w:t>
      </w:r>
      <w:bookmarkEnd w:id="528"/>
      <w:r w:rsidRPr="00452DC5">
        <w:t xml:space="preserve"> v rozsahu shodném s rozsahem Licence a souhlas </w:t>
      </w:r>
      <w:r w:rsidR="007E55C8" w:rsidRPr="00452DC5">
        <w:t>Dodavatele</w:t>
      </w:r>
      <w:r w:rsidRPr="00452DC5">
        <w:t xml:space="preserve"> k postoupení Licence na třetí osoby, přičemž </w:t>
      </w:r>
      <w:r w:rsidR="007E55C8" w:rsidRPr="00452DC5">
        <w:t>Dodavatel</w:t>
      </w:r>
      <w:r w:rsidRPr="00452DC5">
        <w:t xml:space="preserve"> nepožaduje sdělení, zda a komu byla Licence </w:t>
      </w:r>
      <w:r w:rsidR="007E55C8" w:rsidRPr="00452DC5">
        <w:t>(</w:t>
      </w:r>
      <w:r w:rsidRPr="00452DC5">
        <w:t>podlicence) poskytnuta nebo postoupena.</w:t>
      </w:r>
    </w:p>
    <w:bookmarkEnd w:id="513"/>
    <w:p w14:paraId="2ED4825A" w14:textId="77777777" w:rsidR="001F2D06" w:rsidRPr="00452DC5" w:rsidRDefault="001F2D06" w:rsidP="00452DC5">
      <w:pPr>
        <w:pStyle w:val="2sltext"/>
        <w:numPr>
          <w:ilvl w:val="0"/>
          <w:numId w:val="0"/>
        </w:numPr>
        <w:ind w:left="567"/>
      </w:pPr>
    </w:p>
    <w:p w14:paraId="2999744A" w14:textId="545E2574" w:rsidR="001F2D06" w:rsidRPr="00452DC5" w:rsidRDefault="001F2D06" w:rsidP="00452DC5">
      <w:pPr>
        <w:pStyle w:val="2sltext"/>
      </w:pPr>
      <w:r w:rsidRPr="00452DC5">
        <w:t xml:space="preserve">Do té doby, než bude </w:t>
      </w:r>
      <w:r w:rsidR="005C3C66" w:rsidRPr="00452DC5">
        <w:t>Obecné a</w:t>
      </w:r>
      <w:r w:rsidRPr="00452DC5">
        <w:t xml:space="preserve">utorské dílo předáno Objednateli dle odst. </w:t>
      </w:r>
      <w:r w:rsidRPr="00452DC5">
        <w:fldChar w:fldCharType="begin"/>
      </w:r>
      <w:r w:rsidRPr="00452DC5">
        <w:instrText xml:space="preserve"> REF _Ref60756240 \r \h  \* MERGEFORMAT </w:instrText>
      </w:r>
      <w:r w:rsidRPr="00452DC5">
        <w:fldChar w:fldCharType="separate"/>
      </w:r>
      <w:ins w:id="529" w:author="Word Document Comparison" w:date="2024-12-20T20:22:00Z" w16du:dateUtc="2024-12-20T19:22:00Z">
        <w:r w:rsidR="003560CA">
          <w:t>138</w:t>
        </w:r>
      </w:ins>
      <w:del w:id="530" w:author="Word Document Comparison" w:date="2024-12-20T20:22:00Z" w16du:dateUtc="2024-12-20T19:22:00Z">
        <w:r w:rsidR="0046236C">
          <w:delText>127</w:delText>
        </w:r>
      </w:del>
      <w:r w:rsidRPr="00452DC5">
        <w:fldChar w:fldCharType="end"/>
      </w:r>
      <w:r w:rsidRPr="00452DC5">
        <w:t xml:space="preserve"> Smlouvy je Objednatel oprávněn </w:t>
      </w:r>
      <w:r w:rsidR="009549FD" w:rsidRPr="00452DC5">
        <w:t xml:space="preserve">Obecné </w:t>
      </w:r>
      <w:r w:rsidR="009549FD">
        <w:t>a</w:t>
      </w:r>
      <w:r w:rsidRPr="00452DC5">
        <w:t xml:space="preserve">utorské dílo užívat v rozsahu a způsobem nezbytným k provedení akceptace výsledku plnění </w:t>
      </w:r>
      <w:r w:rsidR="007E55C8" w:rsidRPr="00452DC5">
        <w:t>Dodavatele</w:t>
      </w:r>
      <w:r w:rsidRPr="00452DC5">
        <w:t xml:space="preserve"> dle této Smlouvy.</w:t>
      </w:r>
    </w:p>
    <w:p w14:paraId="7F0EFA32" w14:textId="77777777" w:rsidR="001F2D06" w:rsidRPr="00452DC5" w:rsidRDefault="001F2D06" w:rsidP="00452DC5">
      <w:pPr>
        <w:pStyle w:val="2sltext"/>
        <w:numPr>
          <w:ilvl w:val="0"/>
          <w:numId w:val="0"/>
        </w:numPr>
        <w:ind w:left="567"/>
      </w:pPr>
    </w:p>
    <w:p w14:paraId="7CA13CA8" w14:textId="0DC9620D" w:rsidR="001F2D06" w:rsidRPr="00452DC5" w:rsidRDefault="001F2D06" w:rsidP="00452DC5">
      <w:pPr>
        <w:pStyle w:val="2sltext"/>
      </w:pPr>
      <w:r w:rsidRPr="00452DC5">
        <w:lastRenderedPageBreak/>
        <w:t xml:space="preserve">Smluvní strany výslovně prohlašují, že pokud při </w:t>
      </w:r>
      <w:r w:rsidR="005C3C66" w:rsidRPr="00452DC5">
        <w:t>provádění</w:t>
      </w:r>
      <w:r w:rsidRPr="00452DC5">
        <w:t xml:space="preserve"> plnění dle této Smlouvy vznikne činností </w:t>
      </w:r>
      <w:r w:rsidR="007E55C8" w:rsidRPr="00452DC5">
        <w:t>Dodavatele</w:t>
      </w:r>
      <w:r w:rsidRPr="00452DC5">
        <w:t xml:space="preserve"> a Objednatele v rámci Obecného autorského díla dílo spoluautorů a nedohodnou-li se Smluvní strany nebo nevyplývá-li z této Smlouvy výslovně jinak, bude se mít za to, že je Objednatel oprávněn vykonávat majetková autorská práva k dílu spoluautorů tak, jako by byl jejich výlučným vykonavatelem a že </w:t>
      </w:r>
      <w:r w:rsidR="007E55C8" w:rsidRPr="00452DC5">
        <w:t>Dodavatel</w:t>
      </w:r>
      <w:r w:rsidRPr="00452DC5">
        <w:t xml:space="preserve"> udělil Objednateli souhlas k jakékoliv změně nebo jinému zásahu do díla spoluautorů. Cena </w:t>
      </w:r>
      <w:r w:rsidR="005C3C66" w:rsidRPr="00452DC5">
        <w:t>za Předmět plnění</w:t>
      </w:r>
      <w:r w:rsidRPr="00452DC5">
        <w:t xml:space="preserve"> je stanovena se zohledněním tohoto ustanovení a </w:t>
      </w:r>
      <w:r w:rsidR="007E55C8" w:rsidRPr="00452DC5">
        <w:t>Dodavateli</w:t>
      </w:r>
      <w:r w:rsidRPr="00452DC5">
        <w:t xml:space="preserve"> nevzniknou v případě vytvoření díla spoluautorů žádné nové nároky na odměnu.</w:t>
      </w:r>
    </w:p>
    <w:p w14:paraId="50A0F9D5" w14:textId="77777777" w:rsidR="001F2D06" w:rsidRPr="00452DC5" w:rsidRDefault="001F2D06" w:rsidP="00452DC5">
      <w:pPr>
        <w:pStyle w:val="2sltext"/>
        <w:numPr>
          <w:ilvl w:val="0"/>
          <w:numId w:val="0"/>
        </w:numPr>
        <w:ind w:left="567"/>
      </w:pPr>
    </w:p>
    <w:p w14:paraId="4A9D4382" w14:textId="7050FB6C" w:rsidR="001F2D06" w:rsidRPr="00452DC5" w:rsidRDefault="001F2D06" w:rsidP="00452DC5">
      <w:pPr>
        <w:pStyle w:val="2sltext"/>
      </w:pPr>
      <w:bookmarkStart w:id="531" w:name="_Ref60760011"/>
      <w:r w:rsidRPr="00452DC5">
        <w:t xml:space="preserve">Bude-li Obecné autorské dílo vytvořeno činností </w:t>
      </w:r>
      <w:r w:rsidR="007E55C8" w:rsidRPr="00452DC5">
        <w:t>Dodavatele</w:t>
      </w:r>
      <w:r w:rsidRPr="00452DC5">
        <w:t>, Smluvní strany činí nesporným, že jakékoliv takové Obecné autorské dílo vzniklo z podnětu a pod vedením Objednatele.</w:t>
      </w:r>
      <w:bookmarkEnd w:id="531"/>
    </w:p>
    <w:p w14:paraId="0E33B7FC" w14:textId="77777777" w:rsidR="001F2D06" w:rsidRPr="00452DC5" w:rsidRDefault="001F2D06" w:rsidP="00452DC5">
      <w:pPr>
        <w:pStyle w:val="2sltext"/>
        <w:numPr>
          <w:ilvl w:val="0"/>
          <w:numId w:val="0"/>
        </w:numPr>
        <w:ind w:left="567"/>
      </w:pPr>
    </w:p>
    <w:p w14:paraId="7125E548" w14:textId="423CE959" w:rsidR="001F2D06" w:rsidRPr="00452DC5" w:rsidRDefault="001F2D06" w:rsidP="00452DC5">
      <w:pPr>
        <w:pStyle w:val="2sltext"/>
      </w:pPr>
      <w:bookmarkStart w:id="532" w:name="_Ref60759477"/>
      <w:r w:rsidRPr="00452DC5">
        <w:t xml:space="preserve">Poskytnutí </w:t>
      </w:r>
      <w:bookmarkEnd w:id="532"/>
      <w:r w:rsidRPr="00452DC5">
        <w:t xml:space="preserve">Licence nelze ze strany </w:t>
      </w:r>
      <w:r w:rsidR="007E55C8" w:rsidRPr="00452DC5">
        <w:t>Dodavatele</w:t>
      </w:r>
      <w:r w:rsidRPr="00452DC5">
        <w:t xml:space="preserve"> vypovědět a její účinnost trvá i po skončení trvání této Smlouvy, nevyplývá-li z tohoto článku této Smlouvy výslovně jinak nebo nedohodnou-li se Smluvní strany výslovně jinak.</w:t>
      </w:r>
    </w:p>
    <w:p w14:paraId="55D9F7D6" w14:textId="77777777" w:rsidR="001F2D06" w:rsidRPr="00452DC5" w:rsidRDefault="001F2D06" w:rsidP="00452DC5">
      <w:pPr>
        <w:pStyle w:val="2sltext"/>
        <w:numPr>
          <w:ilvl w:val="0"/>
          <w:numId w:val="0"/>
        </w:numPr>
        <w:ind w:left="567"/>
      </w:pPr>
    </w:p>
    <w:p w14:paraId="2605B02D" w14:textId="24BA3B52" w:rsidR="001F2D06" w:rsidRPr="00452DC5" w:rsidRDefault="001F2D06" w:rsidP="00452DC5">
      <w:pPr>
        <w:pStyle w:val="2sltext"/>
      </w:pPr>
      <w:r w:rsidRPr="00452DC5">
        <w:t>Odměna za zprostředkování nebo postoupení Licence je zahrnuta v</w:t>
      </w:r>
      <w:r w:rsidR="005C3C66" w:rsidRPr="00452DC5">
        <w:t> Ceně za Předmět plnění</w:t>
      </w:r>
      <w:r w:rsidRPr="00452DC5">
        <w:t>.</w:t>
      </w:r>
    </w:p>
    <w:p w14:paraId="4344633F" w14:textId="77777777" w:rsidR="001F2D06" w:rsidRPr="00452DC5" w:rsidRDefault="001F2D06" w:rsidP="00452DC5">
      <w:pPr>
        <w:pStyle w:val="2sltext"/>
        <w:numPr>
          <w:ilvl w:val="0"/>
          <w:numId w:val="0"/>
        </w:numPr>
        <w:ind w:left="567"/>
      </w:pPr>
    </w:p>
    <w:p w14:paraId="31A04ADE" w14:textId="16DE86E2" w:rsidR="001F2D06" w:rsidRPr="00507EC1" w:rsidRDefault="00507EC1" w:rsidP="00507EC1">
      <w:pPr>
        <w:numPr>
          <w:ilvl w:val="0"/>
          <w:numId w:val="1"/>
        </w:numPr>
        <w:jc w:val="both"/>
        <w:rPr>
          <w:szCs w:val="22"/>
        </w:rPr>
      </w:pPr>
      <w:r w:rsidRPr="000B167D">
        <w:rPr>
          <w:szCs w:val="22"/>
        </w:rPr>
        <w:t xml:space="preserve">Jestliže jsou s užitím Autorského díla, resp. části Autorského díla, spojeny jednorázové či pravidelné poplatky, je </w:t>
      </w:r>
      <w:r>
        <w:rPr>
          <w:szCs w:val="22"/>
        </w:rPr>
        <w:t>Dodavatel</w:t>
      </w:r>
      <w:r w:rsidRPr="000B167D">
        <w:rPr>
          <w:szCs w:val="22"/>
        </w:rPr>
        <w:t xml:space="preserve"> povinen v rámci Ceny </w:t>
      </w:r>
      <w:r>
        <w:rPr>
          <w:szCs w:val="22"/>
        </w:rPr>
        <w:t>za Předmět plnění</w:t>
      </w:r>
      <w:r w:rsidRPr="000B167D">
        <w:rPr>
          <w:szCs w:val="22"/>
        </w:rPr>
        <w:t xml:space="preserve"> řádně uhradit všechny tyto poplatky za celou dobu trvání práva užívat takové Autorské dílo, resp. část Autorského díla</w:t>
      </w:r>
      <w:r w:rsidR="00AD2E26">
        <w:rPr>
          <w:szCs w:val="22"/>
        </w:rPr>
        <w:t>.</w:t>
      </w:r>
    </w:p>
    <w:p w14:paraId="6D64FE76" w14:textId="77777777" w:rsidR="001F2D06" w:rsidRPr="00452DC5" w:rsidRDefault="001F2D06" w:rsidP="00452DC5">
      <w:pPr>
        <w:pStyle w:val="2sltext"/>
        <w:numPr>
          <w:ilvl w:val="0"/>
          <w:numId w:val="0"/>
        </w:numPr>
        <w:ind w:left="567"/>
      </w:pPr>
    </w:p>
    <w:p w14:paraId="5682F093" w14:textId="61C558F7" w:rsidR="001F2D06" w:rsidRPr="00452DC5" w:rsidRDefault="001F2D06" w:rsidP="00452DC5">
      <w:pPr>
        <w:pStyle w:val="2sltext"/>
      </w:pPr>
      <w:bookmarkStart w:id="533" w:name="_Ref114759865"/>
      <w:r w:rsidRPr="00452DC5">
        <w:t xml:space="preserve">Práva získaná v rámci plnění této Smlouvy přecházejí i na případného právního nástupce Objednatele. Případná změna v osobě </w:t>
      </w:r>
      <w:r w:rsidR="007E55C8" w:rsidRPr="00452DC5">
        <w:t>Dodavatele</w:t>
      </w:r>
      <w:r w:rsidRPr="00452DC5">
        <w:t>, např. právní nástupnictví, nebude mít vliv na oprávnění udělená v rámci této Smlouvy Objednateli.</w:t>
      </w:r>
      <w:bookmarkEnd w:id="533"/>
    </w:p>
    <w:p w14:paraId="78540D0B" w14:textId="77777777" w:rsidR="001F2D06" w:rsidRPr="00452DC5" w:rsidRDefault="001F2D06" w:rsidP="00452DC5">
      <w:pPr>
        <w:pStyle w:val="2sltext"/>
        <w:numPr>
          <w:ilvl w:val="0"/>
          <w:numId w:val="0"/>
        </w:numPr>
        <w:ind w:left="567"/>
      </w:pPr>
    </w:p>
    <w:p w14:paraId="4B855070" w14:textId="04EEC610" w:rsidR="001F2D06" w:rsidRPr="00452DC5" w:rsidRDefault="007E55C8" w:rsidP="00452DC5">
      <w:pPr>
        <w:pStyle w:val="2sltext"/>
      </w:pPr>
      <w:r w:rsidRPr="00452DC5">
        <w:t>Dodavatel</w:t>
      </w:r>
      <w:r w:rsidR="001F2D06" w:rsidRPr="00452DC5">
        <w:t xml:space="preserve"> je povinen postupovat tak, aby udělení Licence a oprávnění poskytnout podlicenci a postoupit Licenci</w:t>
      </w:r>
      <w:bookmarkStart w:id="534" w:name="_Hlk128653053"/>
      <w:r w:rsidR="001F2D06" w:rsidRPr="00452DC5">
        <w:t xml:space="preserve">, </w:t>
      </w:r>
      <w:bookmarkStart w:id="535" w:name="_Hlk161390092"/>
      <w:r w:rsidR="001F2D06" w:rsidRPr="00452DC5">
        <w:t>má-li být toto oprávnění dle tohoto článku této Smlouvy poskytnuto</w:t>
      </w:r>
      <w:bookmarkEnd w:id="535"/>
      <w:r w:rsidR="001F2D06" w:rsidRPr="00452DC5">
        <w:t>,</w:t>
      </w:r>
      <w:bookmarkEnd w:id="534"/>
      <w:r w:rsidR="001F2D06" w:rsidRPr="00452DC5">
        <w:t xml:space="preserve"> a související oprávnění podle tohoto článku této Smlouvy zabezpečil, a to bez újmy na právech třetích osob.</w:t>
      </w:r>
    </w:p>
    <w:p w14:paraId="546BB2D3" w14:textId="77777777" w:rsidR="001F2D06" w:rsidRPr="00452DC5" w:rsidRDefault="001F2D06" w:rsidP="00452DC5">
      <w:pPr>
        <w:pStyle w:val="2sltext"/>
        <w:numPr>
          <w:ilvl w:val="0"/>
          <w:numId w:val="0"/>
        </w:numPr>
        <w:ind w:left="567"/>
      </w:pPr>
    </w:p>
    <w:p w14:paraId="42B83633" w14:textId="77188A18" w:rsidR="001F2D06" w:rsidRPr="00452DC5" w:rsidRDefault="007E55C8" w:rsidP="00452DC5">
      <w:pPr>
        <w:pStyle w:val="2sltext"/>
      </w:pPr>
      <w:r w:rsidRPr="00452DC5">
        <w:t>Dodavatel</w:t>
      </w:r>
      <w:r w:rsidR="001F2D06" w:rsidRPr="00452DC5">
        <w:t xml:space="preserve"> prohlašuje, že je oprávněn vykonávat svým jménem a na svůj účet majetková práva autorů k</w:t>
      </w:r>
      <w:r w:rsidR="005C3C66" w:rsidRPr="00452DC5">
        <w:t> Obecným a</w:t>
      </w:r>
      <w:r w:rsidR="001F2D06" w:rsidRPr="00452DC5">
        <w:t>utorským dílům, resp. že má souhlas všech relevantních třetích osob k poskytnutí Licence k</w:t>
      </w:r>
      <w:r w:rsidR="005C3C66" w:rsidRPr="00452DC5">
        <w:t> Obecným a</w:t>
      </w:r>
      <w:r w:rsidR="001F2D06" w:rsidRPr="00452DC5">
        <w:t>utorským dílům podle tohoto článku této Smlouvy; toto prohlášení zahrnuje i taková práva, která by vytvořením</w:t>
      </w:r>
      <w:r w:rsidR="005C3C66" w:rsidRPr="00452DC5">
        <w:t xml:space="preserve"> Obecného</w:t>
      </w:r>
      <w:r w:rsidR="001F2D06" w:rsidRPr="00452DC5">
        <w:t xml:space="preserve"> </w:t>
      </w:r>
      <w:r w:rsidR="005C3C66" w:rsidRPr="00452DC5">
        <w:t>a</w:t>
      </w:r>
      <w:r w:rsidR="001F2D06" w:rsidRPr="00452DC5">
        <w:t>utorského díla teprve vznikla.</w:t>
      </w:r>
    </w:p>
    <w:p w14:paraId="30040B6F" w14:textId="77777777" w:rsidR="001F2D06" w:rsidRPr="00452DC5" w:rsidRDefault="001F2D06" w:rsidP="00452DC5">
      <w:pPr>
        <w:pStyle w:val="2sltext"/>
        <w:numPr>
          <w:ilvl w:val="0"/>
          <w:numId w:val="0"/>
        </w:numPr>
        <w:ind w:left="567"/>
      </w:pPr>
    </w:p>
    <w:p w14:paraId="2637710D" w14:textId="006EDDBF" w:rsidR="001F2D06" w:rsidRPr="00452DC5" w:rsidRDefault="007E55C8" w:rsidP="00452DC5">
      <w:pPr>
        <w:pStyle w:val="2sltext"/>
      </w:pPr>
      <w:r w:rsidRPr="00452DC5">
        <w:t>Dodavatel</w:t>
      </w:r>
      <w:r w:rsidR="001F2D06" w:rsidRPr="00452DC5">
        <w:t xml:space="preserve"> prohlašuje, že je oprávněn zmocnění a oprávnění dle odst. </w:t>
      </w:r>
      <w:r w:rsidR="001F2D06" w:rsidRPr="00452DC5">
        <w:fldChar w:fldCharType="begin"/>
      </w:r>
      <w:r w:rsidR="001F2D06" w:rsidRPr="00452DC5">
        <w:instrText xml:space="preserve"> REF _Ref66105857 \r \h  \* MERGEFORMAT </w:instrText>
      </w:r>
      <w:r w:rsidR="001F2D06" w:rsidRPr="00452DC5">
        <w:fldChar w:fldCharType="separate"/>
      </w:r>
      <w:ins w:id="536" w:author="Word Document Comparison" w:date="2024-12-20T20:22:00Z" w16du:dateUtc="2024-12-20T19:22:00Z">
        <w:r w:rsidR="003560CA">
          <w:t>144</w:t>
        </w:r>
      </w:ins>
      <w:del w:id="537" w:author="Word Document Comparison" w:date="2024-12-20T20:22:00Z" w16du:dateUtc="2024-12-20T19:22:00Z">
        <w:r w:rsidR="0046236C">
          <w:delText>133</w:delText>
        </w:r>
      </w:del>
      <w:r w:rsidR="001F2D06" w:rsidRPr="00452DC5">
        <w:fldChar w:fldCharType="end"/>
      </w:r>
      <w:r w:rsidR="001F2D06" w:rsidRPr="00452DC5">
        <w:t xml:space="preserve"> Smlouvy ve shora uvedeném rozsahu Objednateli poskytnout a udělit. Objednatel oprávnění a zmocnění dle odst. </w:t>
      </w:r>
      <w:r w:rsidR="001F2D06" w:rsidRPr="00452DC5">
        <w:fldChar w:fldCharType="begin"/>
      </w:r>
      <w:r w:rsidR="001F2D06" w:rsidRPr="00452DC5">
        <w:instrText xml:space="preserve"> REF _Ref66105857 \r \h  \* MERGEFORMAT </w:instrText>
      </w:r>
      <w:r w:rsidR="001F2D06" w:rsidRPr="00452DC5">
        <w:fldChar w:fldCharType="separate"/>
      </w:r>
      <w:ins w:id="538" w:author="Word Document Comparison" w:date="2024-12-20T20:22:00Z" w16du:dateUtc="2024-12-20T19:22:00Z">
        <w:r w:rsidR="003560CA">
          <w:t>144</w:t>
        </w:r>
      </w:ins>
      <w:del w:id="539" w:author="Word Document Comparison" w:date="2024-12-20T20:22:00Z" w16du:dateUtc="2024-12-20T19:22:00Z">
        <w:r w:rsidR="0046236C">
          <w:delText>133</w:delText>
        </w:r>
      </w:del>
      <w:r w:rsidR="001F2D06" w:rsidRPr="00452DC5">
        <w:fldChar w:fldCharType="end"/>
      </w:r>
      <w:r w:rsidR="001F2D06" w:rsidRPr="00452DC5">
        <w:t xml:space="preserve"> Smlouvy přijímá. </w:t>
      </w:r>
      <w:r w:rsidRPr="00452DC5">
        <w:t>Dodavatel</w:t>
      </w:r>
      <w:r w:rsidR="001F2D06" w:rsidRPr="00452DC5">
        <w:t xml:space="preserve"> jménem všech autorů Obecných autorských děl s Objednatelem sjednává, že autoři Obecných autorských děl jsou oprávněni odvolat zmocnění a oprávnění dle odst. </w:t>
      </w:r>
      <w:r w:rsidR="001F2D06" w:rsidRPr="00452DC5">
        <w:fldChar w:fldCharType="begin"/>
      </w:r>
      <w:r w:rsidR="001F2D06" w:rsidRPr="00452DC5">
        <w:instrText xml:space="preserve"> REF _Ref66105857 \r \h  \* MERGEFORMAT </w:instrText>
      </w:r>
      <w:r w:rsidR="001F2D06" w:rsidRPr="00452DC5">
        <w:fldChar w:fldCharType="separate"/>
      </w:r>
      <w:ins w:id="540" w:author="Word Document Comparison" w:date="2024-12-20T20:22:00Z" w16du:dateUtc="2024-12-20T19:22:00Z">
        <w:r w:rsidR="003560CA">
          <w:t>144</w:t>
        </w:r>
      </w:ins>
      <w:del w:id="541" w:author="Word Document Comparison" w:date="2024-12-20T20:22:00Z" w16du:dateUtc="2024-12-20T19:22:00Z">
        <w:r w:rsidR="0046236C">
          <w:delText>133</w:delText>
        </w:r>
      </w:del>
      <w:r w:rsidR="001F2D06" w:rsidRPr="00452DC5">
        <w:fldChar w:fldCharType="end"/>
      </w:r>
      <w:r w:rsidR="001F2D06" w:rsidRPr="00452DC5">
        <w:t xml:space="preserve"> Smlouvy jen v případě, že by Objednatel při výkonu zástupčího oprávnění postupoval v rozporu s dobrými mravy.</w:t>
      </w:r>
    </w:p>
    <w:p w14:paraId="37F8BD64" w14:textId="77777777" w:rsidR="001F2D06" w:rsidRPr="00452DC5" w:rsidRDefault="001F2D06" w:rsidP="00452DC5">
      <w:pPr>
        <w:pStyle w:val="2sltext"/>
        <w:numPr>
          <w:ilvl w:val="0"/>
          <w:numId w:val="0"/>
        </w:numPr>
        <w:ind w:left="567"/>
      </w:pPr>
    </w:p>
    <w:p w14:paraId="5C866B9C" w14:textId="700E573B" w:rsidR="001F2D06" w:rsidRPr="00452DC5" w:rsidRDefault="007E55C8" w:rsidP="00452DC5">
      <w:pPr>
        <w:pStyle w:val="2sltext"/>
      </w:pPr>
      <w:r w:rsidRPr="00452DC5">
        <w:t>Dodavatel</w:t>
      </w:r>
      <w:r w:rsidR="001F2D06" w:rsidRPr="00452DC5">
        <w:t xml:space="preserve"> prohlašuje, že veškeré jím </w:t>
      </w:r>
      <w:r w:rsidR="009549FD">
        <w:t>poskytnuté</w:t>
      </w:r>
      <w:r w:rsidR="001F2D06" w:rsidRPr="00452DC5">
        <w:t xml:space="preserve"> plnění dle této Smlouvy je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poskytnutým plněním </w:t>
      </w:r>
      <w:r w:rsidRPr="00452DC5">
        <w:t>Dodavatele</w:t>
      </w:r>
      <w:r w:rsidR="001F2D06" w:rsidRPr="00452DC5">
        <w:t xml:space="preserve"> dle této Smlouvy, bez ohledu na jeho oprávněnost, vedl k dočasnému či trvalému soudnímu zákazu či omezení </w:t>
      </w:r>
      <w:r w:rsidR="001F2D06" w:rsidRPr="00452DC5">
        <w:lastRenderedPageBreak/>
        <w:t xml:space="preserve">užívání poskytnutého plnění dle této Smlouvy, zavazuje se </w:t>
      </w:r>
      <w:r w:rsidRPr="00452DC5">
        <w:t>Dodavatel</w:t>
      </w:r>
      <w:r w:rsidR="001F2D06" w:rsidRPr="00452DC5">
        <w:t xml:space="preserve"> zajistit náhradní řešení a minimalizovat dopady takovéto situace, a to bez dopadu na cenu plnění sjednanou dle této Smlouvy, přičemž současně nebudou dotčeny ani nároky Objednatele na náhradu škody.</w:t>
      </w:r>
    </w:p>
    <w:p w14:paraId="2BDB280C" w14:textId="77777777" w:rsidR="001F2D06" w:rsidRPr="00452DC5" w:rsidRDefault="001F2D06" w:rsidP="00452DC5">
      <w:pPr>
        <w:pStyle w:val="2sltext"/>
        <w:numPr>
          <w:ilvl w:val="0"/>
          <w:numId w:val="0"/>
        </w:numPr>
        <w:ind w:left="567"/>
      </w:pPr>
    </w:p>
    <w:p w14:paraId="119C2F2D" w14:textId="383D95CB" w:rsidR="001F2D06" w:rsidRPr="00452DC5" w:rsidRDefault="007E55C8" w:rsidP="00452DC5">
      <w:pPr>
        <w:pStyle w:val="2sltext"/>
      </w:pPr>
      <w:r w:rsidRPr="00452DC5">
        <w:t>Dodavatelem</w:t>
      </w:r>
      <w:r w:rsidR="001F2D06" w:rsidRPr="00452DC5">
        <w:t xml:space="preserve"> poskytnutá Licence se vztahuje ve shora uvedeném rozsahu i na jakákoli rozšíření, upgrady, updaty, patche, nové verze, aktualizované verze, úpravy a překlady Autorských děl. </w:t>
      </w:r>
      <w:r w:rsidRPr="00452DC5">
        <w:t>Dodavatelem</w:t>
      </w:r>
      <w:r w:rsidR="001F2D06" w:rsidRPr="00452DC5">
        <w:t xml:space="preserve"> poskytnutá zmocnění a </w:t>
      </w:r>
      <w:r w:rsidR="001F2D06" w:rsidRPr="00452DC5">
        <w:rPr>
          <w:rFonts w:asciiTheme="minorHAnsi" w:hAnsiTheme="minorHAnsi" w:cstheme="minorHAnsi"/>
        </w:rPr>
        <w:t xml:space="preserve">oprávnění dle odst. </w:t>
      </w:r>
      <w:r w:rsidR="001F2D06" w:rsidRPr="00452DC5">
        <w:rPr>
          <w:rFonts w:asciiTheme="minorHAnsi" w:hAnsiTheme="minorHAnsi" w:cstheme="minorHAnsi"/>
        </w:rPr>
        <w:fldChar w:fldCharType="begin"/>
      </w:r>
      <w:r w:rsidR="001F2D06" w:rsidRPr="00452DC5">
        <w:rPr>
          <w:rFonts w:asciiTheme="minorHAnsi" w:hAnsiTheme="minorHAnsi" w:cstheme="minorHAnsi"/>
        </w:rPr>
        <w:instrText xml:space="preserve"> REF _Ref66105857 \r \h  \* MERGEFORMAT </w:instrText>
      </w:r>
      <w:r w:rsidR="001F2D06" w:rsidRPr="00452DC5">
        <w:rPr>
          <w:rFonts w:asciiTheme="minorHAnsi" w:hAnsiTheme="minorHAnsi" w:cstheme="minorHAnsi"/>
        </w:rPr>
      </w:r>
      <w:r w:rsidR="001F2D06" w:rsidRPr="00452DC5">
        <w:rPr>
          <w:rFonts w:asciiTheme="minorHAnsi" w:hAnsiTheme="minorHAnsi" w:cstheme="minorHAnsi"/>
        </w:rPr>
        <w:fldChar w:fldCharType="separate"/>
      </w:r>
      <w:ins w:id="542" w:author="Word Document Comparison" w:date="2024-12-20T20:22:00Z" w16du:dateUtc="2024-12-20T19:22:00Z">
        <w:r w:rsidR="003560CA">
          <w:rPr>
            <w:rFonts w:asciiTheme="minorHAnsi" w:hAnsiTheme="minorHAnsi" w:cstheme="minorHAnsi"/>
          </w:rPr>
          <w:t>144</w:t>
        </w:r>
      </w:ins>
      <w:del w:id="543" w:author="Word Document Comparison" w:date="2024-12-20T20:22:00Z" w16du:dateUtc="2024-12-20T19:22:00Z">
        <w:r w:rsidR="0046236C">
          <w:rPr>
            <w:rFonts w:asciiTheme="minorHAnsi" w:hAnsiTheme="minorHAnsi" w:cstheme="minorHAnsi"/>
          </w:rPr>
          <w:delText>133</w:delText>
        </w:r>
      </w:del>
      <w:r w:rsidR="001F2D06" w:rsidRPr="00452DC5">
        <w:rPr>
          <w:rFonts w:asciiTheme="minorHAnsi" w:hAnsiTheme="minorHAnsi" w:cstheme="minorHAnsi"/>
        </w:rPr>
        <w:fldChar w:fldCharType="end"/>
      </w:r>
      <w:r w:rsidR="001F2D06" w:rsidRPr="00452DC5">
        <w:rPr>
          <w:rFonts w:asciiTheme="minorHAnsi" w:hAnsiTheme="minorHAnsi" w:cstheme="minorHAnsi"/>
        </w:rPr>
        <w:t xml:space="preserve"> Smlouvy </w:t>
      </w:r>
      <w:r w:rsidR="001F2D06" w:rsidRPr="00452DC5">
        <w:t>se vztahují ve shora uvedeném rozsahu i na jakákoli rozšíření,</w:t>
      </w:r>
      <w:r w:rsidR="005C3C66" w:rsidRPr="00452DC5">
        <w:t xml:space="preserve"> </w:t>
      </w:r>
      <w:r w:rsidR="001F2D06" w:rsidRPr="00452DC5">
        <w:t>nové verze, aktualizované verze, úpravy a překlady Obecných autorských děl.</w:t>
      </w:r>
    </w:p>
    <w:p w14:paraId="2FCA8A85" w14:textId="77777777" w:rsidR="001F2D06" w:rsidRPr="00452DC5" w:rsidRDefault="001F2D06" w:rsidP="00452DC5">
      <w:pPr>
        <w:pStyle w:val="2sltext"/>
        <w:numPr>
          <w:ilvl w:val="0"/>
          <w:numId w:val="0"/>
        </w:numPr>
        <w:ind w:left="567"/>
      </w:pPr>
    </w:p>
    <w:p w14:paraId="0830DA80" w14:textId="77777777" w:rsidR="001F2D06" w:rsidRPr="00452DC5" w:rsidRDefault="001F2D06" w:rsidP="00452DC5">
      <w:pPr>
        <w:pStyle w:val="2sltext"/>
      </w:pPr>
      <w:r w:rsidRPr="00452DC5">
        <w:t>Licence dle této Smlouvy je poskytována Objednateli jako jedné účetní jednotce ve smyslu zákona č. 563/1991 Sb., o účetnictví, ve znění pozdějších předpisů.</w:t>
      </w:r>
    </w:p>
    <w:p w14:paraId="220680DF" w14:textId="77777777" w:rsidR="00317CB5" w:rsidRPr="00452DC5" w:rsidRDefault="00317CB5" w:rsidP="00452DC5">
      <w:pPr>
        <w:pStyle w:val="2sltext"/>
        <w:numPr>
          <w:ilvl w:val="0"/>
          <w:numId w:val="0"/>
        </w:numPr>
      </w:pPr>
    </w:p>
    <w:p w14:paraId="495B8530" w14:textId="77777777" w:rsidR="005C3C66" w:rsidRPr="00452DC5" w:rsidRDefault="00317CB5" w:rsidP="00452DC5">
      <w:pPr>
        <w:pStyle w:val="2sltext"/>
      </w:pPr>
      <w:r w:rsidRPr="00452DC5">
        <w:t xml:space="preserve">Veškerý </w:t>
      </w:r>
      <w:r w:rsidR="005C3C66" w:rsidRPr="00452DC5">
        <w:t>Software</w:t>
      </w:r>
      <w:r w:rsidRPr="00452DC5">
        <w:t xml:space="preserve"> musí být </w:t>
      </w:r>
      <w:r w:rsidR="005C3C66" w:rsidRPr="00452DC5">
        <w:t xml:space="preserve">ke Dni dodání a odevzdání Předmětu plnění </w:t>
      </w:r>
      <w:r w:rsidRPr="00452DC5">
        <w:t>nainstalován na příslušných zařízeních, pokud Objednatel nestanoví nebo nevyplývá-li z</w:t>
      </w:r>
      <w:r w:rsidR="005C3C66" w:rsidRPr="00452DC5">
        <w:t xml:space="preserve"> Technické specifikace výslovně </w:t>
      </w:r>
      <w:r w:rsidRPr="00452DC5">
        <w:t>jinak.</w:t>
      </w:r>
    </w:p>
    <w:p w14:paraId="4E89D2EC" w14:textId="77777777" w:rsidR="005C3C66" w:rsidRPr="00452DC5" w:rsidRDefault="005C3C66" w:rsidP="00452DC5">
      <w:pPr>
        <w:pStyle w:val="2sltext"/>
        <w:numPr>
          <w:ilvl w:val="0"/>
          <w:numId w:val="0"/>
        </w:numPr>
        <w:ind w:left="567"/>
      </w:pPr>
    </w:p>
    <w:p w14:paraId="6E8AA78D" w14:textId="1D2C58E8" w:rsidR="00317CB5" w:rsidRPr="00452DC5" w:rsidRDefault="00317CB5" w:rsidP="00452DC5">
      <w:pPr>
        <w:pStyle w:val="2sltext"/>
      </w:pPr>
      <w:r w:rsidRPr="00452DC5">
        <w:t xml:space="preserve">Dodavatel bere výslovně na vědomí, že uživatelem </w:t>
      </w:r>
      <w:r w:rsidR="005C3C66" w:rsidRPr="00452DC5">
        <w:t>Autorského díla</w:t>
      </w:r>
      <w:r w:rsidRPr="00452DC5">
        <w:t xml:space="preserve"> bude Objednatel a že </w:t>
      </w:r>
      <w:r w:rsidR="005C3C66" w:rsidRPr="00452DC5">
        <w:t>Autorské dílo</w:t>
      </w:r>
      <w:r w:rsidRPr="00452DC5">
        <w:t xml:space="preserve"> bude k takovému užití způsobil</w:t>
      </w:r>
      <w:r w:rsidR="005C3C66" w:rsidRPr="00452DC5">
        <w:t>é.</w:t>
      </w:r>
    </w:p>
    <w:p w14:paraId="584AC36F" w14:textId="77777777" w:rsidR="00317CB5" w:rsidRPr="00452DC5" w:rsidRDefault="00317CB5" w:rsidP="00452DC5">
      <w:pPr>
        <w:pStyle w:val="2sltext"/>
        <w:numPr>
          <w:ilvl w:val="0"/>
          <w:numId w:val="0"/>
        </w:numPr>
        <w:ind w:left="567"/>
      </w:pPr>
    </w:p>
    <w:p w14:paraId="1C3B6CBF" w14:textId="59F82B61" w:rsidR="002248D0" w:rsidRPr="0096415C" w:rsidRDefault="00317CB5" w:rsidP="00452DC5">
      <w:pPr>
        <w:pStyle w:val="2sltext"/>
      </w:pPr>
      <w:bookmarkStart w:id="544" w:name="_Ref105684761"/>
      <w:bookmarkStart w:id="545" w:name="_Ref105768942"/>
      <w:bookmarkStart w:id="546" w:name="_Ref105771066"/>
      <w:bookmarkStart w:id="547" w:name="_Ref177381915"/>
      <w:r w:rsidRPr="0096415C">
        <w:t xml:space="preserve">V případě, že Dodavatel </w:t>
      </w:r>
      <w:r w:rsidR="001D6AE1" w:rsidRPr="0096415C">
        <w:t xml:space="preserve">k Softwaru </w:t>
      </w:r>
      <w:r w:rsidR="005A4761" w:rsidRPr="0096415C">
        <w:t xml:space="preserve">Objednateli </w:t>
      </w:r>
      <w:r w:rsidRPr="0096415C">
        <w:t xml:space="preserve">poskytne </w:t>
      </w:r>
      <w:r w:rsidR="005C3C66" w:rsidRPr="0096415C">
        <w:t xml:space="preserve">nebo zajistí </w:t>
      </w:r>
      <w:r w:rsidR="001D6AE1" w:rsidRPr="0096415C">
        <w:t xml:space="preserve">u oprávněného subjektu </w:t>
      </w:r>
      <w:r w:rsidR="005C3C66" w:rsidRPr="0096415C">
        <w:t>poskytnutí</w:t>
      </w:r>
      <w:r w:rsidR="005A4761" w:rsidRPr="0096415C">
        <w:t xml:space="preserve"> </w:t>
      </w:r>
      <w:r w:rsidRPr="0096415C">
        <w:t>tzv. druhotn</w:t>
      </w:r>
      <w:r w:rsidR="001D6AE1" w:rsidRPr="0096415C">
        <w:t>é</w:t>
      </w:r>
      <w:r w:rsidRPr="0096415C">
        <w:t xml:space="preserve"> (použit</w:t>
      </w:r>
      <w:r w:rsidR="001D6AE1" w:rsidRPr="0096415C">
        <w:t>é</w:t>
      </w:r>
      <w:r w:rsidRPr="0096415C">
        <w:t>)</w:t>
      </w:r>
      <w:r w:rsidRPr="0096415C">
        <w:rPr>
          <w:rStyle w:val="Znakapoznpodarou"/>
        </w:rPr>
        <w:footnoteReference w:id="5"/>
      </w:r>
      <w:r w:rsidRPr="0096415C">
        <w:t xml:space="preserve"> </w:t>
      </w:r>
      <w:r w:rsidR="005A4761" w:rsidRPr="0096415C">
        <w:t>L</w:t>
      </w:r>
      <w:r w:rsidRPr="0096415C">
        <w:t>icenc</w:t>
      </w:r>
      <w:r w:rsidR="001D6AE1" w:rsidRPr="0096415C">
        <w:t xml:space="preserve">e </w:t>
      </w:r>
      <w:r w:rsidRPr="0096415C">
        <w:t>(dále jen „</w:t>
      </w:r>
      <w:r w:rsidRPr="0096415C">
        <w:rPr>
          <w:b/>
          <w:i/>
        </w:rPr>
        <w:t>Druhotná licence</w:t>
      </w:r>
      <w:r w:rsidRPr="0096415C">
        <w:t xml:space="preserve">“), zavazuje se Dodavatel zajistit a na výzvu </w:t>
      </w:r>
      <w:r w:rsidRPr="0096415C">
        <w:rPr>
          <w:color w:val="000000" w:themeColor="text1"/>
        </w:rPr>
        <w:t>Objednatele do 5 pracovních dnů prokázat, že první nabyvatel Druhotné licence zakoupil Druhotnou licenci se souhlasem nositele autorských práv, ve státu Evropské unie nebo některém ze států tvořících Evropský hospodářský prostor, že na Druhotné licenci neváznou žádná práva třetích stran a v neposlední řadě, že první nabyvatel i všichni případní další nabyvatelé Druhotnou licenci odinstalovali, není jimi používána a znemožní její použití v budoucnu.</w:t>
      </w:r>
      <w:bookmarkEnd w:id="544"/>
      <w:r w:rsidRPr="0096415C">
        <w:rPr>
          <w:color w:val="000000" w:themeColor="text1"/>
        </w:rPr>
        <w:t xml:space="preserve"> Dodavatel skutečnosti uvedené v tomto odstavci </w:t>
      </w:r>
      <w:r w:rsidR="001D6AE1" w:rsidRPr="0096415C">
        <w:rPr>
          <w:color w:val="000000" w:themeColor="text1"/>
        </w:rPr>
        <w:t xml:space="preserve">této </w:t>
      </w:r>
      <w:r w:rsidRPr="0096415C">
        <w:rPr>
          <w:color w:val="000000" w:themeColor="text1"/>
        </w:rPr>
        <w:t xml:space="preserve">Smlouvy prokáže předložením svého písemného čestného prohlášení Objednateli, ze kterého budou všechny tyto skutečnosti vyplývat, přičemž v čestném prohlášení je Dodavatel </w:t>
      </w:r>
      <w:r w:rsidRPr="0096415C">
        <w:t>dále povinen konkrétně identifikovat prvního nabyvatele Druhotné licence a úplně identifikovat nabývanou Druhotnou licenci, popřípadě identifikovat i všechny další nabyvatele Druhotné licence (rodokmen licence).</w:t>
      </w:r>
      <w:bookmarkEnd w:id="545"/>
      <w:r w:rsidRPr="0096415C">
        <w:t xml:space="preserve"> Pro odstranění pochybností Smluvní strany uvádí, že postup podle tohoto odstavce </w:t>
      </w:r>
      <w:r w:rsidR="001D6AE1" w:rsidRPr="0096415C">
        <w:t xml:space="preserve">této </w:t>
      </w:r>
      <w:r w:rsidRPr="0096415C">
        <w:t xml:space="preserve">Smlouvy je nutné učinit ve vztahu ke všem Druhotným licencím poskytnutým na základě </w:t>
      </w:r>
      <w:r w:rsidR="001D6AE1" w:rsidRPr="0096415C">
        <w:t xml:space="preserve">této </w:t>
      </w:r>
      <w:r w:rsidRPr="0096415C">
        <w:t xml:space="preserve">Smlouvy zároveň. Bude tak předkládáno jediné čestné prohlášení, ze kterého musí vyplývat splnění povinností dle tohoto odstavce </w:t>
      </w:r>
      <w:r w:rsidR="001D6AE1" w:rsidRPr="0096415C">
        <w:t xml:space="preserve">této </w:t>
      </w:r>
      <w:r w:rsidRPr="0096415C">
        <w:t>Smlouvy ve vztahu ke všem Druhotným licencím</w:t>
      </w:r>
      <w:r w:rsidR="001D6AE1" w:rsidRPr="0096415C">
        <w:t>, které byly dle této Smlouvy poskytnuty</w:t>
      </w:r>
      <w:bookmarkStart w:id="548" w:name="_Toc380671108"/>
      <w:bookmarkEnd w:id="546"/>
      <w:r w:rsidR="001D6AE1" w:rsidRPr="0096415C">
        <w:t>.</w:t>
      </w:r>
      <w:bookmarkEnd w:id="547"/>
    </w:p>
    <w:p w14:paraId="1546570A" w14:textId="77777777" w:rsidR="001D6AE1" w:rsidRPr="00452DC5" w:rsidRDefault="001D6AE1" w:rsidP="00452DC5">
      <w:pPr>
        <w:pStyle w:val="2sltext"/>
        <w:numPr>
          <w:ilvl w:val="0"/>
          <w:numId w:val="0"/>
        </w:numPr>
        <w:ind w:left="567"/>
      </w:pPr>
    </w:p>
    <w:p w14:paraId="7A5E13DB" w14:textId="3111939A" w:rsidR="001D6AE1" w:rsidRPr="00567B81" w:rsidRDefault="001D6AE1" w:rsidP="00452DC5">
      <w:pPr>
        <w:pStyle w:val="2sltext"/>
        <w:rPr>
          <w:color w:val="365F91"/>
          <w:u w:val="single"/>
        </w:rPr>
      </w:pPr>
      <w:bookmarkStart w:id="549" w:name="_Ref152082492"/>
      <w:r w:rsidRPr="00567B81">
        <w:t xml:space="preserve">V případě, že dle této Smlouvy byly poskytnuty Druhotné licence, je Dodavatel povinen poskytovat Objednateli v případě provádění licenčního (softwarového) auditu u Objednatele veškerou řádnou, včasnou a nezbytnou součinnost potřebnou k ověření a doložení skutečnosti, že Objednatel je nebo byl po dobu trvání Licence v délce stanovené v této Smlouvě oprávněným uživatelem daného Softwaru, </w:t>
      </w:r>
      <w:r w:rsidRPr="00567B81">
        <w:rPr>
          <w:rFonts w:asciiTheme="minorHAnsi" w:hAnsiTheme="minorHAnsi" w:cstheme="minorHAnsi"/>
        </w:rPr>
        <w:t>resp. </w:t>
      </w:r>
      <w:r w:rsidRPr="00567B81">
        <w:t>každého jednotlivé části daného Softwaru</w:t>
      </w:r>
      <w:r w:rsidRPr="00567B81">
        <w:rPr>
          <w:rFonts w:asciiTheme="minorHAnsi" w:hAnsiTheme="minorHAnsi" w:cstheme="minorHAnsi"/>
        </w:rPr>
        <w:t xml:space="preserve">, a to v přiměřených lhůtách stanovených Objednatelem s ohledem na potřeby prováděného </w:t>
      </w:r>
      <w:r w:rsidRPr="00567B81">
        <w:t>licenčního (softwarového) auditu u Objednatele.</w:t>
      </w:r>
      <w:bookmarkEnd w:id="549"/>
    </w:p>
    <w:p w14:paraId="1685D6BE" w14:textId="77777777" w:rsidR="001D6AE1" w:rsidRPr="00D31FE1" w:rsidRDefault="001D6AE1" w:rsidP="00452DC5">
      <w:pPr>
        <w:pStyle w:val="2sltext"/>
        <w:numPr>
          <w:ilvl w:val="0"/>
          <w:numId w:val="0"/>
        </w:numPr>
        <w:ind w:left="567"/>
        <w:rPr>
          <w:color w:val="365F91"/>
          <w:highlight w:val="yellow"/>
          <w:u w:val="single"/>
        </w:rPr>
      </w:pPr>
    </w:p>
    <w:p w14:paraId="062CA5E2" w14:textId="306C5215" w:rsidR="001D6AE1" w:rsidRPr="0096415C" w:rsidRDefault="006E5761" w:rsidP="00452DC5">
      <w:pPr>
        <w:pStyle w:val="2sltext"/>
        <w:rPr>
          <w:color w:val="000000" w:themeColor="text1"/>
        </w:rPr>
      </w:pPr>
      <w:r w:rsidRPr="0096415C">
        <w:rPr>
          <w:color w:val="000000" w:themeColor="text1"/>
        </w:rPr>
        <w:t>Dodavatel</w:t>
      </w:r>
      <w:r w:rsidR="001D6AE1" w:rsidRPr="0096415C">
        <w:rPr>
          <w:color w:val="000000" w:themeColor="text1"/>
        </w:rPr>
        <w:t xml:space="preserve"> bere na vědomí a souhlasí s tím, že dle této Smlouvy byly poskytnuty Druhotné licence a na základě licenčního (softwarového) auditu provedeného u Objednatele bude zjištěno, že Objednatel není nebo nebyl po dobu trvání Licence v délce stanovené v této Smlouvě oprávněným uživatelem Softwaru, </w:t>
      </w:r>
      <w:r w:rsidR="001D6AE1" w:rsidRPr="0096415C">
        <w:rPr>
          <w:rFonts w:asciiTheme="minorHAnsi" w:hAnsiTheme="minorHAnsi" w:cstheme="minorHAnsi"/>
          <w:color w:val="000000" w:themeColor="text1"/>
        </w:rPr>
        <w:t>resp. </w:t>
      </w:r>
      <w:r w:rsidR="001D6AE1" w:rsidRPr="0096415C">
        <w:rPr>
          <w:color w:val="000000" w:themeColor="text1"/>
        </w:rPr>
        <w:t>každého jednotlivé části daného Softwaru</w:t>
      </w:r>
      <w:r w:rsidR="001D6AE1" w:rsidRPr="0096415C">
        <w:rPr>
          <w:rFonts w:asciiTheme="minorHAnsi" w:hAnsiTheme="minorHAnsi" w:cstheme="minorHAnsi"/>
          <w:color w:val="000000" w:themeColor="text1"/>
        </w:rPr>
        <w:t>,</w:t>
      </w:r>
      <w:r w:rsidR="001D6AE1" w:rsidRPr="0096415C">
        <w:rPr>
          <w:color w:val="000000" w:themeColor="text1"/>
        </w:rPr>
        <w:t xml:space="preserve"> </w:t>
      </w:r>
      <w:r w:rsidR="001D6AE1" w:rsidRPr="0096415C">
        <w:rPr>
          <w:color w:val="000000" w:themeColor="text1"/>
        </w:rPr>
        <w:lastRenderedPageBreak/>
        <w:t>a Objednateli za toto bude uložena povinnost uhradit pokutu, sankci či škodu, bude taková pokuta, sankce či škoda představovat škodu Objednatele, kterou se Dodavatel zavazuje na výzvu Objednatele uhradit.</w:t>
      </w:r>
    </w:p>
    <w:p w14:paraId="6DB86F2B" w14:textId="77777777" w:rsidR="001D6AE1" w:rsidRPr="00452DC5" w:rsidRDefault="001D6AE1" w:rsidP="00452DC5">
      <w:pPr>
        <w:pStyle w:val="2sltext"/>
        <w:numPr>
          <w:ilvl w:val="0"/>
          <w:numId w:val="0"/>
        </w:numPr>
        <w:ind w:left="567"/>
      </w:pPr>
    </w:p>
    <w:p w14:paraId="2EC79E60" w14:textId="4EAC9E8D" w:rsidR="002248D0" w:rsidRDefault="001D6AE1" w:rsidP="0095688C">
      <w:pPr>
        <w:pStyle w:val="2sltext"/>
      </w:pPr>
      <w:r w:rsidRPr="00452DC5">
        <w:t>Dodavatel se zavazuje předat Objednateli nejpozději do 10 dnů ode dne doručení písemné žádosti Objednatele, a to kdykoliv za účinnosti této Smlouvy i po jejím zániku, je-li to potřeba k ochraně práv a oprávněných zájmů Objednatele či k potvrzení práv Objednatele, písemné potvrzení o všech poskytnutých právech, Licencích, zmocněních a oprávněních dle tohoto článku této Smlouvy. Z obsahu tohoto potvrzení musí být jednoznačně zřejmé, že všechny práva, Licence, zmocnění a oprávnění dle tohoto článku této Smlouvy byly poskytnuty v rozsahu a způsobem uvedeným v tomto článku této Smlouvy. Smluvní strany prohlašují a činí nesporným, že toto potvrzení má pouze deklaratorní charakter.</w:t>
      </w:r>
    </w:p>
    <w:p w14:paraId="638CB8DB" w14:textId="77777777" w:rsidR="007762F6" w:rsidRDefault="007762F6" w:rsidP="007762F6">
      <w:pPr>
        <w:pStyle w:val="Odstavecseseznamem"/>
      </w:pPr>
    </w:p>
    <w:p w14:paraId="7EBB9F2B" w14:textId="06763D4B" w:rsidR="007762F6" w:rsidRDefault="00B563D5" w:rsidP="0095688C">
      <w:pPr>
        <w:pStyle w:val="2sltext"/>
      </w:pPr>
      <w:r w:rsidRPr="00B563D5">
        <w:t xml:space="preserve">Na zařízení či technologie použité pro navýšení výkonu nebo kapacity dle čl. </w:t>
      </w:r>
      <w:r w:rsidRPr="00B563D5">
        <w:fldChar w:fldCharType="begin"/>
      </w:r>
      <w:r w:rsidRPr="00B563D5">
        <w:instrText xml:space="preserve"> REF _Ref177467602 \r \h </w:instrText>
      </w:r>
      <w:r>
        <w:instrText xml:space="preserve"> \* MERGEFORMAT </w:instrText>
      </w:r>
      <w:r w:rsidRPr="00B563D5">
        <w:fldChar w:fldCharType="separate"/>
      </w:r>
      <w:r w:rsidR="00F06272">
        <w:t>VI</w:t>
      </w:r>
      <w:r w:rsidRPr="00B563D5">
        <w:fldChar w:fldCharType="end"/>
      </w:r>
      <w:r w:rsidRPr="00B563D5">
        <w:t xml:space="preserve"> Smlouvy se přiměřeně použijí </w:t>
      </w:r>
      <w:r w:rsidR="003568DB">
        <w:t xml:space="preserve">ujednání </w:t>
      </w:r>
      <w:r w:rsidRPr="00B563D5">
        <w:t>tohoto článku této Smlouvy stejně tak jako k</w:t>
      </w:r>
      <w:r w:rsidR="00152FF6">
        <w:t xml:space="preserve"> příslušnému </w:t>
      </w:r>
      <w:r w:rsidRPr="00B563D5">
        <w:t>Vybranému zařízení</w:t>
      </w:r>
      <w:r>
        <w:t>, které je součástí Nové infrastruktury, s tím, že:</w:t>
      </w:r>
    </w:p>
    <w:p w14:paraId="53082787" w14:textId="7D2237F4" w:rsidR="00B563D5" w:rsidRPr="00B563D5" w:rsidRDefault="00B563D5" w:rsidP="00B563D5">
      <w:pPr>
        <w:pStyle w:val="2sltext"/>
        <w:numPr>
          <w:ilvl w:val="1"/>
          <w:numId w:val="1"/>
        </w:numPr>
      </w:pPr>
      <w:r>
        <w:t>v</w:t>
      </w:r>
      <w:r w:rsidRPr="00B563D5">
        <w:t xml:space="preserve">lastnické právo Objednatel nabývá </w:t>
      </w:r>
      <w:r>
        <w:t>a nebezpečí škody</w:t>
      </w:r>
      <w:r w:rsidR="003568DB">
        <w:t xml:space="preserve"> na Objednatele přechází</w:t>
      </w:r>
      <w:r>
        <w:t xml:space="preserve"> dnem</w:t>
      </w:r>
      <w:r w:rsidRPr="007762F6">
        <w:rPr>
          <w:rFonts w:cs="Calibri"/>
        </w:rPr>
        <w:t xml:space="preserve"> podpisu příslušného </w:t>
      </w:r>
      <w:r w:rsidRPr="007762F6">
        <w:t>Protokolu o provedení navýšení výkonu nebo kapacity</w:t>
      </w:r>
      <w:r w:rsidRPr="007762F6">
        <w:rPr>
          <w:rFonts w:cs="Calibri"/>
        </w:rPr>
        <w:t xml:space="preserve"> dle odst. </w:t>
      </w:r>
      <w:r w:rsidRPr="007762F6">
        <w:rPr>
          <w:rFonts w:cs="Calibri"/>
        </w:rPr>
        <w:fldChar w:fldCharType="begin"/>
      </w:r>
      <w:r w:rsidRPr="007762F6">
        <w:rPr>
          <w:rFonts w:cs="Calibri"/>
        </w:rPr>
        <w:instrText xml:space="preserve"> REF _Ref177465645 \r \h </w:instrText>
      </w:r>
      <w:r>
        <w:rPr>
          <w:rFonts w:cs="Calibri"/>
        </w:rPr>
        <w:instrText xml:space="preserve"> \* MERGEFORMAT </w:instrText>
      </w:r>
      <w:r w:rsidRPr="007762F6">
        <w:rPr>
          <w:rFonts w:cs="Calibri"/>
        </w:rPr>
      </w:r>
      <w:r w:rsidRPr="007762F6">
        <w:rPr>
          <w:rFonts w:cs="Calibri"/>
        </w:rPr>
        <w:fldChar w:fldCharType="separate"/>
      </w:r>
      <w:r w:rsidR="0046236C">
        <w:rPr>
          <w:rFonts w:cs="Calibri"/>
        </w:rPr>
        <w:t>46</w:t>
      </w:r>
      <w:r w:rsidRPr="007762F6">
        <w:rPr>
          <w:rFonts w:cs="Calibri"/>
        </w:rPr>
        <w:fldChar w:fldCharType="end"/>
      </w:r>
      <w:r w:rsidRPr="007762F6">
        <w:rPr>
          <w:rFonts w:cs="Calibri"/>
        </w:rPr>
        <w:t xml:space="preserve"> a následujících Smlouvy ze strany Smluvních stran</w:t>
      </w:r>
      <w:r>
        <w:rPr>
          <w:rFonts w:cs="Calibri"/>
        </w:rPr>
        <w:t>;</w:t>
      </w:r>
    </w:p>
    <w:p w14:paraId="53E02AD2" w14:textId="741EAC0C" w:rsidR="00B563D5" w:rsidRPr="00B563D5" w:rsidRDefault="003568DB" w:rsidP="003568DB">
      <w:pPr>
        <w:pStyle w:val="2sltext"/>
        <w:numPr>
          <w:ilvl w:val="1"/>
          <w:numId w:val="1"/>
        </w:numPr>
      </w:pPr>
      <w:r>
        <w:rPr>
          <w:rFonts w:cs="Calibri"/>
        </w:rPr>
        <w:t xml:space="preserve">Licence k Software je </w:t>
      </w:r>
      <w:r w:rsidRPr="00452DC5">
        <w:t xml:space="preserve">z hlediska časového rozsahu </w:t>
      </w:r>
      <w:r>
        <w:t xml:space="preserve">poskytována </w:t>
      </w:r>
      <w:r w:rsidRPr="00452DC5">
        <w:t xml:space="preserve">na dobu, která </w:t>
      </w:r>
      <w:r>
        <w:t xml:space="preserve">byla použita pro stanovení a uhrazena v rámci příslušné </w:t>
      </w:r>
      <w:r w:rsidRPr="007457F7">
        <w:t>Cen</w:t>
      </w:r>
      <w:r>
        <w:t>y</w:t>
      </w:r>
      <w:r w:rsidRPr="007457F7">
        <w:t xml:space="preserve"> za navýšení výkonu nebo kapacity</w:t>
      </w:r>
      <w:r>
        <w:t>.</w:t>
      </w:r>
    </w:p>
    <w:p w14:paraId="77CF80C2" w14:textId="6A2E7D05" w:rsidR="002248D0" w:rsidRPr="002941B5" w:rsidRDefault="007F22C9" w:rsidP="00397AA7">
      <w:pPr>
        <w:pStyle w:val="Nadpis1"/>
        <w:keepLines w:val="0"/>
        <w:rPr>
          <w:szCs w:val="22"/>
        </w:rPr>
      </w:pPr>
      <w:bookmarkStart w:id="550" w:name="_Toc383117520"/>
      <w:bookmarkStart w:id="551" w:name="_Ref177468666"/>
      <w:bookmarkStart w:id="552" w:name="_Ref177482400"/>
      <w:bookmarkStart w:id="553" w:name="_Toc177717654"/>
      <w:bookmarkStart w:id="554" w:name="_Toc185618498"/>
      <w:r w:rsidRPr="002941B5">
        <w:rPr>
          <w:szCs w:val="22"/>
        </w:rPr>
        <w:t>VADY PLNĚNÍ A ZÁRUKA</w:t>
      </w:r>
      <w:bookmarkEnd w:id="548"/>
      <w:bookmarkEnd w:id="550"/>
      <w:bookmarkEnd w:id="551"/>
      <w:bookmarkEnd w:id="552"/>
      <w:bookmarkEnd w:id="553"/>
      <w:bookmarkEnd w:id="554"/>
    </w:p>
    <w:p w14:paraId="6E8B87E3" w14:textId="05A6F80E" w:rsidR="007F22C9" w:rsidRPr="00044FCE" w:rsidRDefault="007F22C9" w:rsidP="005A4761">
      <w:pPr>
        <w:pStyle w:val="2sltext"/>
      </w:pPr>
      <w:bookmarkStart w:id="555" w:name="_Ref380659949"/>
      <w:r w:rsidRPr="00044FCE">
        <w:t xml:space="preserve">Předmět </w:t>
      </w:r>
      <w:r w:rsidR="00AB6E0A" w:rsidRPr="00AB6E0A">
        <w:t>plnění</w:t>
      </w:r>
      <w:r w:rsidR="00483D68" w:rsidRPr="00044FCE">
        <w:t xml:space="preserve"> </w:t>
      </w:r>
      <w:r w:rsidRPr="00044FCE">
        <w:t>musí být prost</w:t>
      </w:r>
      <w:r w:rsidR="00A8118C" w:rsidRPr="00044FCE">
        <w:t>ý</w:t>
      </w:r>
      <w:r w:rsidRPr="00044FCE">
        <w:t xml:space="preserve"> všech faktických a právních vad a </w:t>
      </w:r>
      <w:r w:rsidR="00BA4B15" w:rsidRPr="0021170F">
        <w:t>Dodavatel</w:t>
      </w:r>
      <w:r w:rsidRPr="00044FCE">
        <w:t xml:space="preserve"> je povinen zajistit, aby dodáním a užíváním Předmětu </w:t>
      </w:r>
      <w:r w:rsidR="00AB6E0A" w:rsidRPr="00AB6E0A">
        <w:t>plnění</w:t>
      </w:r>
      <w:r w:rsidRPr="00044FCE">
        <w:t xml:space="preserve"> nebyla porušena práva </w:t>
      </w:r>
      <w:r w:rsidR="00BA4B15" w:rsidRPr="0021170F">
        <w:t>Dodavatel</w:t>
      </w:r>
      <w:r w:rsidR="00BA4B15">
        <w:t>e</w:t>
      </w:r>
      <w:r w:rsidRPr="00044FCE">
        <w:t xml:space="preserve"> nebo </w:t>
      </w:r>
      <w:r w:rsidR="003F5744" w:rsidRPr="00044FCE">
        <w:t>jiných</w:t>
      </w:r>
      <w:r w:rsidRPr="00044FCE">
        <w:t xml:space="preserve"> osob vyplývající z práv duševního vlastnictví.</w:t>
      </w:r>
      <w:bookmarkEnd w:id="555"/>
      <w:r w:rsidRPr="00044FCE">
        <w:t xml:space="preserve"> </w:t>
      </w:r>
      <w:r w:rsidR="008834C9" w:rsidRPr="00044FCE">
        <w:t>Předmět</w:t>
      </w:r>
      <w:r w:rsidR="00AB6E0A">
        <w:t xml:space="preserve"> </w:t>
      </w:r>
      <w:r w:rsidR="00AB6E0A" w:rsidRPr="00AB6E0A">
        <w:t>plnění</w:t>
      </w:r>
      <w:r w:rsidR="00AB6E0A">
        <w:t xml:space="preserve"> </w:t>
      </w:r>
      <w:r w:rsidRPr="00044FCE">
        <w:t xml:space="preserve">má právní vadu, pokud k němu uplatňuje právo </w:t>
      </w:r>
      <w:r w:rsidR="004E6BAB" w:rsidRPr="00044FCE">
        <w:t>jiná</w:t>
      </w:r>
      <w:r w:rsidR="005C6B5F" w:rsidRPr="00044FCE">
        <w:t xml:space="preserve"> </w:t>
      </w:r>
      <w:r w:rsidRPr="00044FCE">
        <w:t>osoba.</w:t>
      </w:r>
      <w:r w:rsidR="004468B7">
        <w:t xml:space="preserve"> Ujednání tohoto článku této Smlouvy se vztahuje jak na celý Předmět plnění, tak na jakoukoliv část Předmětu plnění.</w:t>
      </w:r>
    </w:p>
    <w:p w14:paraId="79E90194" w14:textId="77777777" w:rsidR="00483D68" w:rsidRPr="00044FCE" w:rsidRDefault="00483D68" w:rsidP="005A4761">
      <w:pPr>
        <w:pStyle w:val="2sltext"/>
        <w:numPr>
          <w:ilvl w:val="0"/>
          <w:numId w:val="0"/>
        </w:numPr>
        <w:ind w:left="567"/>
      </w:pPr>
    </w:p>
    <w:p w14:paraId="5D350E6B" w14:textId="2DA8696F" w:rsidR="004468B7" w:rsidRDefault="00BA4B15" w:rsidP="00B33177">
      <w:pPr>
        <w:pStyle w:val="2sltext"/>
      </w:pPr>
      <w:bookmarkStart w:id="556" w:name="_Ref380659994"/>
      <w:bookmarkStart w:id="557" w:name="_Ref177571100"/>
      <w:r w:rsidRPr="75BFEC77">
        <w:rPr>
          <w:color w:val="000000" w:themeColor="text1"/>
        </w:rPr>
        <w:t>Dodavatel</w:t>
      </w:r>
      <w:r w:rsidR="00666ED4">
        <w:t xml:space="preserve"> </w:t>
      </w:r>
      <w:r w:rsidR="00666ED4" w:rsidRPr="00B33177">
        <w:rPr>
          <w:color w:val="000000" w:themeColor="text1"/>
        </w:rPr>
        <w:t xml:space="preserve">poskytuje </w:t>
      </w:r>
      <w:r w:rsidR="00DE6F8E">
        <w:t>Objednateli</w:t>
      </w:r>
      <w:r w:rsidR="00666ED4">
        <w:t xml:space="preserve"> záruku za jakost Předmětu </w:t>
      </w:r>
      <w:r w:rsidR="00AB6E0A">
        <w:t>plnění</w:t>
      </w:r>
      <w:r w:rsidR="00666ED4">
        <w:t xml:space="preserve">, jíž se </w:t>
      </w:r>
      <w:r w:rsidRPr="75BFEC77">
        <w:rPr>
          <w:color w:val="000000" w:themeColor="text1"/>
        </w:rPr>
        <w:t>Dodavatel</w:t>
      </w:r>
      <w:r w:rsidR="00666ED4">
        <w:t xml:space="preserve"> zaručuje, že Předmět </w:t>
      </w:r>
      <w:r w:rsidR="00AB6E0A">
        <w:t>plnění</w:t>
      </w:r>
      <w:r w:rsidR="00666ED4">
        <w:t xml:space="preserve"> bude po záruční dobu způsobilý pro použití k účelu s</w:t>
      </w:r>
      <w:r w:rsidR="00302359">
        <w:t>jednanému</w:t>
      </w:r>
      <w:r w:rsidR="00666ED4">
        <w:t xml:space="preserve"> </w:t>
      </w:r>
      <w:r w:rsidR="005A4761">
        <w:t xml:space="preserve">touto </w:t>
      </w:r>
      <w:r w:rsidR="00BB571B">
        <w:t>S</w:t>
      </w:r>
      <w:r w:rsidR="00666ED4">
        <w:t xml:space="preserve">mlouvou </w:t>
      </w:r>
      <w:r w:rsidR="00A83F1E">
        <w:t xml:space="preserve">nebo </w:t>
      </w:r>
      <w:r w:rsidR="00E67BB9">
        <w:t xml:space="preserve">k účelu z této Smlouvy vyplývajícímu nebo </w:t>
      </w:r>
      <w:r w:rsidR="00A83F1E">
        <w:t xml:space="preserve">k účelu obvyklému </w:t>
      </w:r>
      <w:r w:rsidR="00666ED4">
        <w:t xml:space="preserve">a že si zachová vlastnosti sjednané </w:t>
      </w:r>
      <w:r w:rsidR="005A4761">
        <w:t xml:space="preserve">touto </w:t>
      </w:r>
      <w:r w:rsidR="00BB571B">
        <w:t>S</w:t>
      </w:r>
      <w:r w:rsidR="00666ED4">
        <w:t xml:space="preserve">mlouvou </w:t>
      </w:r>
      <w:r w:rsidR="00B15993">
        <w:t>nebo</w:t>
      </w:r>
      <w:r w:rsidR="00E67BB9">
        <w:t xml:space="preserve"> z této Smlouvy vyplývající nebo</w:t>
      </w:r>
      <w:r w:rsidR="00B15993">
        <w:t xml:space="preserve"> vlastnosti obvyklé, nejsou-li touto Smlouvou stanoveny, a</w:t>
      </w:r>
      <w:r w:rsidR="00666ED4">
        <w:t xml:space="preserve"> </w:t>
      </w:r>
      <w:r w:rsidR="00302359">
        <w:t xml:space="preserve">že </w:t>
      </w:r>
      <w:ins w:id="558" w:author="Word Document Comparison" w:date="2024-12-20T20:22:00Z" w16du:dateUtc="2024-12-20T19:22:00Z">
        <w:r w:rsidR="002D1DE8">
          <w:t>bude splňovat podmínky a požadavky stanovené</w:t>
        </w:r>
        <w:r w:rsidR="002D1DE8" w:rsidRPr="00044FCE">
          <w:t xml:space="preserve"> </w:t>
        </w:r>
        <w:r w:rsidR="002D1DE8">
          <w:t>touto S</w:t>
        </w:r>
        <w:r w:rsidR="002D1DE8" w:rsidRPr="00044FCE">
          <w:t xml:space="preserve">mlouvou </w:t>
        </w:r>
        <w:r w:rsidR="002D1DE8">
          <w:t xml:space="preserve">nebo z této Smlouvy vyplývající </w:t>
        </w:r>
        <w:r w:rsidR="00B15993">
          <w:t>a</w:t>
        </w:r>
        <w:r w:rsidR="00666ED4">
          <w:t xml:space="preserve"> </w:t>
        </w:r>
        <w:r w:rsidR="00302359">
          <w:t xml:space="preserve">že </w:t>
        </w:r>
      </w:ins>
      <w:r w:rsidR="00666ED4">
        <w:t>nebude mít právní vady</w:t>
      </w:r>
      <w:r w:rsidR="00666ED4" w:rsidRPr="00007E8D">
        <w:t xml:space="preserve">. </w:t>
      </w:r>
      <w:bookmarkEnd w:id="556"/>
      <w:r w:rsidR="00666ED4" w:rsidRPr="00007E8D">
        <w:t>Záruční doba (dále jen „</w:t>
      </w:r>
      <w:r w:rsidR="00666ED4" w:rsidRPr="00007E8D">
        <w:rPr>
          <w:b/>
          <w:bCs/>
          <w:i/>
          <w:iCs/>
        </w:rPr>
        <w:t>Záruční doba</w:t>
      </w:r>
      <w:r w:rsidR="00666ED4" w:rsidRPr="00007E8D">
        <w:t xml:space="preserve">“) a bližší podmínky záruky za jakost jsou </w:t>
      </w:r>
      <w:r w:rsidR="005908DF" w:rsidRPr="00007E8D">
        <w:t>stanoveny</w:t>
      </w:r>
      <w:r w:rsidR="00666ED4" w:rsidRPr="00007E8D">
        <w:t xml:space="preserve"> v</w:t>
      </w:r>
      <w:r w:rsidR="005A4761">
        <w:t> Technické specifikaci</w:t>
      </w:r>
      <w:r w:rsidR="00BD76FD" w:rsidRPr="00007E8D">
        <w:t>, případně dále v</w:t>
      </w:r>
      <w:r w:rsidR="005A4761">
        <w:t> této</w:t>
      </w:r>
      <w:r w:rsidR="00BD76FD" w:rsidRPr="00007E8D">
        <w:t> </w:t>
      </w:r>
      <w:r w:rsidR="00BB571B" w:rsidRPr="00007E8D">
        <w:t>S</w:t>
      </w:r>
      <w:r w:rsidR="00BD76FD" w:rsidRPr="00007E8D">
        <w:t>mlouvě</w:t>
      </w:r>
      <w:r w:rsidR="00666ED4" w:rsidRPr="00007E8D">
        <w:t>.</w:t>
      </w:r>
      <w:r w:rsidR="001716CF" w:rsidRPr="00007E8D">
        <w:t xml:space="preserve"> Nebude-li Záruční doba </w:t>
      </w:r>
      <w:r w:rsidR="005A4761" w:rsidRPr="00007E8D">
        <w:t>v</w:t>
      </w:r>
      <w:r w:rsidR="005A4761">
        <w:t> Technické specifikaci</w:t>
      </w:r>
      <w:r w:rsidR="00EB0402" w:rsidRPr="00007E8D">
        <w:t xml:space="preserve"> </w:t>
      </w:r>
      <w:r w:rsidR="001716CF" w:rsidRPr="00007E8D">
        <w:t>stanovena, činí</w:t>
      </w:r>
      <w:r w:rsidR="00D80385">
        <w:t xml:space="preserve"> </w:t>
      </w:r>
      <w:r w:rsidR="005A4761">
        <w:t>72</w:t>
      </w:r>
      <w:r w:rsidR="001716CF" w:rsidRPr="00007E8D">
        <w:t xml:space="preserve"> měsíců. </w:t>
      </w:r>
      <w:r w:rsidR="005D141D" w:rsidRPr="00007E8D">
        <w:t>Záruční</w:t>
      </w:r>
      <w:r w:rsidR="005D141D">
        <w:t xml:space="preserve"> doba </w:t>
      </w:r>
      <w:r w:rsidR="00E84E55">
        <w:t>k</w:t>
      </w:r>
      <w:r w:rsidR="005A4761">
        <w:t xml:space="preserve"> </w:t>
      </w:r>
      <w:r w:rsidR="00E84E55">
        <w:t xml:space="preserve">Předmětu </w:t>
      </w:r>
      <w:r w:rsidR="00AB6E0A">
        <w:t>plnění</w:t>
      </w:r>
      <w:r w:rsidR="00E84E55">
        <w:t xml:space="preserve"> </w:t>
      </w:r>
      <w:r w:rsidR="005D141D">
        <w:t xml:space="preserve">začíná běžet </w:t>
      </w:r>
      <w:r w:rsidR="005A4761" w:rsidRPr="00452DC5">
        <w:t>Dnem dodání a odevzdání Předmětu plnění</w:t>
      </w:r>
      <w:r w:rsidR="005A4761">
        <w:t>.</w:t>
      </w:r>
      <w:bookmarkEnd w:id="557"/>
    </w:p>
    <w:p w14:paraId="5776F736" w14:textId="77777777" w:rsidR="004468B7" w:rsidRDefault="004468B7" w:rsidP="004468B7">
      <w:pPr>
        <w:pStyle w:val="Odstavecseseznamem"/>
      </w:pPr>
    </w:p>
    <w:p w14:paraId="7AEE7D2E" w14:textId="7F683927" w:rsidR="007F22C9" w:rsidRPr="00044FCE" w:rsidRDefault="00B33177" w:rsidP="00B33177">
      <w:pPr>
        <w:pStyle w:val="2sltext"/>
      </w:pPr>
      <w:bookmarkStart w:id="559" w:name="_Ref177381726"/>
      <w:r>
        <w:t>V případě HW zařízení, které jsou součástí Předmětu plnění, musí záruku za jakost garantovat přímo výrobce daného HW zařízení.</w:t>
      </w:r>
      <w:r w:rsidR="004468B7">
        <w:t xml:space="preserve"> Dodavatel je povinen kdykoliv po dobu trvání Záruční doby umožnit Objednateli ověření skutečnosti dle předchozí věty tohoto odstavce této Smlouvy u výrobce daného HW zařízení či jeho oprávněného zástupce a poskytnout </w:t>
      </w:r>
      <w:r w:rsidR="00D74423">
        <w:t xml:space="preserve">Objednateli </w:t>
      </w:r>
      <w:r w:rsidR="004468B7">
        <w:t>k tomuto ověření veškerou nezbytnou součinnost.</w:t>
      </w:r>
      <w:bookmarkEnd w:id="559"/>
    </w:p>
    <w:p w14:paraId="2A4535A3" w14:textId="77777777" w:rsidR="00CE3E03" w:rsidRPr="00044FCE" w:rsidRDefault="00CE3E03" w:rsidP="005A4761">
      <w:pPr>
        <w:pStyle w:val="2sltext"/>
        <w:numPr>
          <w:ilvl w:val="0"/>
          <w:numId w:val="0"/>
        </w:numPr>
        <w:ind w:left="567"/>
      </w:pPr>
    </w:p>
    <w:p w14:paraId="6162772C" w14:textId="693E544D" w:rsidR="005A4761" w:rsidRDefault="0043528D" w:rsidP="005A4761">
      <w:pPr>
        <w:pStyle w:val="2sltext"/>
      </w:pPr>
      <w:bookmarkStart w:id="560" w:name="_Hlk185244502"/>
      <w:r w:rsidRPr="00044FCE">
        <w:t xml:space="preserve">Předmět </w:t>
      </w:r>
      <w:r w:rsidR="00AB6E0A" w:rsidRPr="00AB6E0A">
        <w:t>plnění</w:t>
      </w:r>
      <w:r w:rsidRPr="00044FCE">
        <w:t xml:space="preserve"> bude </w:t>
      </w:r>
      <w:r w:rsidR="007F4F3B" w:rsidRPr="00044FCE">
        <w:t xml:space="preserve">vadný, </w:t>
      </w:r>
      <w:r w:rsidRPr="00044FCE">
        <w:t>nebude-li:</w:t>
      </w:r>
    </w:p>
    <w:p w14:paraId="7F75B30A" w14:textId="16DA603E" w:rsidR="005A4761" w:rsidRPr="00044FCE" w:rsidRDefault="005A4761" w:rsidP="005A4761">
      <w:pPr>
        <w:pStyle w:val="2sltext"/>
        <w:numPr>
          <w:ilvl w:val="1"/>
          <w:numId w:val="1"/>
        </w:numPr>
      </w:pPr>
      <w:bookmarkStart w:id="561" w:name="_Hlk185244494"/>
      <w:bookmarkEnd w:id="560"/>
      <w:r w:rsidRPr="00044FCE">
        <w:lastRenderedPageBreak/>
        <w:t xml:space="preserve">při převzetí </w:t>
      </w:r>
      <w:r>
        <w:rPr>
          <w:color w:val="000000" w:themeColor="text1"/>
        </w:rPr>
        <w:t>Objednatelem</w:t>
      </w:r>
      <w:r w:rsidRPr="00044FCE">
        <w:t xml:space="preserve"> nebo kdykoli v průběhu Záruční doby způsobilý pro použití k účelu </w:t>
      </w:r>
      <w:r w:rsidR="00302359">
        <w:t>sjednanému touto</w:t>
      </w:r>
      <w:r w:rsidRPr="00044FCE">
        <w:t xml:space="preserve"> </w:t>
      </w:r>
      <w:r>
        <w:t>S</w:t>
      </w:r>
      <w:r w:rsidRPr="00044FCE">
        <w:t xml:space="preserve">mlouvou </w:t>
      </w:r>
      <w:r w:rsidR="00A83F1E">
        <w:t xml:space="preserve">nebo </w:t>
      </w:r>
      <w:r w:rsidR="00E67BB9">
        <w:t xml:space="preserve">k účelu z této Smlouvy vyplývajícímu nebo </w:t>
      </w:r>
      <w:r w:rsidR="00A83F1E">
        <w:t xml:space="preserve">k účelu obvyklému </w:t>
      </w:r>
      <w:r w:rsidRPr="00044FCE">
        <w:t>nebo</w:t>
      </w:r>
    </w:p>
    <w:bookmarkEnd w:id="561"/>
    <w:p w14:paraId="3FF5795D" w14:textId="31D27541" w:rsidR="00301B3F" w:rsidRPr="00044FCE" w:rsidRDefault="0043528D" w:rsidP="005A4761">
      <w:pPr>
        <w:pStyle w:val="2sltext"/>
        <w:numPr>
          <w:ilvl w:val="1"/>
          <w:numId w:val="1"/>
        </w:numPr>
      </w:pPr>
      <w:r w:rsidRPr="00044FCE">
        <w:t xml:space="preserve">při převzetí </w:t>
      </w:r>
      <w:r w:rsidR="00AF470E">
        <w:rPr>
          <w:color w:val="000000" w:themeColor="text1"/>
        </w:rPr>
        <w:t>Objednatelem</w:t>
      </w:r>
      <w:r w:rsidR="006E09CE" w:rsidRPr="00044FCE">
        <w:t xml:space="preserve"> </w:t>
      </w:r>
      <w:r w:rsidR="009712FA" w:rsidRPr="00044FCE">
        <w:t xml:space="preserve">nebo kdykoli v průběhu Záruční doby </w:t>
      </w:r>
      <w:r w:rsidR="00301B3F" w:rsidRPr="00044FCE">
        <w:t xml:space="preserve">mít vlastnosti </w:t>
      </w:r>
      <w:r w:rsidR="009712FA" w:rsidRPr="00044FCE">
        <w:t>sjednané</w:t>
      </w:r>
      <w:r w:rsidR="00301B3F" w:rsidRPr="00044FCE">
        <w:t xml:space="preserve"> </w:t>
      </w:r>
      <w:r w:rsidR="005A4761">
        <w:t xml:space="preserve">touto </w:t>
      </w:r>
      <w:r w:rsidR="00BB571B">
        <w:t>S</w:t>
      </w:r>
      <w:r w:rsidR="00301B3F" w:rsidRPr="00044FCE">
        <w:t xml:space="preserve">mlouvou </w:t>
      </w:r>
      <w:r w:rsidR="00E67BB9">
        <w:t xml:space="preserve">nebo z této Smlouvy vyplývající </w:t>
      </w:r>
      <w:r w:rsidR="006E09CE" w:rsidRPr="00044FCE">
        <w:t>nebo</w:t>
      </w:r>
      <w:r w:rsidR="00B15993">
        <w:t xml:space="preserve"> vlastnosti obvyklé, nejsou-li touto Smlouvou stanoveny nebo</w:t>
      </w:r>
    </w:p>
    <w:p w14:paraId="30E1A0B7" w14:textId="77777777" w:rsidR="004A3976" w:rsidRPr="00044FCE" w:rsidRDefault="004A3976" w:rsidP="005A4761">
      <w:pPr>
        <w:pStyle w:val="2sltext"/>
        <w:numPr>
          <w:ilvl w:val="1"/>
          <w:numId w:val="1"/>
        </w:numPr>
        <w:rPr>
          <w:ins w:id="562" w:author="Word Document Comparison" w:date="2024-12-20T20:22:00Z" w16du:dateUtc="2024-12-20T19:22:00Z"/>
        </w:rPr>
      </w:pPr>
      <w:ins w:id="563" w:author="Word Document Comparison" w:date="2024-12-20T20:22:00Z" w16du:dateUtc="2024-12-20T19:22:00Z">
        <w:r>
          <w:t>při převzetí Objednatelem nebo kdykoliv v průběhu Záruční doby splňovat podmínky a požadavky stanovené</w:t>
        </w:r>
        <w:r w:rsidRPr="00044FCE">
          <w:t xml:space="preserve"> </w:t>
        </w:r>
        <w:r>
          <w:t>touto S</w:t>
        </w:r>
        <w:r w:rsidRPr="00044FCE">
          <w:t xml:space="preserve">mlouvou </w:t>
        </w:r>
        <w:r>
          <w:t>nebo z této Smlouvy vyplývající nebo</w:t>
        </w:r>
      </w:ins>
    </w:p>
    <w:p w14:paraId="473DCD63" w14:textId="7D404BE1" w:rsidR="0043528D" w:rsidRPr="00044FCE" w:rsidRDefault="009712FA" w:rsidP="005A4761">
      <w:pPr>
        <w:pStyle w:val="2sltext"/>
        <w:numPr>
          <w:ilvl w:val="1"/>
          <w:numId w:val="1"/>
        </w:numPr>
      </w:pPr>
      <w:r w:rsidRPr="00044FCE">
        <w:t xml:space="preserve">při převzetí </w:t>
      </w:r>
      <w:r w:rsidR="00AF470E">
        <w:rPr>
          <w:color w:val="000000" w:themeColor="text1"/>
        </w:rPr>
        <w:t>Objednatelem</w:t>
      </w:r>
      <w:r w:rsidRPr="00044FCE">
        <w:t xml:space="preserve"> nebo kdykoli v průběhu Záruční doby prostý právních vad</w:t>
      </w:r>
      <w:r w:rsidR="0043528D" w:rsidRPr="00044FCE">
        <w:t>.</w:t>
      </w:r>
    </w:p>
    <w:p w14:paraId="1EE8ACAC" w14:textId="77777777" w:rsidR="00DF4D32" w:rsidRPr="00044FCE" w:rsidRDefault="00DF4D32" w:rsidP="00733E10">
      <w:pPr>
        <w:pStyle w:val="2sltext"/>
        <w:numPr>
          <w:ilvl w:val="0"/>
          <w:numId w:val="0"/>
        </w:numPr>
      </w:pPr>
    </w:p>
    <w:p w14:paraId="5F350B03" w14:textId="3FAC59A5" w:rsidR="007F22C9" w:rsidRPr="00044FCE" w:rsidRDefault="00AF470E" w:rsidP="005A4761">
      <w:pPr>
        <w:pStyle w:val="2sltext"/>
      </w:pPr>
      <w:r w:rsidRPr="00AF470E">
        <w:t>Objednatel</w:t>
      </w:r>
      <w:r w:rsidR="003F35EE" w:rsidRPr="00044FCE">
        <w:t xml:space="preserve"> má práva z vadného plnění i v případě, jedná-li se o vadu, kterou musel s vynaložením obvyklé pozornosti poznat již při uzavření </w:t>
      </w:r>
      <w:r w:rsidR="00302359">
        <w:t xml:space="preserve">této </w:t>
      </w:r>
      <w:r w:rsidR="00BB571B">
        <w:t>S</w:t>
      </w:r>
      <w:r w:rsidR="003F35EE" w:rsidRPr="00044FCE">
        <w:t xml:space="preserve">mlouvy nebo při převzetí Předmětu </w:t>
      </w:r>
      <w:r w:rsidR="00AB6E0A" w:rsidRPr="00AB6E0A">
        <w:t>plnění</w:t>
      </w:r>
      <w:r w:rsidR="004468B7">
        <w:t>.</w:t>
      </w:r>
    </w:p>
    <w:p w14:paraId="10F46BB4" w14:textId="77777777" w:rsidR="00CE3E03" w:rsidRPr="00044FCE" w:rsidRDefault="00CE3E03" w:rsidP="005A4761">
      <w:pPr>
        <w:pStyle w:val="2sltext"/>
        <w:numPr>
          <w:ilvl w:val="0"/>
          <w:numId w:val="0"/>
        </w:numPr>
        <w:ind w:left="567"/>
      </w:pPr>
    </w:p>
    <w:p w14:paraId="0BD4844D" w14:textId="066DE070" w:rsidR="007F22C9" w:rsidRPr="00044FCE" w:rsidRDefault="009D7CFE" w:rsidP="005A4761">
      <w:pPr>
        <w:pStyle w:val="2sltext"/>
      </w:pPr>
      <w:r>
        <w:t>Dodavatel</w:t>
      </w:r>
      <w:r w:rsidR="007F22C9" w:rsidRPr="00044FCE">
        <w:t xml:space="preserve"> nenese odpovědnost za vady způsobené </w:t>
      </w:r>
      <w:r w:rsidR="00AF470E">
        <w:rPr>
          <w:color w:val="000000" w:themeColor="text1"/>
        </w:rPr>
        <w:t>Objednatelem</w:t>
      </w:r>
      <w:r w:rsidR="007F22C9" w:rsidRPr="00044FCE">
        <w:t xml:space="preserve"> nebo </w:t>
      </w:r>
      <w:r w:rsidR="003F5744" w:rsidRPr="00044FCE">
        <w:t>jinými</w:t>
      </w:r>
      <w:r w:rsidR="007F22C9" w:rsidRPr="00044FCE">
        <w:t xml:space="preserve"> osobami, ledaže </w:t>
      </w:r>
      <w:r w:rsidR="00AF470E" w:rsidRPr="00AF470E">
        <w:t>Objednatel</w:t>
      </w:r>
      <w:r w:rsidR="007F22C9" w:rsidRPr="00044FCE">
        <w:t xml:space="preserve"> nebo takové osoby postupovaly v souladu s </w:t>
      </w:r>
      <w:r w:rsidR="00CE3E03" w:rsidRPr="00044FCE">
        <w:t>dokumenty</w:t>
      </w:r>
      <w:r w:rsidR="007F22C9" w:rsidRPr="00044FCE">
        <w:t xml:space="preserve"> nebo pokyny, k</w:t>
      </w:r>
      <w:r w:rsidR="00CE3E03" w:rsidRPr="00044FCE">
        <w:t>teré obdržel</w:t>
      </w:r>
      <w:r w:rsidR="00B52F0D" w:rsidRPr="00044FCE">
        <w:t>y</w:t>
      </w:r>
      <w:r w:rsidR="00CE3E03" w:rsidRPr="00044FCE">
        <w:t xml:space="preserve"> od </w:t>
      </w:r>
      <w:r w:rsidR="00BA4B15" w:rsidRPr="0021170F">
        <w:t>Dodavatel</w:t>
      </w:r>
      <w:r w:rsidR="00BA4B15">
        <w:t>e</w:t>
      </w:r>
      <w:r w:rsidR="00CE3E03" w:rsidRPr="00044FCE">
        <w:t>.</w:t>
      </w:r>
    </w:p>
    <w:p w14:paraId="72E44261" w14:textId="77777777" w:rsidR="00CE3E03" w:rsidRPr="00044FCE" w:rsidRDefault="00CE3E03" w:rsidP="005A4761">
      <w:pPr>
        <w:pStyle w:val="2sltext"/>
        <w:numPr>
          <w:ilvl w:val="0"/>
          <w:numId w:val="0"/>
        </w:numPr>
        <w:ind w:left="567"/>
      </w:pPr>
    </w:p>
    <w:p w14:paraId="39D37D39" w14:textId="364F65E3" w:rsidR="007F22C9" w:rsidRPr="00044FCE" w:rsidRDefault="00AF470E" w:rsidP="005A4761">
      <w:pPr>
        <w:pStyle w:val="2sltext"/>
      </w:pPr>
      <w:r w:rsidRPr="00AF470E">
        <w:t>Objednatel</w:t>
      </w:r>
      <w:r w:rsidR="007F22C9" w:rsidRPr="00044FCE">
        <w:t xml:space="preserve"> nemá práva z vadného plnění, způsobila-li vadu po přechodu nebezpečí škody na věci na </w:t>
      </w:r>
      <w:r w:rsidR="00D33BC2" w:rsidRPr="00D33BC2">
        <w:t>Objednatel</w:t>
      </w:r>
      <w:r w:rsidR="00D33BC2">
        <w:t>e</w:t>
      </w:r>
      <w:r w:rsidR="007F22C9" w:rsidRPr="00044FCE">
        <w:t xml:space="preserve"> vnější událost. To neplatí, způsobil-li vadu </w:t>
      </w:r>
      <w:r w:rsidR="00BA4B15" w:rsidRPr="0021170F">
        <w:t>Dodavatel</w:t>
      </w:r>
      <w:r w:rsidR="007F22C9" w:rsidRPr="00044FCE">
        <w:t xml:space="preserve"> nebo jakákoliv </w:t>
      </w:r>
      <w:r w:rsidR="003F5744" w:rsidRPr="00044FCE">
        <w:t>jiná</w:t>
      </w:r>
      <w:r w:rsidR="007F22C9" w:rsidRPr="00044FCE">
        <w:t xml:space="preserve"> osoba, jejímž prostřednictvím plnil své povinnosti vyplývající z</w:t>
      </w:r>
      <w:r w:rsidR="00302359">
        <w:t> této</w:t>
      </w:r>
      <w:r w:rsidR="00BB571B" w:rsidRPr="00044FCE">
        <w:t xml:space="preserve"> </w:t>
      </w:r>
      <w:r w:rsidR="00BB571B">
        <w:t>S</w:t>
      </w:r>
      <w:r w:rsidR="007F22C9" w:rsidRPr="00044FCE">
        <w:t>mlouvy.</w:t>
      </w:r>
    </w:p>
    <w:p w14:paraId="0177C276" w14:textId="77777777" w:rsidR="00CE3E03" w:rsidRPr="00044FCE" w:rsidRDefault="00CE3E03" w:rsidP="005A4761">
      <w:pPr>
        <w:pStyle w:val="2sltext"/>
        <w:numPr>
          <w:ilvl w:val="0"/>
          <w:numId w:val="0"/>
        </w:numPr>
        <w:ind w:left="567"/>
      </w:pPr>
    </w:p>
    <w:p w14:paraId="6A6BD8AB" w14:textId="782435C9" w:rsidR="007F22C9" w:rsidRPr="00044FCE" w:rsidRDefault="00BA4B15" w:rsidP="005A4761">
      <w:pPr>
        <w:pStyle w:val="2sltext"/>
      </w:pPr>
      <w:r w:rsidRPr="0021170F">
        <w:t>Dodavatel</w:t>
      </w:r>
      <w:r w:rsidR="007F22C9" w:rsidRPr="00044FCE">
        <w:t xml:space="preserve"> neodpovídá za vady spočívající v opotřebení Předmětu </w:t>
      </w:r>
      <w:r w:rsidR="00AB6E0A" w:rsidRPr="00AB6E0A">
        <w:t>plnění</w:t>
      </w:r>
      <w:r w:rsidR="007F22C9" w:rsidRPr="00044FCE">
        <w:t xml:space="preserve">, které je obvyklé u věcí stejného nebo obdobného druhu jako Předmět </w:t>
      </w:r>
      <w:r w:rsidR="00AB6E0A" w:rsidRPr="00AB6E0A">
        <w:t>plnění</w:t>
      </w:r>
      <w:r w:rsidR="007F22C9" w:rsidRPr="00044FCE">
        <w:t>.</w:t>
      </w:r>
    </w:p>
    <w:p w14:paraId="466413FB" w14:textId="77777777" w:rsidR="00C8035A" w:rsidRPr="00044FCE" w:rsidRDefault="00C8035A" w:rsidP="005A4761">
      <w:pPr>
        <w:pStyle w:val="2sltext"/>
        <w:numPr>
          <w:ilvl w:val="0"/>
          <w:numId w:val="0"/>
        </w:numPr>
        <w:ind w:left="567"/>
      </w:pPr>
    </w:p>
    <w:p w14:paraId="46BBDEA1" w14:textId="426E0440" w:rsidR="00A83F1E" w:rsidRDefault="00BA4B15" w:rsidP="00B33177">
      <w:pPr>
        <w:pStyle w:val="2sltext"/>
      </w:pPr>
      <w:r w:rsidRPr="0021170F">
        <w:t>Dodavatel</w:t>
      </w:r>
      <w:r w:rsidR="00C8035A" w:rsidRPr="00044FCE">
        <w:t xml:space="preserve"> odpovídá za vady spočívající v opotřebení Předmětu </w:t>
      </w:r>
      <w:r w:rsidR="00AB6E0A" w:rsidRPr="00AB6E0A">
        <w:t>plnění</w:t>
      </w:r>
      <w:r w:rsidR="00C8035A" w:rsidRPr="00044FCE">
        <w:t xml:space="preserve">, ke kterému do konce Záruční doby vzhledem k požadavkům </w:t>
      </w:r>
      <w:r w:rsidR="00302359">
        <w:t xml:space="preserve">této </w:t>
      </w:r>
      <w:r w:rsidR="00BB571B">
        <w:t>S</w:t>
      </w:r>
      <w:r w:rsidR="00C8035A" w:rsidRPr="00044FCE">
        <w:t xml:space="preserve">mlouvy na jakost a provedení Předmětu </w:t>
      </w:r>
      <w:r w:rsidR="00AB6E0A" w:rsidRPr="00AB6E0A">
        <w:t>plnění</w:t>
      </w:r>
      <w:r w:rsidR="00C8035A" w:rsidRPr="00044FCE">
        <w:t xml:space="preserve"> nemělo dojít.</w:t>
      </w:r>
    </w:p>
    <w:p w14:paraId="0EC1EDFD" w14:textId="77777777" w:rsidR="00733E10" w:rsidRDefault="00733E10" w:rsidP="00733E10">
      <w:pPr>
        <w:pStyle w:val="Odstavecseseznamem"/>
      </w:pPr>
    </w:p>
    <w:p w14:paraId="13B869BF" w14:textId="1920B623" w:rsidR="00733E10" w:rsidRPr="00733E10" w:rsidRDefault="00733E10" w:rsidP="00733E10">
      <w:pPr>
        <w:pStyle w:val="2sltext"/>
        <w:rPr>
          <w:color w:val="000000" w:themeColor="text1"/>
        </w:rPr>
      </w:pPr>
      <w:r w:rsidRPr="00733E10">
        <w:rPr>
          <w:color w:val="000000" w:themeColor="text1"/>
        </w:rPr>
        <w:t xml:space="preserve">Výsledky </w:t>
      </w:r>
      <w:r w:rsidR="00AD2E26">
        <w:rPr>
          <w:color w:val="000000" w:themeColor="text1"/>
        </w:rPr>
        <w:t>S</w:t>
      </w:r>
      <w:r w:rsidRPr="00733E10">
        <w:rPr>
          <w:color w:val="000000" w:themeColor="text1"/>
        </w:rPr>
        <w:t xml:space="preserve">ouvisejících plnění musí být prosté faktických a právních vad. Výsledky </w:t>
      </w:r>
      <w:r w:rsidR="00AD2E26">
        <w:rPr>
          <w:color w:val="000000" w:themeColor="text1"/>
        </w:rPr>
        <w:t>S</w:t>
      </w:r>
      <w:r w:rsidRPr="00733E10">
        <w:rPr>
          <w:color w:val="000000" w:themeColor="text1"/>
        </w:rPr>
        <w:t xml:space="preserve">ouvisejících plnění budou vadné, nebudou-li v souladu s touto Smlouvou, pokyny Objednatele nebo platnými a účinnými obecně závaznými právními předpisy. Týká-li se vada výsledku </w:t>
      </w:r>
      <w:r w:rsidR="00AD2E26">
        <w:rPr>
          <w:color w:val="000000" w:themeColor="text1"/>
        </w:rPr>
        <w:t>S</w:t>
      </w:r>
      <w:r w:rsidRPr="00733E10">
        <w:rPr>
          <w:color w:val="000000" w:themeColor="text1"/>
        </w:rPr>
        <w:t xml:space="preserve">ouvisejícího plnění, použijí se ve vztahu k nim ujednání </w:t>
      </w:r>
      <w:r w:rsidRPr="00733E10">
        <w:rPr>
          <w:rFonts w:asciiTheme="minorHAnsi" w:hAnsiTheme="minorHAnsi"/>
          <w:color w:val="000000" w:themeColor="text1"/>
        </w:rPr>
        <w:t xml:space="preserve">čl. </w:t>
      </w:r>
      <w:r w:rsidRPr="00733E10">
        <w:rPr>
          <w:rFonts w:asciiTheme="minorHAnsi" w:hAnsiTheme="minorHAnsi"/>
          <w:color w:val="000000" w:themeColor="text1"/>
        </w:rPr>
        <w:fldChar w:fldCharType="begin"/>
      </w:r>
      <w:r w:rsidRPr="00733E10">
        <w:rPr>
          <w:rFonts w:asciiTheme="minorHAnsi" w:hAnsiTheme="minorHAnsi"/>
          <w:color w:val="000000" w:themeColor="text1"/>
        </w:rPr>
        <w:instrText xml:space="preserve"> REF _Ref177468666 \r \h </w: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ins w:id="564" w:author="Word Document Comparison" w:date="2024-12-20T20:22:00Z" w16du:dateUtc="2024-12-20T19:22:00Z">
        <w:r w:rsidR="003560CA">
          <w:rPr>
            <w:rFonts w:asciiTheme="minorHAnsi" w:hAnsiTheme="minorHAnsi"/>
            <w:color w:val="000000" w:themeColor="text1"/>
          </w:rPr>
          <w:t>XIV</w:t>
        </w:r>
      </w:ins>
      <w:del w:id="565" w:author="Word Document Comparison" w:date="2024-12-20T20:22:00Z" w16du:dateUtc="2024-12-20T19:22:00Z">
        <w:r w:rsidR="00F06272">
          <w:rPr>
            <w:rFonts w:asciiTheme="minorHAnsi" w:hAnsiTheme="minorHAnsi"/>
            <w:color w:val="000000" w:themeColor="text1"/>
          </w:rPr>
          <w:delText>XIII</w:delText>
        </w:r>
      </w:del>
      <w:r w:rsidRPr="00733E10">
        <w:rPr>
          <w:rFonts w:asciiTheme="minorHAnsi" w:hAnsiTheme="minorHAnsi"/>
          <w:color w:val="000000" w:themeColor="text1"/>
        </w:rPr>
        <w:fldChar w:fldCharType="end"/>
      </w:r>
      <w:r w:rsidRPr="00733E10">
        <w:rPr>
          <w:rFonts w:asciiTheme="minorHAnsi" w:hAnsiTheme="minorHAnsi"/>
          <w:color w:val="000000" w:themeColor="text1"/>
        </w:rPr>
        <w:t xml:space="preserve"> až </w:t>
      </w:r>
      <w:r w:rsidRPr="00733E10">
        <w:rPr>
          <w:rFonts w:asciiTheme="minorHAnsi" w:hAnsiTheme="minorHAnsi"/>
          <w:color w:val="000000" w:themeColor="text1"/>
        </w:rPr>
        <w:fldChar w:fldCharType="begin"/>
      </w:r>
      <w:r w:rsidRPr="00733E10">
        <w:rPr>
          <w:rFonts w:asciiTheme="minorHAnsi" w:hAnsiTheme="minorHAnsi"/>
          <w:color w:val="000000" w:themeColor="text1"/>
        </w:rPr>
        <w:instrText xml:space="preserve"> REF _Ref177468684 \r \h </w: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ins w:id="566" w:author="Word Document Comparison" w:date="2024-12-20T20:22:00Z" w16du:dateUtc="2024-12-20T19:22:00Z">
        <w:r w:rsidR="003560CA">
          <w:rPr>
            <w:rFonts w:asciiTheme="minorHAnsi" w:hAnsiTheme="minorHAnsi"/>
            <w:color w:val="000000" w:themeColor="text1"/>
          </w:rPr>
          <w:t>XVI</w:t>
        </w:r>
      </w:ins>
      <w:del w:id="567" w:author="Word Document Comparison" w:date="2024-12-20T20:22:00Z" w16du:dateUtc="2024-12-20T19:22:00Z">
        <w:r w:rsidR="00F06272">
          <w:rPr>
            <w:rFonts w:asciiTheme="minorHAnsi" w:hAnsiTheme="minorHAnsi"/>
            <w:color w:val="000000" w:themeColor="text1"/>
          </w:rPr>
          <w:delText>XV</w:delText>
        </w:r>
      </w:del>
      <w:r w:rsidRPr="00733E10">
        <w:rPr>
          <w:rFonts w:asciiTheme="minorHAnsi" w:hAnsiTheme="minorHAnsi"/>
          <w:color w:val="000000" w:themeColor="text1"/>
        </w:rPr>
        <w:fldChar w:fldCharType="end"/>
      </w:r>
      <w:r w:rsidRPr="00733E10">
        <w:rPr>
          <w:rFonts w:asciiTheme="minorHAnsi" w:hAnsiTheme="minorHAnsi"/>
          <w:color w:val="000000" w:themeColor="text1"/>
        </w:rPr>
        <w:t xml:space="preserve"> Smlouvy přiměřeně</w:t>
      </w:r>
      <w:r w:rsidRPr="00733E10">
        <w:rPr>
          <w:color w:val="000000" w:themeColor="text1"/>
        </w:rPr>
        <w:t>.</w:t>
      </w:r>
    </w:p>
    <w:p w14:paraId="24BD7252" w14:textId="77777777" w:rsidR="00733E10" w:rsidRPr="00733E10" w:rsidRDefault="00733E10" w:rsidP="00733E10">
      <w:pPr>
        <w:pStyle w:val="Odstavecseseznamem"/>
        <w:rPr>
          <w:color w:val="000000" w:themeColor="text1"/>
        </w:rPr>
      </w:pPr>
    </w:p>
    <w:p w14:paraId="7304807B" w14:textId="5E0EC9D8" w:rsidR="00733E10" w:rsidRPr="00733E10" w:rsidRDefault="00733E10" w:rsidP="00733E10">
      <w:pPr>
        <w:pStyle w:val="2sltext"/>
        <w:rPr>
          <w:color w:val="000000" w:themeColor="text1"/>
        </w:rPr>
      </w:pPr>
      <w:bookmarkStart w:id="568" w:name="_Ref185249347"/>
      <w:bookmarkStart w:id="569" w:name="_Hlk185248910"/>
      <w:r w:rsidRPr="00733E10">
        <w:rPr>
          <w:color w:val="000000" w:themeColor="text1"/>
        </w:rPr>
        <w:t xml:space="preserve">Na zařízení či technologie použité pro navýšení výkonu nebo kapacity dle čl. </w:t>
      </w:r>
      <w:r w:rsidRPr="00733E10">
        <w:rPr>
          <w:color w:val="000000" w:themeColor="text1"/>
        </w:rPr>
        <w:fldChar w:fldCharType="begin"/>
      </w:r>
      <w:r w:rsidRPr="00733E10">
        <w:rPr>
          <w:color w:val="000000" w:themeColor="text1"/>
        </w:rPr>
        <w:instrText xml:space="preserve"> REF _Ref177467602 \r \h  \* MERGEFORMAT </w:instrText>
      </w:r>
      <w:r w:rsidRPr="00733E10">
        <w:rPr>
          <w:color w:val="000000" w:themeColor="text1"/>
        </w:rPr>
      </w:r>
      <w:r w:rsidRPr="00733E10">
        <w:rPr>
          <w:color w:val="000000" w:themeColor="text1"/>
        </w:rPr>
        <w:fldChar w:fldCharType="separate"/>
      </w:r>
      <w:r w:rsidR="009A7306">
        <w:rPr>
          <w:color w:val="000000" w:themeColor="text1"/>
        </w:rPr>
        <w:t>VI</w:t>
      </w:r>
      <w:r w:rsidRPr="00733E10">
        <w:rPr>
          <w:color w:val="000000" w:themeColor="text1"/>
        </w:rPr>
        <w:fldChar w:fldCharType="end"/>
      </w:r>
      <w:r w:rsidRPr="00733E10">
        <w:rPr>
          <w:color w:val="000000" w:themeColor="text1"/>
        </w:rPr>
        <w:t xml:space="preserve"> Smlouvy se přiměřeně použijí ujednání </w:t>
      </w:r>
      <w:del w:id="570" w:author="Word Document Comparison" w:date="2024-12-20T20:22:00Z" w16du:dateUtc="2024-12-20T19:22:00Z">
        <w:r w:rsidRPr="00733E10">
          <w:rPr>
            <w:color w:val="000000" w:themeColor="text1"/>
          </w:rPr>
          <w:delText xml:space="preserve">tohoto </w:delText>
        </w:r>
      </w:del>
      <w:r w:rsidRPr="00733E10">
        <w:rPr>
          <w:rFonts w:asciiTheme="minorHAnsi" w:hAnsiTheme="minorHAnsi"/>
          <w:color w:val="000000" w:themeColor="text1"/>
        </w:rPr>
        <w:t xml:space="preserve">čl. </w:t>
      </w:r>
      <w:r w:rsidRPr="00733E10">
        <w:rPr>
          <w:rFonts w:asciiTheme="minorHAnsi" w:hAnsiTheme="minorHAnsi"/>
          <w:color w:val="000000" w:themeColor="text1"/>
        </w:rPr>
        <w:fldChar w:fldCharType="begin"/>
      </w:r>
      <w:r w:rsidRPr="00733E10">
        <w:rPr>
          <w:rFonts w:asciiTheme="minorHAnsi" w:hAnsiTheme="minorHAnsi"/>
          <w:color w:val="000000" w:themeColor="text1"/>
        </w:rPr>
        <w:instrText xml:space="preserve"> REF _Ref177468666 \r \h </w: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ins w:id="571" w:author="Word Document Comparison" w:date="2024-12-20T20:22:00Z" w16du:dateUtc="2024-12-20T19:22:00Z">
        <w:r w:rsidR="003560CA">
          <w:rPr>
            <w:rFonts w:asciiTheme="minorHAnsi" w:hAnsiTheme="minorHAnsi"/>
            <w:color w:val="000000" w:themeColor="text1"/>
          </w:rPr>
          <w:t>XIV</w:t>
        </w:r>
      </w:ins>
      <w:del w:id="572" w:author="Word Document Comparison" w:date="2024-12-20T20:22:00Z" w16du:dateUtc="2024-12-20T19:22:00Z">
        <w:r w:rsidR="0046236C">
          <w:rPr>
            <w:rFonts w:asciiTheme="minorHAnsi" w:hAnsiTheme="minorHAnsi"/>
            <w:color w:val="000000" w:themeColor="text1"/>
          </w:rPr>
          <w:delText>XIII</w:delText>
        </w:r>
      </w:del>
      <w:r w:rsidRPr="00733E10">
        <w:rPr>
          <w:rFonts w:asciiTheme="minorHAnsi" w:hAnsiTheme="minorHAnsi"/>
          <w:color w:val="000000" w:themeColor="text1"/>
        </w:rPr>
        <w:fldChar w:fldCharType="end"/>
      </w:r>
      <w:r w:rsidRPr="00733E10">
        <w:rPr>
          <w:rFonts w:asciiTheme="minorHAnsi" w:hAnsiTheme="minorHAnsi"/>
          <w:color w:val="000000" w:themeColor="text1"/>
        </w:rPr>
        <w:t xml:space="preserve"> až </w:t>
      </w:r>
      <w:r w:rsidRPr="00733E10">
        <w:rPr>
          <w:rFonts w:asciiTheme="minorHAnsi" w:hAnsiTheme="minorHAnsi"/>
          <w:color w:val="000000" w:themeColor="text1"/>
        </w:rPr>
        <w:fldChar w:fldCharType="begin"/>
      </w:r>
      <w:r w:rsidRPr="00733E10">
        <w:rPr>
          <w:rFonts w:asciiTheme="minorHAnsi" w:hAnsiTheme="minorHAnsi"/>
          <w:color w:val="000000" w:themeColor="text1"/>
        </w:rPr>
        <w:instrText xml:space="preserve"> REF _Ref177468684 \r \h </w: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ins w:id="573" w:author="Word Document Comparison" w:date="2024-12-20T20:22:00Z" w16du:dateUtc="2024-12-20T19:22:00Z">
        <w:r w:rsidR="003560CA">
          <w:rPr>
            <w:rFonts w:asciiTheme="minorHAnsi" w:hAnsiTheme="minorHAnsi"/>
            <w:color w:val="000000" w:themeColor="text1"/>
          </w:rPr>
          <w:t>XVI</w:t>
        </w:r>
      </w:ins>
      <w:del w:id="574" w:author="Word Document Comparison" w:date="2024-12-20T20:22:00Z" w16du:dateUtc="2024-12-20T19:22:00Z">
        <w:r w:rsidR="0046236C">
          <w:rPr>
            <w:rFonts w:asciiTheme="minorHAnsi" w:hAnsiTheme="minorHAnsi"/>
            <w:color w:val="000000" w:themeColor="text1"/>
          </w:rPr>
          <w:delText>XV</w:delText>
        </w:r>
      </w:del>
      <w:r w:rsidRPr="00733E10">
        <w:rPr>
          <w:rFonts w:asciiTheme="minorHAnsi" w:hAnsiTheme="minorHAnsi"/>
          <w:color w:val="000000" w:themeColor="text1"/>
        </w:rPr>
        <w:fldChar w:fldCharType="end"/>
      </w:r>
      <w:r w:rsidRPr="00733E10">
        <w:rPr>
          <w:rFonts w:asciiTheme="minorHAnsi" w:hAnsiTheme="minorHAnsi"/>
          <w:color w:val="000000" w:themeColor="text1"/>
        </w:rPr>
        <w:t xml:space="preserve"> Smlouvy </w:t>
      </w:r>
      <w:r w:rsidRPr="00733E10">
        <w:rPr>
          <w:color w:val="000000" w:themeColor="text1"/>
        </w:rPr>
        <w:t>stejně tak jako k</w:t>
      </w:r>
      <w:r w:rsidR="00152FF6">
        <w:rPr>
          <w:color w:val="000000" w:themeColor="text1"/>
        </w:rPr>
        <w:t> příslušnému</w:t>
      </w:r>
      <w:r w:rsidRPr="00733E10">
        <w:rPr>
          <w:color w:val="000000" w:themeColor="text1"/>
        </w:rPr>
        <w:t xml:space="preserve"> Vybranému zařízení, které je součástí Nové infrastruktury, s tím, že</w:t>
      </w:r>
      <w:r>
        <w:rPr>
          <w:color w:val="000000" w:themeColor="text1"/>
        </w:rPr>
        <w:t xml:space="preserve"> </w:t>
      </w:r>
      <w:r w:rsidR="00640C71">
        <w:rPr>
          <w:color w:val="000000" w:themeColor="text1"/>
        </w:rPr>
        <w:t>z</w:t>
      </w:r>
      <w:r w:rsidRPr="00743615">
        <w:rPr>
          <w:color w:val="000000" w:themeColor="text1"/>
        </w:rPr>
        <w:t xml:space="preserve">áruční doba </w:t>
      </w:r>
      <w:r w:rsidR="00640C71">
        <w:rPr>
          <w:color w:val="000000" w:themeColor="text1"/>
        </w:rPr>
        <w:t xml:space="preserve">ve smyslu odst. </w:t>
      </w:r>
      <w:r w:rsidR="00640C71">
        <w:rPr>
          <w:color w:val="000000" w:themeColor="text1"/>
        </w:rPr>
        <w:fldChar w:fldCharType="begin"/>
      </w:r>
      <w:r w:rsidR="00640C71">
        <w:rPr>
          <w:color w:val="000000" w:themeColor="text1"/>
        </w:rPr>
        <w:instrText xml:space="preserve"> REF _Ref177571100 \r \h </w:instrText>
      </w:r>
      <w:r w:rsidR="00640C71">
        <w:rPr>
          <w:color w:val="000000" w:themeColor="text1"/>
        </w:rPr>
      </w:r>
      <w:r w:rsidR="00640C71">
        <w:rPr>
          <w:color w:val="000000" w:themeColor="text1"/>
        </w:rPr>
        <w:fldChar w:fldCharType="separate"/>
      </w:r>
      <w:ins w:id="575" w:author="Word Document Comparison" w:date="2024-12-20T20:22:00Z" w16du:dateUtc="2024-12-20T19:22:00Z">
        <w:r w:rsidR="003560CA">
          <w:rPr>
            <w:color w:val="000000" w:themeColor="text1"/>
          </w:rPr>
          <w:t>168</w:t>
        </w:r>
      </w:ins>
      <w:del w:id="576" w:author="Word Document Comparison" w:date="2024-12-20T20:22:00Z" w16du:dateUtc="2024-12-20T19:22:00Z">
        <w:r w:rsidR="0046236C">
          <w:rPr>
            <w:color w:val="000000" w:themeColor="text1"/>
          </w:rPr>
          <w:delText>157</w:delText>
        </w:r>
      </w:del>
      <w:r w:rsidR="00640C71">
        <w:rPr>
          <w:color w:val="000000" w:themeColor="text1"/>
        </w:rPr>
        <w:fldChar w:fldCharType="end"/>
      </w:r>
      <w:r w:rsidR="00640C71">
        <w:rPr>
          <w:color w:val="000000" w:themeColor="text1"/>
        </w:rPr>
        <w:t xml:space="preserve"> Smlouvy </w:t>
      </w:r>
      <w:r w:rsidRPr="00743615">
        <w:rPr>
          <w:color w:val="000000" w:themeColor="text1"/>
        </w:rPr>
        <w:t>zažíná běžet dnem</w:t>
      </w:r>
      <w:r w:rsidRPr="00743615">
        <w:rPr>
          <w:rFonts w:cs="Calibri"/>
          <w:color w:val="000000" w:themeColor="text1"/>
        </w:rPr>
        <w:t xml:space="preserve"> podpisu příslušného </w:t>
      </w:r>
      <w:r w:rsidRPr="00743615">
        <w:rPr>
          <w:color w:val="000000" w:themeColor="text1"/>
        </w:rPr>
        <w:t>Protokolu o provedení navýšení výkonu nebo kapacity</w:t>
      </w:r>
      <w:r w:rsidRPr="00743615">
        <w:rPr>
          <w:rFonts w:cs="Calibri"/>
          <w:color w:val="000000" w:themeColor="text1"/>
        </w:rPr>
        <w:t xml:space="preserve"> </w:t>
      </w:r>
      <w:r w:rsidR="00640C71">
        <w:rPr>
          <w:rFonts w:cs="Calibri"/>
          <w:color w:val="000000" w:themeColor="text1"/>
        </w:rPr>
        <w:t xml:space="preserve">a musí běžet minimálně </w:t>
      </w:r>
      <w:r w:rsidR="00AA2C87">
        <w:rPr>
          <w:rFonts w:cs="Calibri"/>
          <w:color w:val="000000" w:themeColor="text1"/>
        </w:rPr>
        <w:t>do dne, ve kterém</w:t>
      </w:r>
      <w:r w:rsidR="00AA2C87" w:rsidRPr="00AA2C87">
        <w:rPr>
          <w:rFonts w:cs="Calibri"/>
          <w:color w:val="000000" w:themeColor="text1"/>
        </w:rPr>
        <w:t xml:space="preserve"> uplyn</w:t>
      </w:r>
      <w:r w:rsidR="00AA2C87">
        <w:rPr>
          <w:rFonts w:cs="Calibri"/>
          <w:color w:val="000000" w:themeColor="text1"/>
        </w:rPr>
        <w:t xml:space="preserve">e </w:t>
      </w:r>
      <w:r w:rsidR="00AA2C87" w:rsidRPr="00AA2C87">
        <w:rPr>
          <w:rFonts w:cs="Calibri"/>
          <w:color w:val="000000" w:themeColor="text1"/>
        </w:rPr>
        <w:t>72 měsíců ode Dne dodání a odevzdání Předmětu plnění</w:t>
      </w:r>
      <w:r w:rsidR="00AA2C87">
        <w:rPr>
          <w:rFonts w:cs="Calibri"/>
          <w:color w:val="000000" w:themeColor="text1"/>
        </w:rPr>
        <w:t>.</w:t>
      </w:r>
      <w:bookmarkEnd w:id="568"/>
    </w:p>
    <w:p w14:paraId="3442FCBB" w14:textId="05F2052A" w:rsidR="002248D0" w:rsidRPr="002941B5" w:rsidRDefault="007F22C9" w:rsidP="00397AA7">
      <w:pPr>
        <w:pStyle w:val="Nadpis1"/>
        <w:keepLines w:val="0"/>
        <w:rPr>
          <w:szCs w:val="22"/>
        </w:rPr>
      </w:pPr>
      <w:bookmarkStart w:id="577" w:name="_Toc380671109"/>
      <w:bookmarkStart w:id="578" w:name="_Toc383117521"/>
      <w:bookmarkStart w:id="579" w:name="_Toc177717655"/>
      <w:bookmarkStart w:id="580" w:name="_Toc185618499"/>
      <w:bookmarkEnd w:id="569"/>
      <w:r w:rsidRPr="002941B5">
        <w:rPr>
          <w:szCs w:val="22"/>
        </w:rPr>
        <w:t>UPLATNĚNÍ PRÁV Z VADNÉHO PLNĚNÍ</w:t>
      </w:r>
      <w:bookmarkEnd w:id="577"/>
      <w:bookmarkEnd w:id="578"/>
      <w:bookmarkEnd w:id="579"/>
      <w:bookmarkEnd w:id="580"/>
    </w:p>
    <w:p w14:paraId="08E66316" w14:textId="0225EEF3" w:rsidR="007F22C9" w:rsidRPr="00044FCE" w:rsidRDefault="003D3828" w:rsidP="005A4761">
      <w:pPr>
        <w:pStyle w:val="2sltext"/>
      </w:pPr>
      <w:bookmarkStart w:id="581" w:name="_Ref380414033"/>
      <w:r w:rsidRPr="00044FCE">
        <w:t xml:space="preserve">Má-li Předmět </w:t>
      </w:r>
      <w:r w:rsidR="00AB6E0A" w:rsidRPr="00AB6E0A">
        <w:t>plnění</w:t>
      </w:r>
      <w:r w:rsidRPr="00044FCE">
        <w:t xml:space="preserve"> vad</w:t>
      </w:r>
      <w:r w:rsidR="00894E39" w:rsidRPr="00044FCE">
        <w:t>u</w:t>
      </w:r>
      <w:r w:rsidRPr="00044FCE">
        <w:t xml:space="preserve"> a o</w:t>
      </w:r>
      <w:r w:rsidR="007F22C9" w:rsidRPr="00044FCE">
        <w:t xml:space="preserve">dpovídá-li </w:t>
      </w:r>
      <w:r w:rsidR="00BA4B15" w:rsidRPr="0021170F">
        <w:t>Dodavatel</w:t>
      </w:r>
      <w:r w:rsidR="007F22C9" w:rsidRPr="00044FCE">
        <w:t xml:space="preserve"> za</w:t>
      </w:r>
      <w:r w:rsidRPr="00044FCE">
        <w:t xml:space="preserve"> </w:t>
      </w:r>
      <w:r w:rsidR="00716398" w:rsidRPr="00044FCE">
        <w:t xml:space="preserve">tuto vadu </w:t>
      </w:r>
      <w:r w:rsidR="007F22C9" w:rsidRPr="00044FCE">
        <w:t xml:space="preserve">Předmětu </w:t>
      </w:r>
      <w:r w:rsidR="00AB6E0A" w:rsidRPr="00AB6E0A">
        <w:t>plnění</w:t>
      </w:r>
      <w:r w:rsidR="007F22C9" w:rsidRPr="00044FCE">
        <w:t xml:space="preserve">, má </w:t>
      </w:r>
      <w:r w:rsidR="00AF470E">
        <w:t>Objednatel</w:t>
      </w:r>
      <w:r w:rsidR="007F22C9" w:rsidRPr="00044FCE">
        <w:t xml:space="preserve"> práva z vadného plnění.</w:t>
      </w:r>
      <w:bookmarkEnd w:id="581"/>
    </w:p>
    <w:p w14:paraId="0973EB9B" w14:textId="77777777" w:rsidR="00CE3E03" w:rsidRPr="00044FCE" w:rsidRDefault="00CE3E03" w:rsidP="005A4761">
      <w:pPr>
        <w:pStyle w:val="2sltext"/>
        <w:numPr>
          <w:ilvl w:val="0"/>
          <w:numId w:val="0"/>
        </w:numPr>
        <w:ind w:left="567"/>
      </w:pPr>
    </w:p>
    <w:p w14:paraId="3F225E05" w14:textId="78625714" w:rsidR="007F22C9" w:rsidRPr="00044FCE" w:rsidRDefault="00AF470E" w:rsidP="005A4761">
      <w:pPr>
        <w:pStyle w:val="2sltext"/>
      </w:pPr>
      <w:bookmarkStart w:id="582" w:name="_Ref185254328"/>
      <w:r>
        <w:t>Objednatel</w:t>
      </w:r>
      <w:r w:rsidR="00327EC0" w:rsidRPr="00044FCE">
        <w:t xml:space="preserve"> </w:t>
      </w:r>
      <w:ins w:id="583" w:author="Word Document Comparison" w:date="2024-12-20T20:22:00Z" w16du:dateUtc="2024-12-20T19:22:00Z">
        <w:r w:rsidR="00BB01FF" w:rsidRPr="00646784">
          <w:t>bude</w:t>
        </w:r>
        <w:r w:rsidR="00327EC0" w:rsidRPr="00964EDC">
          <w:t xml:space="preserve"> reklamovat vady u </w:t>
        </w:r>
        <w:r w:rsidR="00BA4B15" w:rsidRPr="00964EDC">
          <w:t>Dodavatele</w:t>
        </w:r>
        <w:r w:rsidR="00327EC0" w:rsidRPr="00964EDC">
          <w:t xml:space="preserve"> </w:t>
        </w:r>
        <w:r w:rsidR="00BB01FF" w:rsidRPr="00646784">
          <w:t xml:space="preserve">datovou zprávou </w:t>
        </w:r>
        <w:r w:rsidR="00964EDC">
          <w:t>odeslanou</w:t>
        </w:r>
        <w:r w:rsidR="00BB01FF" w:rsidRPr="00646784">
          <w:t xml:space="preserve"> </w:t>
        </w:r>
        <w:r w:rsidR="00964EDC" w:rsidRPr="00646784">
          <w:t xml:space="preserve">Dodavateli </w:t>
        </w:r>
        <w:r w:rsidR="007D1110" w:rsidRPr="00646784">
          <w:t xml:space="preserve">prostřednictvím ServiceDesku </w:t>
        </w:r>
        <w:r w:rsidR="00BB01FF" w:rsidRPr="00646784">
          <w:t>ve smyslu</w:t>
        </w:r>
        <w:r w:rsidR="007D1110" w:rsidRPr="00646784">
          <w:t xml:space="preserve"> Servisní smlouvy, resp.</w:t>
        </w:r>
        <w:r w:rsidR="00BB01FF" w:rsidRPr="00646784">
          <w:t xml:space="preserve"> Přílohy č. 1 Servisní Smlouvy – Katalog služeb</w:t>
        </w:r>
        <w:r w:rsidR="00964EDC" w:rsidRPr="00646784">
          <w:t xml:space="preserve"> (dále jen „</w:t>
        </w:r>
        <w:r w:rsidR="00964EDC" w:rsidRPr="00646784">
          <w:rPr>
            <w:b/>
            <w:bCs/>
            <w:i/>
            <w:iCs/>
          </w:rPr>
          <w:t>ServiceDesk</w:t>
        </w:r>
        <w:r w:rsidR="00964EDC" w:rsidRPr="00646784">
          <w:t>“)</w:t>
        </w:r>
        <w:r w:rsidR="00964EDC" w:rsidRPr="00964EDC">
          <w:t>, nebo v</w:t>
        </w:r>
        <w:r w:rsidR="00BB01FF" w:rsidRPr="00964EDC">
          <w:t xml:space="preserve"> případě nedostupnosti ServiceDesku e-mailovou zprávou </w:t>
        </w:r>
        <w:r w:rsidR="00964EDC">
          <w:t>odeslanou</w:t>
        </w:r>
        <w:r w:rsidR="00BB01FF" w:rsidRPr="00964EDC">
          <w:t xml:space="preserve"> na e-mailovou adresu oprávněné osoby </w:t>
        </w:r>
        <w:r w:rsidR="00964EDC" w:rsidRPr="00964EDC">
          <w:t>Dodavatele</w:t>
        </w:r>
        <w:r w:rsidR="00BB01FF" w:rsidRPr="00964EDC">
          <w:t xml:space="preserve"> jmenované </w:t>
        </w:r>
        <w:r w:rsidR="00BB01FF" w:rsidRPr="00964EDC">
          <w:lastRenderedPageBreak/>
          <w:t xml:space="preserve">pro tyto záležitosti dle čl. </w:t>
        </w:r>
        <w:r w:rsidR="00BB01FF" w:rsidRPr="00964EDC">
          <w:fldChar w:fldCharType="begin"/>
        </w:r>
        <w:r w:rsidR="00BB01FF" w:rsidRPr="00964EDC">
          <w:instrText xml:space="preserve"> REF _Ref115090954 \r \h </w:instrText>
        </w:r>
        <w:r w:rsidR="00964EDC">
          <w:instrText xml:space="preserve"> \* MERGEFORMAT </w:instrText>
        </w:r>
        <w:r w:rsidR="00BB01FF" w:rsidRPr="00964EDC">
          <w:fldChar w:fldCharType="separate"/>
        </w:r>
        <w:r w:rsidR="003560CA">
          <w:t>XXIII</w:t>
        </w:r>
        <w:r w:rsidR="00BB01FF" w:rsidRPr="00964EDC">
          <w:fldChar w:fldCharType="end"/>
        </w:r>
        <w:r w:rsidR="00BB01FF" w:rsidRPr="00964EDC">
          <w:t xml:space="preserve"> Smlouvy</w:t>
        </w:r>
        <w:r w:rsidR="00964EDC" w:rsidRPr="00964EDC">
          <w:t xml:space="preserve">. </w:t>
        </w:r>
        <w:r w:rsidR="00BA4B15" w:rsidRPr="00964EDC">
          <w:t>Dodavatel</w:t>
        </w:r>
        <w:r w:rsidR="00327EC0" w:rsidRPr="00964EDC">
          <w:t xml:space="preserve"> je povinen přijetí reklamace</w:t>
        </w:r>
        <w:r w:rsidR="006B5DCB" w:rsidRPr="00964EDC">
          <w:t xml:space="preserve"> bez zbytečného odkladu</w:t>
        </w:r>
        <w:r w:rsidR="00327EC0" w:rsidRPr="00964EDC">
          <w:t xml:space="preserve"> </w:t>
        </w:r>
        <w:r w:rsidR="00964EDC" w:rsidRPr="00964EDC">
          <w:t xml:space="preserve">Objednateli </w:t>
        </w:r>
        <w:r w:rsidR="00327EC0" w:rsidRPr="00964EDC">
          <w:t>písemně potvrdit</w:t>
        </w:r>
        <w:r w:rsidR="00964EDC" w:rsidRPr="00964EDC">
          <w:t xml:space="preserve">, a to </w:t>
        </w:r>
        <w:r w:rsidR="00964EDC" w:rsidRPr="00646784">
          <w:t xml:space="preserve">datovou zprávou </w:t>
        </w:r>
        <w:r w:rsidR="00964EDC">
          <w:t>odeslanou</w:t>
        </w:r>
        <w:r w:rsidR="00964EDC" w:rsidRPr="00646784">
          <w:t xml:space="preserve"> Objednateli prostřednictvím ServiceDesku</w:t>
        </w:r>
        <w:r w:rsidR="00964EDC" w:rsidRPr="00964EDC">
          <w:t xml:space="preserve">, nebo v případě nedostupnosti ServiceDesku e-mailovou zprávou </w:t>
        </w:r>
        <w:r w:rsidR="00964EDC">
          <w:t>odeslanou</w:t>
        </w:r>
        <w:r w:rsidR="00964EDC" w:rsidRPr="00964EDC">
          <w:t xml:space="preserve"> na e-mailovou adresu oprávněné osoby Objednatele jmenované pro tyto záležitosti dle čl. </w:t>
        </w:r>
        <w:r w:rsidR="00964EDC" w:rsidRPr="00964EDC">
          <w:fldChar w:fldCharType="begin"/>
        </w:r>
        <w:r w:rsidR="00964EDC" w:rsidRPr="00964EDC">
          <w:instrText xml:space="preserve"> REF _Ref115090954 \r \h </w:instrText>
        </w:r>
        <w:r w:rsidR="00964EDC">
          <w:instrText xml:space="preserve"> \* MERGEFORMAT </w:instrText>
        </w:r>
        <w:r w:rsidR="00964EDC" w:rsidRPr="00964EDC">
          <w:fldChar w:fldCharType="separate"/>
        </w:r>
        <w:r w:rsidR="003560CA">
          <w:t>XXIII</w:t>
        </w:r>
        <w:r w:rsidR="00964EDC" w:rsidRPr="00964EDC">
          <w:fldChar w:fldCharType="end"/>
        </w:r>
        <w:r w:rsidR="00964EDC" w:rsidRPr="00964EDC">
          <w:t xml:space="preserve"> Smlouvy. </w:t>
        </w:r>
        <w:r w:rsidR="00964EDC" w:rsidRPr="00646784">
          <w:t>Po opětovné dostupnosti ServiceDesku jsou Smluvní strany povinny proběhlou komunikaci do ServiceDesku bez zbytečného odkladu dodatečně zaznamenat.</w:t>
        </w:r>
      </w:ins>
      <w:del w:id="584" w:author="Word Document Comparison" w:date="2024-12-20T20:22:00Z" w16du:dateUtc="2024-12-20T19:22:00Z">
        <w:r w:rsidR="00327EC0" w:rsidRPr="00044FCE">
          <w:delText xml:space="preserve">je oprávněn reklamovat vady u </w:delText>
        </w:r>
        <w:r w:rsidR="00BA4B15" w:rsidRPr="0021170F">
          <w:delText>Dodavatel</w:delText>
        </w:r>
        <w:r w:rsidR="00BA4B15">
          <w:delText>e</w:delText>
        </w:r>
        <w:r w:rsidR="00327EC0" w:rsidRPr="00044FCE">
          <w:delText xml:space="preserve"> jakýmkoliv způsobem. </w:delText>
        </w:r>
        <w:r w:rsidR="00BA4B15" w:rsidRPr="006B5DCB">
          <w:delText>Dodavatel</w:delText>
        </w:r>
        <w:r w:rsidR="00327EC0" w:rsidRPr="006B5DCB">
          <w:delText xml:space="preserve"> je povinen přijetí reklamace</w:delText>
        </w:r>
        <w:r w:rsidR="006B5DCB" w:rsidRPr="006B5DCB">
          <w:delText xml:space="preserve"> bez zbytečného odkladu</w:delText>
        </w:r>
        <w:r w:rsidR="00327EC0" w:rsidRPr="006B5DCB">
          <w:delText xml:space="preserve"> písemně potvrdit.</w:delText>
        </w:r>
      </w:del>
      <w:r w:rsidR="00327EC0" w:rsidRPr="006B5DCB">
        <w:t xml:space="preserve"> V reklamaci </w:t>
      </w:r>
      <w:r w:rsidRPr="006B5DCB">
        <w:t xml:space="preserve">Objednatel </w:t>
      </w:r>
      <w:r w:rsidR="00327EC0" w:rsidRPr="006B5DCB">
        <w:t xml:space="preserve">uvede popis vady nebo uvede, jak se vada projevuje. </w:t>
      </w:r>
      <w:r w:rsidR="00BA4B15" w:rsidRPr="006B5DCB">
        <w:t>Dodavatel</w:t>
      </w:r>
      <w:r w:rsidR="00327EC0" w:rsidRPr="006B5DCB">
        <w:rPr>
          <w:rFonts w:asciiTheme="minorHAnsi" w:hAnsiTheme="minorHAnsi" w:cstheme="minorHAnsi"/>
        </w:rPr>
        <w:t xml:space="preserve"> je povinen v souvislosti</w:t>
      </w:r>
      <w:r w:rsidR="00327EC0" w:rsidRPr="00044FCE">
        <w:rPr>
          <w:rFonts w:asciiTheme="minorHAnsi" w:hAnsiTheme="minorHAnsi" w:cstheme="minorHAnsi"/>
        </w:rPr>
        <w:t xml:space="preserve"> s uplatňováním práv z vadného plnění </w:t>
      </w:r>
      <w:r w:rsidR="00302359">
        <w:rPr>
          <w:rFonts w:asciiTheme="minorHAnsi" w:hAnsiTheme="minorHAnsi" w:cstheme="minorHAnsi"/>
        </w:rPr>
        <w:t xml:space="preserve">podle této </w:t>
      </w:r>
      <w:r w:rsidR="00BB571B">
        <w:rPr>
          <w:rFonts w:asciiTheme="minorHAnsi" w:hAnsiTheme="minorHAnsi" w:cstheme="minorHAnsi"/>
        </w:rPr>
        <w:t>S</w:t>
      </w:r>
      <w:r w:rsidR="00327EC0" w:rsidRPr="00044FCE">
        <w:rPr>
          <w:rFonts w:asciiTheme="minorHAnsi" w:hAnsiTheme="minorHAnsi" w:cstheme="minorHAnsi"/>
        </w:rPr>
        <w:t>mlouvy komunikovat s </w:t>
      </w:r>
      <w:r>
        <w:rPr>
          <w:color w:val="000000" w:themeColor="text1"/>
        </w:rPr>
        <w:t>Objednatelem</w:t>
      </w:r>
      <w:r w:rsidR="00327EC0" w:rsidRPr="00044FCE">
        <w:rPr>
          <w:rFonts w:asciiTheme="minorHAnsi" w:hAnsiTheme="minorHAnsi" w:cstheme="minorHAnsi"/>
        </w:rPr>
        <w:t xml:space="preserve"> výhradně v českém jazyce</w:t>
      </w:r>
      <w:r w:rsidR="00302359">
        <w:rPr>
          <w:rFonts w:asciiTheme="minorHAnsi" w:hAnsiTheme="minorHAnsi" w:cstheme="minorHAnsi"/>
        </w:rPr>
        <w:t>,</w:t>
      </w:r>
      <w:r w:rsidR="00327EC0" w:rsidRPr="00044FCE">
        <w:rPr>
          <w:rFonts w:asciiTheme="minorHAnsi" w:hAnsiTheme="minorHAnsi" w:cstheme="minorHAnsi"/>
        </w:rPr>
        <w:t xml:space="preserve"> to platí i pro jakékoli jiné osoby pověřené </w:t>
      </w:r>
      <w:r w:rsidR="00BA4B15" w:rsidRPr="0021170F">
        <w:t>Dodavatel</w:t>
      </w:r>
      <w:r w:rsidR="00BA4B15">
        <w:t>em</w:t>
      </w:r>
      <w:r w:rsidR="00327EC0" w:rsidRPr="00044FCE">
        <w:rPr>
          <w:rFonts w:asciiTheme="minorHAnsi" w:hAnsiTheme="minorHAnsi" w:cstheme="minorHAnsi"/>
        </w:rPr>
        <w:t xml:space="preserve"> k jednání s </w:t>
      </w:r>
      <w:r>
        <w:rPr>
          <w:color w:val="000000" w:themeColor="text1"/>
        </w:rPr>
        <w:t>Objednatelem</w:t>
      </w:r>
      <w:r w:rsidR="00327EC0" w:rsidRPr="00044FCE">
        <w:rPr>
          <w:rFonts w:asciiTheme="minorHAnsi" w:hAnsiTheme="minorHAnsi" w:cstheme="minorHAnsi"/>
        </w:rPr>
        <w:t xml:space="preserve"> v souvislosti s uplatňováním práv z vadného plnění podle </w:t>
      </w:r>
      <w:r w:rsidR="00302359">
        <w:rPr>
          <w:rFonts w:asciiTheme="minorHAnsi" w:hAnsiTheme="minorHAnsi" w:cstheme="minorHAnsi"/>
        </w:rPr>
        <w:t xml:space="preserve">této </w:t>
      </w:r>
      <w:r w:rsidR="00BB571B">
        <w:rPr>
          <w:rFonts w:asciiTheme="minorHAnsi" w:hAnsiTheme="minorHAnsi" w:cstheme="minorHAnsi"/>
        </w:rPr>
        <w:t>S</w:t>
      </w:r>
      <w:r w:rsidR="00327EC0" w:rsidRPr="00044FCE">
        <w:rPr>
          <w:rFonts w:asciiTheme="minorHAnsi" w:hAnsiTheme="minorHAnsi" w:cstheme="minorHAnsi"/>
        </w:rPr>
        <w:t>mlouvy.</w:t>
      </w:r>
      <w:bookmarkEnd w:id="582"/>
    </w:p>
    <w:p w14:paraId="247DAEF3" w14:textId="77777777" w:rsidR="00CE3E03" w:rsidRPr="00044FCE" w:rsidRDefault="00CE3E03" w:rsidP="005A4761">
      <w:pPr>
        <w:pStyle w:val="2sltext"/>
        <w:numPr>
          <w:ilvl w:val="0"/>
          <w:numId w:val="0"/>
        </w:numPr>
        <w:ind w:left="567"/>
      </w:pPr>
    </w:p>
    <w:p w14:paraId="04AD5E8C" w14:textId="59C94D70" w:rsidR="007F22C9" w:rsidRPr="00044FCE" w:rsidRDefault="007F22C9" w:rsidP="005A4761">
      <w:pPr>
        <w:pStyle w:val="2sltext"/>
      </w:pPr>
      <w:r w:rsidRPr="00044FCE">
        <w:t xml:space="preserve">Vada je uplatněna včas, je-li písemná forma reklamace odeslána </w:t>
      </w:r>
      <w:r w:rsidR="00BA4B15" w:rsidRPr="0021170F">
        <w:t>Dodavatel</w:t>
      </w:r>
      <w:r w:rsidR="00BA4B15">
        <w:t>i</w:t>
      </w:r>
      <w:r w:rsidRPr="00044FCE">
        <w:t xml:space="preserve"> nejpozději v poslední den Záruční doby</w:t>
      </w:r>
      <w:ins w:id="585" w:author="Word Document Comparison" w:date="2024-12-20T20:22:00Z" w16du:dateUtc="2024-12-20T19:22:00Z">
        <w:r w:rsidR="00964EDC" w:rsidRPr="00646784">
          <w:t xml:space="preserve">. </w:t>
        </w:r>
      </w:ins>
      <w:del w:id="586" w:author="Word Document Comparison" w:date="2024-12-20T20:22:00Z" w16du:dateUtc="2024-12-20T19:22:00Z">
        <w:r w:rsidR="003D3828" w:rsidRPr="00044FCE">
          <w:delText xml:space="preserve"> nebo je-li mu reklamace sdělena jakoukoli jinou formou v poslední den Záruční doby</w:delText>
        </w:r>
        <w:r w:rsidRPr="00044FCE">
          <w:delText xml:space="preserve">. </w:delText>
        </w:r>
      </w:del>
      <w:r w:rsidRPr="00044FCE">
        <w:t xml:space="preserve">Připadne-li konec Záruční doby na sobotu, neděli nebo svátek, je vada včas uplatněna, je-li písemná forma reklamace odeslána </w:t>
      </w:r>
      <w:r w:rsidR="00BA4B15" w:rsidRPr="0021170F">
        <w:t>Dodavatel</w:t>
      </w:r>
      <w:r w:rsidR="00BA4B15">
        <w:t>i</w:t>
      </w:r>
      <w:r w:rsidRPr="00044FCE">
        <w:t xml:space="preserve"> nejblíže následující pracovní den</w:t>
      </w:r>
      <w:ins w:id="587" w:author="Word Document Comparison" w:date="2024-12-20T20:22:00Z" w16du:dateUtc="2024-12-20T19:22:00Z">
        <w:r w:rsidR="00964EDC" w:rsidRPr="00964EDC">
          <w:t>.</w:t>
        </w:r>
      </w:ins>
      <w:del w:id="588" w:author="Word Document Comparison" w:date="2024-12-20T20:22:00Z" w16du:dateUtc="2024-12-20T19:22:00Z">
        <w:r w:rsidR="00C73A89" w:rsidRPr="00044FCE">
          <w:delText>,</w:delText>
        </w:r>
        <w:r w:rsidR="003D3828" w:rsidRPr="00044FCE">
          <w:delText xml:space="preserve"> nebo je-li mu reklamace sdělena jakoukoli jinou formou nejblíže následující pracovní den</w:delText>
        </w:r>
        <w:r w:rsidRPr="00044FCE">
          <w:delText>.</w:delText>
        </w:r>
      </w:del>
    </w:p>
    <w:p w14:paraId="0A10D22A" w14:textId="77777777" w:rsidR="00CE3E03" w:rsidRPr="00044FCE" w:rsidRDefault="00CE3E03" w:rsidP="005A4761">
      <w:pPr>
        <w:pStyle w:val="2sltext"/>
        <w:numPr>
          <w:ilvl w:val="0"/>
          <w:numId w:val="0"/>
        </w:numPr>
        <w:ind w:left="567"/>
      </w:pPr>
    </w:p>
    <w:p w14:paraId="1B10B8CA" w14:textId="075B8CDC" w:rsidR="00204D4D" w:rsidRPr="00204D4D" w:rsidRDefault="007F22C9" w:rsidP="005A4761">
      <w:pPr>
        <w:pStyle w:val="2sltext"/>
      </w:pPr>
      <w:bookmarkStart w:id="589" w:name="_Ref380667242"/>
      <w:r w:rsidRPr="00BB1A18">
        <w:t xml:space="preserve">Má-li Předmět </w:t>
      </w:r>
      <w:r w:rsidR="00AB6E0A" w:rsidRPr="00AB6E0A">
        <w:t>plnění</w:t>
      </w:r>
      <w:r w:rsidRPr="00BB1A18">
        <w:t xml:space="preserve"> vady, za které </w:t>
      </w:r>
      <w:r w:rsidR="00BA4B15" w:rsidRPr="0021170F">
        <w:t>Dodavatel</w:t>
      </w:r>
      <w:r w:rsidRPr="00BB1A18">
        <w:t xml:space="preserve"> odpovídá, má </w:t>
      </w:r>
      <w:r w:rsidR="00AF470E">
        <w:t>Objednatel</w:t>
      </w:r>
      <w:r w:rsidR="00AF470E" w:rsidRPr="00BB1A18">
        <w:t xml:space="preserve"> </w:t>
      </w:r>
      <w:r w:rsidRPr="00BB1A18">
        <w:t>právo</w:t>
      </w:r>
      <w:bookmarkEnd w:id="589"/>
      <w:r w:rsidR="00204D4D">
        <w:t>:</w:t>
      </w:r>
    </w:p>
    <w:p w14:paraId="45FEC391" w14:textId="1AFF000C" w:rsidR="00867B5F" w:rsidRPr="00BB1A18" w:rsidRDefault="00867B5F" w:rsidP="005A4761">
      <w:pPr>
        <w:pStyle w:val="2sltext"/>
        <w:numPr>
          <w:ilvl w:val="1"/>
          <w:numId w:val="1"/>
        </w:numPr>
      </w:pPr>
      <w:r w:rsidRPr="00BB1A18">
        <w:t xml:space="preserve">na dodání nového Předmětu </w:t>
      </w:r>
      <w:r w:rsidR="00AB6E0A" w:rsidRPr="00AB6E0A">
        <w:t>plnění</w:t>
      </w:r>
      <w:r w:rsidRPr="00BB1A18">
        <w:t xml:space="preserve"> bez vad, pokud to není vzhledem k povaze vady zcela zřejmě nepřiměřené</w:t>
      </w:r>
      <w:r w:rsidR="008956C8" w:rsidRPr="00BB1A18">
        <w:t>;</w:t>
      </w:r>
      <w:r w:rsidRPr="00BB1A18">
        <w:t xml:space="preserve"> pokud se vada týká pouze části Předmětu </w:t>
      </w:r>
      <w:r w:rsidR="00AB6E0A" w:rsidRPr="00AB6E0A">
        <w:t>plnění</w:t>
      </w:r>
      <w:r w:rsidRPr="00BB1A18">
        <w:t xml:space="preserve">, může </w:t>
      </w:r>
      <w:r w:rsidR="00AF470E">
        <w:t>Objednatel</w:t>
      </w:r>
      <w:r w:rsidRPr="00BB1A18">
        <w:t xml:space="preserve"> požadovat jen výměnu takové části</w:t>
      </w:r>
      <w:r w:rsidR="00D74423">
        <w:t>, nebo</w:t>
      </w:r>
    </w:p>
    <w:p w14:paraId="59A17B66" w14:textId="23EFE555" w:rsidR="00867B5F" w:rsidRPr="00BB1A18" w:rsidRDefault="00867B5F" w:rsidP="005A4761">
      <w:pPr>
        <w:pStyle w:val="2sltext"/>
        <w:numPr>
          <w:ilvl w:val="1"/>
          <w:numId w:val="1"/>
        </w:numPr>
      </w:pPr>
      <w:r w:rsidRPr="00BB1A18">
        <w:t xml:space="preserve">na dodání chybějící části Předmětu </w:t>
      </w:r>
      <w:r w:rsidR="00AB6E0A" w:rsidRPr="00AB6E0A">
        <w:t>plnění</w:t>
      </w:r>
      <w:r w:rsidRPr="00BB1A18">
        <w:t>,</w:t>
      </w:r>
      <w:r w:rsidR="0030394F" w:rsidRPr="00BB1A18">
        <w:t xml:space="preserve"> nebo</w:t>
      </w:r>
    </w:p>
    <w:p w14:paraId="2307DD36" w14:textId="458558AC" w:rsidR="007F22C9" w:rsidRPr="00BB1A18" w:rsidRDefault="007F22C9" w:rsidP="005A4761">
      <w:pPr>
        <w:pStyle w:val="2sltext"/>
        <w:numPr>
          <w:ilvl w:val="1"/>
          <w:numId w:val="1"/>
        </w:numPr>
      </w:pPr>
      <w:r w:rsidRPr="00BB1A18">
        <w:t>na odstranění v</w:t>
      </w:r>
      <w:r w:rsidR="006A760C" w:rsidRPr="00BB1A18">
        <w:t>ady</w:t>
      </w:r>
      <w:r w:rsidR="00867B5F" w:rsidRPr="00BB1A18">
        <w:t xml:space="preserve"> bezplatnou</w:t>
      </w:r>
      <w:r w:rsidR="006A760C" w:rsidRPr="00BB1A18">
        <w:t xml:space="preserve"> opravou Předmětu </w:t>
      </w:r>
      <w:r w:rsidR="00AB6E0A" w:rsidRPr="00AB6E0A">
        <w:t>plnění</w:t>
      </w:r>
      <w:r w:rsidRPr="00BB1A18">
        <w:t>,</w:t>
      </w:r>
      <w:r w:rsidR="0030394F" w:rsidRPr="00BB1A18">
        <w:t xml:space="preserve"> nebo</w:t>
      </w:r>
    </w:p>
    <w:p w14:paraId="7FBE1C55" w14:textId="378E715D" w:rsidR="007F22C9" w:rsidRPr="00BB1A18" w:rsidRDefault="007F22C9" w:rsidP="005A4761">
      <w:pPr>
        <w:pStyle w:val="2sltext"/>
        <w:numPr>
          <w:ilvl w:val="1"/>
          <w:numId w:val="1"/>
        </w:numPr>
      </w:pPr>
      <w:r w:rsidRPr="00BB1A18">
        <w:t>na přiměřenou slevu z</w:t>
      </w:r>
      <w:r w:rsidR="002B2F70">
        <w:t> </w:t>
      </w:r>
      <w:r w:rsidR="009E6775" w:rsidRPr="00BB1A18">
        <w:t>Ceny</w:t>
      </w:r>
      <w:r w:rsidR="002B2F70">
        <w:t xml:space="preserve"> za Předmět plnění</w:t>
      </w:r>
      <w:r w:rsidRPr="00BB1A18">
        <w:t>, nebo</w:t>
      </w:r>
    </w:p>
    <w:p w14:paraId="0B2759BA" w14:textId="1AACABB7" w:rsidR="004B5842" w:rsidRPr="004B5842" w:rsidRDefault="007F22C9" w:rsidP="00F341D2">
      <w:pPr>
        <w:pStyle w:val="2sltext"/>
        <w:numPr>
          <w:ilvl w:val="1"/>
          <w:numId w:val="1"/>
        </w:numPr>
      </w:pPr>
      <w:bookmarkStart w:id="590" w:name="_Ref185248642"/>
      <w:r w:rsidRPr="00BB1A18">
        <w:t xml:space="preserve">odstoupit od </w:t>
      </w:r>
      <w:r w:rsidR="002B2F70">
        <w:t xml:space="preserve">této </w:t>
      </w:r>
      <w:r w:rsidR="00BB571B">
        <w:t>S</w:t>
      </w:r>
      <w:r w:rsidRPr="00BB1A18">
        <w:t>mlouvy</w:t>
      </w:r>
      <w:ins w:id="591" w:author="Word Document Comparison" w:date="2024-12-20T20:22:00Z" w16du:dateUtc="2024-12-20T19:22:00Z">
        <w:r w:rsidR="00E7447E">
          <w:t xml:space="preserve"> dle odst. </w:t>
        </w:r>
        <w:r w:rsidR="00E7447E">
          <w:fldChar w:fldCharType="begin"/>
        </w:r>
        <w:r w:rsidR="00E7447E">
          <w:instrText xml:space="preserve"> REF _Ref185248681 \r \h </w:instrText>
        </w:r>
        <w:r w:rsidR="00E7447E">
          <w:fldChar w:fldCharType="separate"/>
        </w:r>
        <w:r w:rsidR="003560CA">
          <w:t>190.4</w:t>
        </w:r>
        <w:r w:rsidR="00E7447E">
          <w:fldChar w:fldCharType="end"/>
        </w:r>
        <w:r w:rsidR="00E7447E">
          <w:t xml:space="preserve"> Smlouvy</w:t>
        </w:r>
        <w:r w:rsidRPr="00BB1A18">
          <w:t>.</w:t>
        </w:r>
      </w:ins>
      <w:bookmarkEnd w:id="590"/>
      <w:del w:id="592" w:author="Word Document Comparison" w:date="2024-12-20T20:22:00Z" w16du:dateUtc="2024-12-20T19:22:00Z">
        <w:r w:rsidRPr="00BB1A18">
          <w:delText>.</w:delText>
        </w:r>
      </w:del>
    </w:p>
    <w:p w14:paraId="14306E30" w14:textId="77777777" w:rsidR="00F341D2" w:rsidRDefault="00F341D2" w:rsidP="00F341D2">
      <w:pPr>
        <w:pStyle w:val="2sltext"/>
        <w:numPr>
          <w:ilvl w:val="0"/>
          <w:numId w:val="0"/>
        </w:numPr>
        <w:ind w:left="567" w:hanging="567"/>
      </w:pPr>
    </w:p>
    <w:p w14:paraId="3D0D5E5D" w14:textId="3C30772A" w:rsidR="00F341D2" w:rsidRPr="00F341D2" w:rsidRDefault="004B5842" w:rsidP="00F341D2">
      <w:pPr>
        <w:pStyle w:val="2sltext"/>
        <w:rPr>
          <w:color w:val="000000" w:themeColor="text1"/>
        </w:rPr>
      </w:pPr>
      <w:r w:rsidRPr="00F341D2">
        <w:rPr>
          <w:color w:val="000000" w:themeColor="text1"/>
        </w:rPr>
        <w:t xml:space="preserve">Dodavatel </w:t>
      </w:r>
      <w:r w:rsidR="005A0C0B">
        <w:rPr>
          <w:color w:val="000000" w:themeColor="text1"/>
        </w:rPr>
        <w:t xml:space="preserve">se </w:t>
      </w:r>
      <w:r w:rsidR="005A0C0B" w:rsidRPr="00BA7C6D">
        <w:t xml:space="preserve">zavazuje zajistit </w:t>
      </w:r>
      <w:r w:rsidR="005A0C0B">
        <w:t>poskytování nebo poskytovat Objednateli</w:t>
      </w:r>
      <w:r w:rsidR="005A0C0B" w:rsidRPr="003313AB">
        <w:t xml:space="preserve"> záruční servis</w:t>
      </w:r>
      <w:r w:rsidR="005A0C0B">
        <w:t xml:space="preserve"> k Předmětu plnění</w:t>
      </w:r>
      <w:r w:rsidR="00F31636">
        <w:rPr>
          <w:color w:val="000000" w:themeColor="text1"/>
        </w:rPr>
        <w:t>, a to po celou dobu trvání Záruční doby.</w:t>
      </w:r>
    </w:p>
    <w:p w14:paraId="357EB188" w14:textId="77777777" w:rsidR="00E8042F" w:rsidRDefault="00E8042F" w:rsidP="00297BC0">
      <w:pPr>
        <w:pStyle w:val="2sltext"/>
        <w:numPr>
          <w:ilvl w:val="0"/>
          <w:numId w:val="0"/>
        </w:numPr>
      </w:pPr>
    </w:p>
    <w:p w14:paraId="602639A7" w14:textId="1DE5656C" w:rsidR="00E8042F" w:rsidRPr="00F341D2" w:rsidRDefault="00E8042F" w:rsidP="005A4761">
      <w:pPr>
        <w:pStyle w:val="2sltext"/>
        <w:rPr>
          <w:color w:val="000000" w:themeColor="text1"/>
        </w:rPr>
      </w:pPr>
      <w:r w:rsidRPr="00F341D2">
        <w:rPr>
          <w:color w:val="000000" w:themeColor="text1"/>
        </w:rPr>
        <w:t>Bližší podmínky práv z vadného plnění Objednatele a bližší podmínky poskytování záručního servisu</w:t>
      </w:r>
      <w:r w:rsidR="002B2F70" w:rsidRPr="00F341D2">
        <w:rPr>
          <w:color w:val="000000" w:themeColor="text1"/>
        </w:rPr>
        <w:t xml:space="preserve"> mohou být</w:t>
      </w:r>
      <w:r w:rsidRPr="00F341D2">
        <w:rPr>
          <w:color w:val="000000" w:themeColor="text1"/>
        </w:rPr>
        <w:t xml:space="preserve"> stanoveny </w:t>
      </w:r>
      <w:r w:rsidR="002B2F70" w:rsidRPr="00F341D2">
        <w:rPr>
          <w:color w:val="000000" w:themeColor="text1"/>
        </w:rPr>
        <w:t>v Technické specifikaci</w:t>
      </w:r>
      <w:r w:rsidR="00297BC0">
        <w:rPr>
          <w:color w:val="000000" w:themeColor="text1"/>
        </w:rPr>
        <w:t xml:space="preserve"> </w:t>
      </w:r>
      <w:r w:rsidRPr="00F341D2">
        <w:rPr>
          <w:color w:val="000000" w:themeColor="text1"/>
        </w:rPr>
        <w:t>a pro Dodavatele jsou závazné.</w:t>
      </w:r>
    </w:p>
    <w:p w14:paraId="4F118BB1" w14:textId="77777777" w:rsidR="00CE3E03" w:rsidRPr="00044FCE" w:rsidRDefault="00CE3E03" w:rsidP="005A4761">
      <w:pPr>
        <w:pStyle w:val="2sltext"/>
        <w:numPr>
          <w:ilvl w:val="0"/>
          <w:numId w:val="0"/>
        </w:numPr>
        <w:ind w:left="567"/>
      </w:pPr>
    </w:p>
    <w:p w14:paraId="6F28D65F" w14:textId="731833AD" w:rsidR="007F22C9" w:rsidRPr="00044FCE" w:rsidRDefault="00AF470E" w:rsidP="005A4761">
      <w:pPr>
        <w:pStyle w:val="2sltext"/>
      </w:pPr>
      <w:r>
        <w:t>Objednatel</w:t>
      </w:r>
      <w:r w:rsidR="007F22C9" w:rsidRPr="00044FCE">
        <w:t xml:space="preserve"> </w:t>
      </w:r>
      <w:r w:rsidR="00875B94" w:rsidRPr="00044FCE">
        <w:t xml:space="preserve">je oprávněn požadovat odstranění </w:t>
      </w:r>
      <w:r w:rsidR="007F22C9" w:rsidRPr="00044FCE">
        <w:t xml:space="preserve">vady dodáním nového Předmětu </w:t>
      </w:r>
      <w:r w:rsidR="00AB6E0A" w:rsidRPr="00AB6E0A">
        <w:t>plnění</w:t>
      </w:r>
      <w:r w:rsidR="007F22C9" w:rsidRPr="00044FCE">
        <w:t xml:space="preserve"> nebo </w:t>
      </w:r>
      <w:r w:rsidR="006A760C" w:rsidRPr="00044FCE">
        <w:t xml:space="preserve">výměnu </w:t>
      </w:r>
      <w:r w:rsidR="007F22C9" w:rsidRPr="00044FCE">
        <w:t xml:space="preserve">jeho části, vyskytla-li se stejná vada po její </w:t>
      </w:r>
      <w:r w:rsidR="002B2D24" w:rsidRPr="00044FCE">
        <w:t xml:space="preserve">první </w:t>
      </w:r>
      <w:r w:rsidR="007F22C9" w:rsidRPr="00044FCE">
        <w:t xml:space="preserve">opravě </w:t>
      </w:r>
      <w:r w:rsidR="002B2D24" w:rsidRPr="00044FCE">
        <w:t>znovu</w:t>
      </w:r>
      <w:r w:rsidR="007F22C9" w:rsidRPr="00044FCE">
        <w:t xml:space="preserve"> nebo nemůže-li </w:t>
      </w:r>
      <w:r>
        <w:t>Objednatel</w:t>
      </w:r>
      <w:r w:rsidR="007F22C9" w:rsidRPr="00044FCE">
        <w:t xml:space="preserve"> řádně užívat Předmět </w:t>
      </w:r>
      <w:r w:rsidR="00AB6E0A" w:rsidRPr="00AB6E0A">
        <w:t>plnění</w:t>
      </w:r>
      <w:r w:rsidR="00AB6E0A" w:rsidRPr="00044FCE">
        <w:t xml:space="preserve"> </w:t>
      </w:r>
      <w:r w:rsidR="007F22C9" w:rsidRPr="00044FCE">
        <w:t>pro větší počet vad.</w:t>
      </w:r>
    </w:p>
    <w:p w14:paraId="0CB4E8E2" w14:textId="77777777" w:rsidR="00CE3E03" w:rsidRPr="00044FCE" w:rsidRDefault="00CE3E03" w:rsidP="005A4761">
      <w:pPr>
        <w:pStyle w:val="2sltext"/>
        <w:numPr>
          <w:ilvl w:val="0"/>
          <w:numId w:val="0"/>
        </w:numPr>
        <w:ind w:left="567"/>
      </w:pPr>
    </w:p>
    <w:p w14:paraId="1356EF03" w14:textId="64CB815D" w:rsidR="007F22C9" w:rsidRPr="00044FCE" w:rsidRDefault="00AF470E" w:rsidP="005A4761">
      <w:pPr>
        <w:pStyle w:val="2sltext"/>
      </w:pPr>
      <w:r>
        <w:t>Objednatel</w:t>
      </w:r>
      <w:r w:rsidR="007F22C9" w:rsidRPr="00044FCE">
        <w:t xml:space="preserve"> sdělí </w:t>
      </w:r>
      <w:r w:rsidR="00BA4B15" w:rsidRPr="0021170F">
        <w:t>Dodavatel</w:t>
      </w:r>
      <w:r w:rsidR="00BA4B15">
        <w:t>i</w:t>
      </w:r>
      <w:r w:rsidR="007F22C9" w:rsidRPr="00044FCE">
        <w:t xml:space="preserve"> volbu nároku z vady v reklamaci, nebo bez zbytečného odkladu po reklamaci. Provedenou volbu nemůže </w:t>
      </w:r>
      <w:r>
        <w:t>Objednatel</w:t>
      </w:r>
      <w:r w:rsidR="007F22C9" w:rsidRPr="00044FCE">
        <w:t xml:space="preserve"> změnit bez souhlasu </w:t>
      </w:r>
      <w:r w:rsidR="00BA4B15" w:rsidRPr="0021170F">
        <w:t>Dodavatel</w:t>
      </w:r>
      <w:r w:rsidR="00BA4B15">
        <w:t>e</w:t>
      </w:r>
      <w:r w:rsidR="007F22C9" w:rsidRPr="00044FCE">
        <w:t xml:space="preserve">; to neplatí, žádal-li </w:t>
      </w:r>
      <w:r>
        <w:t>Objednatel</w:t>
      </w:r>
      <w:r w:rsidR="007F22C9" w:rsidRPr="00044FCE">
        <w:t xml:space="preserve"> opravu vady, která se ukáže jako neopravitelná.</w:t>
      </w:r>
    </w:p>
    <w:p w14:paraId="091BEF74" w14:textId="77777777" w:rsidR="00CE3E03" w:rsidRPr="00044FCE" w:rsidRDefault="00CE3E03" w:rsidP="005A4761">
      <w:pPr>
        <w:pStyle w:val="2sltext"/>
        <w:numPr>
          <w:ilvl w:val="0"/>
          <w:numId w:val="0"/>
        </w:numPr>
        <w:ind w:left="567"/>
      </w:pPr>
    </w:p>
    <w:p w14:paraId="0FBDF2CF" w14:textId="40774CBA" w:rsidR="007F22C9" w:rsidRPr="00044FCE" w:rsidRDefault="007F22C9" w:rsidP="005A4761">
      <w:pPr>
        <w:pStyle w:val="2sltext"/>
      </w:pPr>
      <w:r w:rsidRPr="00044FCE">
        <w:t xml:space="preserve">Nesdělí-li </w:t>
      </w:r>
      <w:r w:rsidR="00AF470E">
        <w:t>Objednatel</w:t>
      </w:r>
      <w:r w:rsidRPr="00044FCE">
        <w:t xml:space="preserve"> </w:t>
      </w:r>
      <w:r w:rsidR="00BA4B15" w:rsidRPr="0021170F">
        <w:t>Dodavatel</w:t>
      </w:r>
      <w:r w:rsidR="00BA4B15">
        <w:t>i</w:t>
      </w:r>
      <w:r w:rsidRPr="00044FCE">
        <w:t xml:space="preserve">, jaké právo si zvolil ani bez zbytečného odkladu poté, co jej k tomu </w:t>
      </w:r>
      <w:r w:rsidR="00BA4B15" w:rsidRPr="0021170F">
        <w:t>Dodavatel</w:t>
      </w:r>
      <w:r w:rsidRPr="00044FCE">
        <w:t xml:space="preserve"> vyzval, </w:t>
      </w:r>
      <w:r w:rsidR="009C31D6" w:rsidRPr="00044FCE">
        <w:t>musí</w:t>
      </w:r>
      <w:r w:rsidRPr="00044FCE">
        <w:t xml:space="preserve"> </w:t>
      </w:r>
      <w:r w:rsidR="00BA4B15" w:rsidRPr="0021170F">
        <w:t>Dodavatel</w:t>
      </w:r>
      <w:r w:rsidRPr="00044FCE">
        <w:t xml:space="preserve"> </w:t>
      </w:r>
      <w:r w:rsidRPr="002A2EC4">
        <w:rPr>
          <w:color w:val="000000" w:themeColor="text1"/>
          <w:rPrChange w:id="593" w:author="Word Document Comparison" w:date="2024-12-20T20:22:00Z" w16du:dateUtc="2024-12-20T19:22:00Z">
            <w:rPr/>
          </w:rPrChange>
        </w:rPr>
        <w:t>odstranit vady</w:t>
      </w:r>
      <w:r w:rsidR="009C31D6" w:rsidRPr="00044FCE">
        <w:t>, a to</w:t>
      </w:r>
      <w:r w:rsidRPr="00044FCE">
        <w:t xml:space="preserve"> podle své volby opravou nebo dodáním nového Předmětu </w:t>
      </w:r>
      <w:r w:rsidR="00AB6E0A" w:rsidRPr="00AB6E0A">
        <w:t>plnění</w:t>
      </w:r>
      <w:r w:rsidRPr="00044FCE">
        <w:t xml:space="preserve"> nebo</w:t>
      </w:r>
      <w:r w:rsidR="00F341D2">
        <w:t xml:space="preserve"> </w:t>
      </w:r>
      <w:r w:rsidRPr="00044FCE">
        <w:t xml:space="preserve">jeho části; volba </w:t>
      </w:r>
      <w:r w:rsidR="002B2F70">
        <w:t xml:space="preserve">Dodavatele </w:t>
      </w:r>
      <w:r w:rsidRPr="00044FCE">
        <w:t xml:space="preserve">nesmí </w:t>
      </w:r>
      <w:r w:rsidR="00DE6F8E" w:rsidRPr="00DE6F8E">
        <w:t>Objednateli</w:t>
      </w:r>
      <w:r w:rsidRPr="00044FCE">
        <w:t xml:space="preserve"> způsobit nepřiměřené náklady.</w:t>
      </w:r>
    </w:p>
    <w:p w14:paraId="0518B57C" w14:textId="77777777" w:rsidR="00CE3E03" w:rsidRPr="00044FCE" w:rsidRDefault="00CE3E03" w:rsidP="005A4761">
      <w:pPr>
        <w:pStyle w:val="2sltext"/>
        <w:numPr>
          <w:ilvl w:val="0"/>
          <w:numId w:val="0"/>
        </w:numPr>
        <w:ind w:left="567"/>
      </w:pPr>
    </w:p>
    <w:p w14:paraId="1B2933E0" w14:textId="425B9768" w:rsidR="002248D0" w:rsidRPr="005A4761" w:rsidRDefault="00AF470E" w:rsidP="005A4761">
      <w:pPr>
        <w:pStyle w:val="2sltext"/>
      </w:pPr>
      <w:r>
        <w:t>Objednatel</w:t>
      </w:r>
      <w:r w:rsidR="009E6697" w:rsidRPr="00044FCE">
        <w:rPr>
          <w:rFonts w:asciiTheme="minorHAnsi" w:hAnsiTheme="minorHAnsi" w:cstheme="minorHAnsi"/>
        </w:rPr>
        <w:t xml:space="preserve"> má právo na náhradu nákladů účelně vynaložených v souvislosti s uplatněním vad Předmětu </w:t>
      </w:r>
      <w:r w:rsidR="00AB6E0A" w:rsidRPr="00AB6E0A">
        <w:t>plnění</w:t>
      </w:r>
      <w:r w:rsidR="007F22C9" w:rsidRPr="00044FCE">
        <w:t>.</w:t>
      </w:r>
      <w:bookmarkStart w:id="594" w:name="_Toc380671110"/>
    </w:p>
    <w:p w14:paraId="541691AD" w14:textId="416C32A5" w:rsidR="000241D8" w:rsidRPr="002941B5" w:rsidRDefault="007F22C9" w:rsidP="005A4761">
      <w:pPr>
        <w:pStyle w:val="Nadpis1"/>
        <w:keepLines w:val="0"/>
        <w:rPr>
          <w:szCs w:val="22"/>
        </w:rPr>
      </w:pPr>
      <w:bookmarkStart w:id="595" w:name="_Toc383117522"/>
      <w:bookmarkStart w:id="596" w:name="_Ref177468684"/>
      <w:bookmarkStart w:id="597" w:name="_Ref177482429"/>
      <w:bookmarkStart w:id="598" w:name="_Toc177717656"/>
      <w:bookmarkStart w:id="599" w:name="_Toc185618500"/>
      <w:r w:rsidRPr="002941B5">
        <w:rPr>
          <w:szCs w:val="22"/>
        </w:rPr>
        <w:lastRenderedPageBreak/>
        <w:t>PODMÍNKY ODSTRANĚNÍ VAD</w:t>
      </w:r>
      <w:bookmarkStart w:id="600" w:name="_Ref474502467"/>
      <w:bookmarkStart w:id="601" w:name="_Ref36397195"/>
      <w:bookmarkEnd w:id="594"/>
      <w:bookmarkEnd w:id="595"/>
      <w:bookmarkEnd w:id="596"/>
      <w:bookmarkEnd w:id="597"/>
      <w:bookmarkEnd w:id="598"/>
      <w:bookmarkEnd w:id="599"/>
    </w:p>
    <w:p w14:paraId="43327729" w14:textId="01B6691D" w:rsidR="00E8042F" w:rsidRPr="009E7D12" w:rsidRDefault="005A0C0B" w:rsidP="009E7D12">
      <w:pPr>
        <w:numPr>
          <w:ilvl w:val="0"/>
          <w:numId w:val="1"/>
        </w:numPr>
        <w:jc w:val="both"/>
        <w:rPr>
          <w:rFonts w:asciiTheme="minorHAnsi" w:hAnsiTheme="minorHAnsi" w:cstheme="minorHAnsi"/>
          <w:color w:val="FF0000"/>
          <w:szCs w:val="22"/>
        </w:rPr>
      </w:pPr>
      <w:bookmarkStart w:id="602" w:name="_Ref38239877"/>
      <w:bookmarkStart w:id="603" w:name="_Ref185249015"/>
      <w:bookmarkEnd w:id="600"/>
      <w:bookmarkEnd w:id="601"/>
      <w:r>
        <w:rPr>
          <w:rFonts w:asciiTheme="minorHAnsi" w:hAnsiTheme="minorHAnsi" w:cstheme="minorHAnsi"/>
          <w:szCs w:val="22"/>
        </w:rPr>
        <w:t>Dodavatel</w:t>
      </w:r>
      <w:r w:rsidR="00297BC0" w:rsidRPr="0080372D">
        <w:rPr>
          <w:rFonts w:asciiTheme="minorHAnsi" w:hAnsiTheme="minorHAnsi" w:cstheme="minorHAnsi"/>
          <w:szCs w:val="22"/>
        </w:rPr>
        <w:t xml:space="preserve"> je</w:t>
      </w:r>
      <w:r w:rsidR="00F31636">
        <w:rPr>
          <w:rFonts w:asciiTheme="minorHAnsi" w:hAnsiTheme="minorHAnsi" w:cstheme="minorHAnsi"/>
          <w:szCs w:val="22"/>
        </w:rPr>
        <w:t xml:space="preserve"> v rámci záručního servisu </w:t>
      </w:r>
      <w:r w:rsidR="00297BC0" w:rsidRPr="0080372D">
        <w:rPr>
          <w:rFonts w:asciiTheme="minorHAnsi" w:hAnsiTheme="minorHAnsi" w:cstheme="minorHAnsi"/>
          <w:szCs w:val="22"/>
        </w:rPr>
        <w:t xml:space="preserve">povinen </w:t>
      </w:r>
      <w:r w:rsidR="009E7D12">
        <w:rPr>
          <w:rFonts w:asciiTheme="minorHAnsi" w:hAnsiTheme="minorHAnsi" w:cstheme="minorHAnsi"/>
          <w:szCs w:val="22"/>
        </w:rPr>
        <w:t>odstranit</w:t>
      </w:r>
      <w:r w:rsidR="00297BC0" w:rsidRPr="0080372D">
        <w:rPr>
          <w:rFonts w:asciiTheme="minorHAnsi" w:hAnsiTheme="minorHAnsi" w:cstheme="minorHAnsi"/>
          <w:szCs w:val="22"/>
        </w:rPr>
        <w:t xml:space="preserve"> reklamovan</w:t>
      </w:r>
      <w:r w:rsidR="009E7D12">
        <w:rPr>
          <w:rFonts w:asciiTheme="minorHAnsi" w:hAnsiTheme="minorHAnsi" w:cstheme="minorHAnsi"/>
          <w:szCs w:val="22"/>
        </w:rPr>
        <w:t>é</w:t>
      </w:r>
      <w:r w:rsidR="00297BC0" w:rsidRPr="0080372D">
        <w:rPr>
          <w:rFonts w:asciiTheme="minorHAnsi" w:hAnsiTheme="minorHAnsi" w:cstheme="minorHAnsi"/>
          <w:szCs w:val="22"/>
        </w:rPr>
        <w:t xml:space="preserve"> vad</w:t>
      </w:r>
      <w:r w:rsidR="009E7D12">
        <w:rPr>
          <w:rFonts w:asciiTheme="minorHAnsi" w:hAnsiTheme="minorHAnsi" w:cstheme="minorHAnsi"/>
          <w:szCs w:val="22"/>
        </w:rPr>
        <w:t>y</w:t>
      </w:r>
      <w:r w:rsidR="00297BC0" w:rsidRPr="0080372D">
        <w:rPr>
          <w:rFonts w:asciiTheme="minorHAnsi" w:hAnsiTheme="minorHAnsi" w:cstheme="minorHAnsi"/>
          <w:szCs w:val="22"/>
        </w:rPr>
        <w:t xml:space="preserve"> </w:t>
      </w:r>
      <w:r w:rsidR="008F51C9">
        <w:rPr>
          <w:rFonts w:asciiTheme="minorHAnsi" w:hAnsiTheme="minorHAnsi" w:cstheme="minorHAnsi"/>
          <w:szCs w:val="22"/>
        </w:rPr>
        <w:t>Nové i</w:t>
      </w:r>
      <w:r w:rsidR="00297BC0">
        <w:rPr>
          <w:rFonts w:asciiTheme="minorHAnsi" w:hAnsiTheme="minorHAnsi" w:cstheme="minorHAnsi"/>
          <w:szCs w:val="22"/>
        </w:rPr>
        <w:t>nfrastruktury,</w:t>
      </w:r>
      <w:r w:rsidR="009E7D12">
        <w:rPr>
          <w:rFonts w:asciiTheme="minorHAnsi" w:hAnsiTheme="minorHAnsi" w:cstheme="minorHAnsi"/>
          <w:szCs w:val="22"/>
        </w:rPr>
        <w:t xml:space="preserve"> </w:t>
      </w:r>
      <w:r w:rsidR="00297BC0">
        <w:rPr>
          <w:rFonts w:asciiTheme="minorHAnsi" w:hAnsiTheme="minorHAnsi" w:cstheme="minorHAnsi"/>
          <w:szCs w:val="22"/>
        </w:rPr>
        <w:t>res</w:t>
      </w:r>
      <w:r w:rsidR="009E7D12">
        <w:rPr>
          <w:rFonts w:asciiTheme="minorHAnsi" w:hAnsiTheme="minorHAnsi" w:cstheme="minorHAnsi"/>
          <w:szCs w:val="22"/>
        </w:rPr>
        <w:t>p</w:t>
      </w:r>
      <w:r w:rsidR="00297BC0" w:rsidRPr="009E7D12">
        <w:rPr>
          <w:rFonts w:asciiTheme="minorHAnsi" w:hAnsiTheme="minorHAnsi" w:cstheme="minorHAnsi"/>
          <w:color w:val="000000" w:themeColor="text1"/>
          <w:szCs w:val="22"/>
        </w:rPr>
        <w:t>. jej</w:t>
      </w:r>
      <w:r w:rsidR="00F31636" w:rsidRPr="009E7D12">
        <w:rPr>
          <w:rFonts w:asciiTheme="minorHAnsi" w:hAnsiTheme="minorHAnsi" w:cstheme="minorHAnsi"/>
          <w:color w:val="000000" w:themeColor="text1"/>
          <w:szCs w:val="22"/>
        </w:rPr>
        <w:t>ích</w:t>
      </w:r>
      <w:r w:rsidR="00297BC0" w:rsidRPr="009E7D12">
        <w:rPr>
          <w:rFonts w:asciiTheme="minorHAnsi" w:hAnsiTheme="minorHAnsi" w:cstheme="minorHAnsi"/>
          <w:color w:val="000000" w:themeColor="text1"/>
          <w:szCs w:val="22"/>
        </w:rPr>
        <w:t xml:space="preserve"> část</w:t>
      </w:r>
      <w:r w:rsidR="00F31636" w:rsidRPr="009E7D12">
        <w:rPr>
          <w:rFonts w:asciiTheme="minorHAnsi" w:hAnsiTheme="minorHAnsi" w:cstheme="minorHAnsi"/>
          <w:color w:val="000000" w:themeColor="text1"/>
          <w:szCs w:val="22"/>
        </w:rPr>
        <w:t>í</w:t>
      </w:r>
      <w:r w:rsidR="00297BC0" w:rsidRPr="009E7D12">
        <w:rPr>
          <w:rFonts w:asciiTheme="minorHAnsi" w:hAnsiTheme="minorHAnsi" w:cstheme="minorHAnsi"/>
          <w:color w:val="000000" w:themeColor="text1"/>
          <w:szCs w:val="22"/>
        </w:rPr>
        <w:t>,</w:t>
      </w:r>
      <w:r w:rsidR="009E7D12">
        <w:rPr>
          <w:rFonts w:asciiTheme="minorHAnsi" w:hAnsiTheme="minorHAnsi" w:cstheme="minorHAnsi"/>
          <w:color w:val="000000" w:themeColor="text1"/>
          <w:szCs w:val="22"/>
        </w:rPr>
        <w:t xml:space="preserve"> </w:t>
      </w:r>
      <w:r w:rsidR="009E7D12">
        <w:rPr>
          <w:rFonts w:asciiTheme="minorHAnsi" w:hAnsiTheme="minorHAnsi" w:cstheme="minorHAnsi"/>
          <w:szCs w:val="22"/>
        </w:rPr>
        <w:t>tj. HW zařízení či technologií,</w:t>
      </w:r>
      <w:bookmarkEnd w:id="602"/>
      <w:r w:rsidR="009E7D12">
        <w:rPr>
          <w:rFonts w:asciiTheme="minorHAnsi" w:hAnsiTheme="minorHAnsi" w:cstheme="minorHAnsi"/>
          <w:color w:val="000000" w:themeColor="text1"/>
          <w:szCs w:val="22"/>
        </w:rPr>
        <w:t xml:space="preserve"> </w:t>
      </w:r>
      <w:r w:rsidR="009E7D12">
        <w:t xml:space="preserve">dle </w:t>
      </w:r>
      <w:r w:rsidR="009E7D12" w:rsidRPr="00007E8D">
        <w:t>podmín</w:t>
      </w:r>
      <w:r w:rsidR="009E7D12">
        <w:t>ek</w:t>
      </w:r>
      <w:r w:rsidR="009E7D12" w:rsidRPr="00007E8D">
        <w:t xml:space="preserve"> </w:t>
      </w:r>
      <w:r w:rsidR="009E7D12">
        <w:t>stanovených</w:t>
      </w:r>
      <w:r w:rsidR="009E7D12" w:rsidRPr="00007E8D">
        <w:t xml:space="preserve"> v</w:t>
      </w:r>
      <w:r w:rsidR="009E7D12">
        <w:t xml:space="preserve"> Technické specifikaci. </w:t>
      </w:r>
      <w:r w:rsidR="009E7D12" w:rsidRPr="00007E8D">
        <w:t>Nebud</w:t>
      </w:r>
      <w:r w:rsidR="009E7D12">
        <w:t>ou</w:t>
      </w:r>
      <w:r w:rsidR="009E7D12" w:rsidRPr="00007E8D">
        <w:t xml:space="preserve">-li </w:t>
      </w:r>
      <w:r w:rsidR="009E7D12">
        <w:t xml:space="preserve">tyto podmínky </w:t>
      </w:r>
      <w:r w:rsidR="009E7D12" w:rsidRPr="00007E8D">
        <w:t>v</w:t>
      </w:r>
      <w:r w:rsidR="009E7D12">
        <w:t> Technické specifikaci</w:t>
      </w:r>
      <w:r w:rsidR="009E7D12" w:rsidRPr="00007E8D">
        <w:t xml:space="preserve"> stanoven</w:t>
      </w:r>
      <w:r w:rsidR="009E7D12">
        <w:t>y</w:t>
      </w:r>
      <w:r w:rsidR="009E7D12" w:rsidRPr="00007E8D">
        <w:t xml:space="preserve">, </w:t>
      </w:r>
      <w:r w:rsidR="009E7D12">
        <w:t xml:space="preserve">je Dodavatel </w:t>
      </w:r>
      <w:r w:rsidR="009E7D12">
        <w:rPr>
          <w:rFonts w:asciiTheme="minorHAnsi" w:hAnsiTheme="minorHAnsi" w:cstheme="minorHAnsi"/>
          <w:szCs w:val="22"/>
        </w:rPr>
        <w:t xml:space="preserve">v rámci záručního servisu </w:t>
      </w:r>
      <w:r w:rsidR="009E7D12" w:rsidRPr="0080372D">
        <w:rPr>
          <w:rFonts w:asciiTheme="minorHAnsi" w:hAnsiTheme="minorHAnsi" w:cstheme="minorHAnsi"/>
          <w:szCs w:val="22"/>
        </w:rPr>
        <w:t xml:space="preserve">povinen </w:t>
      </w:r>
      <w:r w:rsidR="009E7D12">
        <w:rPr>
          <w:rFonts w:asciiTheme="minorHAnsi" w:hAnsiTheme="minorHAnsi" w:cstheme="minorHAnsi"/>
          <w:szCs w:val="22"/>
        </w:rPr>
        <w:t>odstranit</w:t>
      </w:r>
      <w:r w:rsidR="009E7D12" w:rsidRPr="0080372D">
        <w:rPr>
          <w:rFonts w:asciiTheme="minorHAnsi" w:hAnsiTheme="minorHAnsi" w:cstheme="minorHAnsi"/>
          <w:szCs w:val="22"/>
        </w:rPr>
        <w:t xml:space="preserve"> reklamovan</w:t>
      </w:r>
      <w:r w:rsidR="009E7D12">
        <w:rPr>
          <w:rFonts w:asciiTheme="minorHAnsi" w:hAnsiTheme="minorHAnsi" w:cstheme="minorHAnsi"/>
          <w:szCs w:val="22"/>
        </w:rPr>
        <w:t>é</w:t>
      </w:r>
      <w:r w:rsidR="009E7D12" w:rsidRPr="0080372D">
        <w:rPr>
          <w:rFonts w:asciiTheme="minorHAnsi" w:hAnsiTheme="minorHAnsi" w:cstheme="minorHAnsi"/>
          <w:szCs w:val="22"/>
        </w:rPr>
        <w:t xml:space="preserve"> vad</w:t>
      </w:r>
      <w:r w:rsidR="009E7D12">
        <w:rPr>
          <w:rFonts w:asciiTheme="minorHAnsi" w:hAnsiTheme="minorHAnsi" w:cstheme="minorHAnsi"/>
          <w:szCs w:val="22"/>
        </w:rPr>
        <w:t>y</w:t>
      </w:r>
      <w:r w:rsidR="009E7D12" w:rsidRPr="0080372D">
        <w:rPr>
          <w:rFonts w:asciiTheme="minorHAnsi" w:hAnsiTheme="minorHAnsi" w:cstheme="minorHAnsi"/>
          <w:szCs w:val="22"/>
        </w:rPr>
        <w:t xml:space="preserve"> </w:t>
      </w:r>
      <w:r w:rsidR="009E7D12">
        <w:rPr>
          <w:rFonts w:asciiTheme="minorHAnsi" w:hAnsiTheme="minorHAnsi" w:cstheme="minorHAnsi"/>
          <w:szCs w:val="22"/>
        </w:rPr>
        <w:t>Nové infrastruktury, resp</w:t>
      </w:r>
      <w:r w:rsidR="009E7D12" w:rsidRPr="009E7D12">
        <w:rPr>
          <w:rFonts w:asciiTheme="minorHAnsi" w:hAnsiTheme="minorHAnsi" w:cstheme="minorHAnsi"/>
          <w:color w:val="000000" w:themeColor="text1"/>
          <w:szCs w:val="22"/>
        </w:rPr>
        <w:t>. jejích částí</w:t>
      </w:r>
      <w:r w:rsidR="009E7D12">
        <w:rPr>
          <w:rFonts w:asciiTheme="minorHAnsi" w:hAnsiTheme="minorHAnsi" w:cstheme="minorHAnsi"/>
          <w:color w:val="000000" w:themeColor="text1"/>
          <w:szCs w:val="22"/>
        </w:rPr>
        <w:t xml:space="preserve">, </w:t>
      </w:r>
      <w:r w:rsidR="00F27DD4">
        <w:rPr>
          <w:rFonts w:asciiTheme="minorHAnsi" w:hAnsiTheme="minorHAnsi" w:cstheme="minorHAnsi"/>
          <w:szCs w:val="22"/>
        </w:rPr>
        <w:t xml:space="preserve">tj. HW zařízení či technologií, </w:t>
      </w:r>
      <w:r w:rsidR="00297BC0" w:rsidRPr="009E7D12">
        <w:rPr>
          <w:color w:val="000000" w:themeColor="text1"/>
          <w:szCs w:val="22"/>
        </w:rPr>
        <w:t xml:space="preserve">v místě plnění dle odst. </w:t>
      </w:r>
      <w:ins w:id="604" w:author="Word Document Comparison" w:date="2024-12-20T20:22:00Z" w16du:dateUtc="2024-12-20T19:22:00Z">
        <w:r w:rsidR="00297BC0" w:rsidRPr="00964EDC">
          <w:rPr>
            <w:color w:val="000000" w:themeColor="text1"/>
            <w:szCs w:val="22"/>
          </w:rPr>
          <w:fldChar w:fldCharType="begin"/>
        </w:r>
        <w:r w:rsidR="00297BC0" w:rsidRPr="00964EDC">
          <w:rPr>
            <w:color w:val="000000" w:themeColor="text1"/>
            <w:szCs w:val="22"/>
          </w:rPr>
          <w:instrText xml:space="preserve"> REF _Ref177245812 \r \h </w:instrText>
        </w:r>
        <w:r w:rsidR="00964EDC">
          <w:rPr>
            <w:color w:val="000000" w:themeColor="text1"/>
            <w:szCs w:val="22"/>
          </w:rPr>
          <w:instrText xml:space="preserve"> \* MERGEFORMAT </w:instrText>
        </w:r>
        <w:r w:rsidR="00297BC0" w:rsidRPr="00964EDC">
          <w:rPr>
            <w:color w:val="000000" w:themeColor="text1"/>
            <w:szCs w:val="22"/>
          </w:rPr>
        </w:r>
        <w:r w:rsidR="00297BC0" w:rsidRPr="00964EDC">
          <w:rPr>
            <w:color w:val="000000" w:themeColor="text1"/>
            <w:szCs w:val="22"/>
          </w:rPr>
          <w:fldChar w:fldCharType="separate"/>
        </w:r>
        <w:r w:rsidR="003560CA">
          <w:rPr>
            <w:color w:val="000000" w:themeColor="text1"/>
            <w:szCs w:val="22"/>
          </w:rPr>
          <w:t>84</w:t>
        </w:r>
        <w:r w:rsidR="00297BC0" w:rsidRPr="00964EDC">
          <w:rPr>
            <w:color w:val="000000" w:themeColor="text1"/>
            <w:szCs w:val="22"/>
          </w:rPr>
          <w:fldChar w:fldCharType="end"/>
        </w:r>
      </w:ins>
      <w:del w:id="605" w:author="Word Document Comparison" w:date="2024-12-20T20:22:00Z" w16du:dateUtc="2024-12-20T19:22:00Z">
        <w:r w:rsidR="00297BC0" w:rsidRPr="009E7D12">
          <w:rPr>
            <w:color w:val="000000" w:themeColor="text1"/>
            <w:szCs w:val="22"/>
          </w:rPr>
          <w:fldChar w:fldCharType="begin"/>
        </w:r>
        <w:r w:rsidR="00297BC0" w:rsidRPr="009E7D12">
          <w:rPr>
            <w:color w:val="000000" w:themeColor="text1"/>
            <w:szCs w:val="22"/>
          </w:rPr>
          <w:delInstrText xml:space="preserve"> REF _Ref177245812 \r \h </w:delInstrText>
        </w:r>
        <w:r w:rsidR="00297BC0" w:rsidRPr="009E7D12">
          <w:rPr>
            <w:color w:val="000000" w:themeColor="text1"/>
            <w:szCs w:val="22"/>
          </w:rPr>
        </w:r>
        <w:r w:rsidR="00297BC0" w:rsidRPr="009E7D12">
          <w:rPr>
            <w:color w:val="000000" w:themeColor="text1"/>
            <w:szCs w:val="22"/>
          </w:rPr>
          <w:fldChar w:fldCharType="separate"/>
        </w:r>
        <w:r w:rsidR="0046236C">
          <w:rPr>
            <w:color w:val="000000" w:themeColor="text1"/>
            <w:szCs w:val="22"/>
          </w:rPr>
          <w:delText>73</w:delText>
        </w:r>
        <w:r w:rsidR="00297BC0" w:rsidRPr="009E7D12">
          <w:rPr>
            <w:color w:val="000000" w:themeColor="text1"/>
            <w:szCs w:val="22"/>
          </w:rPr>
          <w:fldChar w:fldCharType="end"/>
        </w:r>
      </w:del>
      <w:r w:rsidR="00297BC0" w:rsidRPr="009E7D12">
        <w:rPr>
          <w:color w:val="000000" w:themeColor="text1"/>
          <w:szCs w:val="22"/>
        </w:rPr>
        <w:t xml:space="preserve"> Smlouvy</w:t>
      </w:r>
      <w:r w:rsidR="00F27DD4">
        <w:rPr>
          <w:rFonts w:asciiTheme="minorHAnsi" w:hAnsiTheme="minorHAnsi" w:cstheme="minorHAnsi"/>
          <w:color w:val="000000" w:themeColor="text1"/>
          <w:szCs w:val="22"/>
        </w:rPr>
        <w:t xml:space="preserve"> </w:t>
      </w:r>
      <w:r w:rsidR="009E7D12" w:rsidRPr="009E7D12">
        <w:rPr>
          <w:rFonts w:asciiTheme="minorHAnsi" w:hAnsiTheme="minorHAnsi" w:cstheme="minorHAnsi"/>
          <w:color w:val="000000" w:themeColor="text1"/>
          <w:szCs w:val="22"/>
        </w:rPr>
        <w:t xml:space="preserve">a </w:t>
      </w:r>
      <w:r w:rsidR="00297BC0" w:rsidRPr="009E7D12">
        <w:rPr>
          <w:rFonts w:asciiTheme="minorHAnsi" w:hAnsiTheme="minorHAnsi" w:cstheme="minorHAnsi"/>
          <w:color w:val="000000" w:themeColor="text1"/>
          <w:szCs w:val="22"/>
        </w:rPr>
        <w:t xml:space="preserve">do </w:t>
      </w:r>
      <w:r w:rsidR="009E7D12" w:rsidRPr="009E7D12">
        <w:rPr>
          <w:rFonts w:asciiTheme="minorHAnsi" w:hAnsiTheme="minorHAnsi" w:cstheme="minorHAnsi"/>
          <w:color w:val="000000" w:themeColor="text1"/>
          <w:szCs w:val="22"/>
        </w:rPr>
        <w:t>24 hodin</w:t>
      </w:r>
      <w:r w:rsidR="00297BC0" w:rsidRPr="009E7D12">
        <w:rPr>
          <w:rFonts w:asciiTheme="minorHAnsi" w:hAnsiTheme="minorHAnsi" w:cstheme="minorHAnsi"/>
          <w:color w:val="000000" w:themeColor="text1"/>
          <w:szCs w:val="22"/>
        </w:rPr>
        <w:t xml:space="preserve"> ode dne oznámení vady</w:t>
      </w:r>
      <w:r w:rsidR="00F31636" w:rsidRPr="009E7D12">
        <w:rPr>
          <w:rFonts w:asciiTheme="minorHAnsi" w:hAnsiTheme="minorHAnsi" w:cstheme="minorHAnsi"/>
          <w:color w:val="000000" w:themeColor="text1"/>
          <w:szCs w:val="22"/>
        </w:rPr>
        <w:t xml:space="preserve"> </w:t>
      </w:r>
      <w:ins w:id="606" w:author="Word Document Comparison" w:date="2024-12-20T20:22:00Z" w16du:dateUtc="2024-12-20T19:22:00Z">
        <w:r w:rsidR="002F54FA">
          <w:rPr>
            <w:rFonts w:asciiTheme="minorHAnsi" w:hAnsiTheme="minorHAnsi" w:cstheme="minorHAnsi"/>
            <w:color w:val="000000" w:themeColor="text1"/>
            <w:szCs w:val="22"/>
          </w:rPr>
          <w:t xml:space="preserve">Objednatelem </w:t>
        </w:r>
      </w:ins>
      <w:r w:rsidR="00F31636" w:rsidRPr="009E7D12">
        <w:rPr>
          <w:rFonts w:asciiTheme="minorHAnsi" w:hAnsiTheme="minorHAnsi" w:cstheme="minorHAnsi"/>
          <w:color w:val="000000" w:themeColor="text1"/>
          <w:szCs w:val="22"/>
        </w:rPr>
        <w:t>Dodavateli</w:t>
      </w:r>
      <w:ins w:id="607" w:author="Word Document Comparison" w:date="2024-12-20T20:22:00Z" w16du:dateUtc="2024-12-20T19:22:00Z">
        <w:r w:rsidR="00F27DD4" w:rsidRPr="00964EDC">
          <w:rPr>
            <w:rFonts w:asciiTheme="minorHAnsi" w:hAnsiTheme="minorHAnsi" w:cstheme="minorHAnsi"/>
            <w:color w:val="000000" w:themeColor="text1"/>
            <w:szCs w:val="22"/>
          </w:rPr>
          <w:t xml:space="preserve"> </w:t>
        </w:r>
        <w:r w:rsidR="00964EDC" w:rsidRPr="00964EDC">
          <w:rPr>
            <w:rFonts w:asciiTheme="minorHAnsi" w:hAnsiTheme="minorHAnsi" w:cstheme="minorHAnsi"/>
            <w:color w:val="000000" w:themeColor="text1"/>
            <w:szCs w:val="22"/>
          </w:rPr>
          <w:t xml:space="preserve">dle odst. </w:t>
        </w:r>
        <w:r w:rsidR="00964EDC" w:rsidRPr="00964EDC">
          <w:rPr>
            <w:rFonts w:asciiTheme="minorHAnsi" w:hAnsiTheme="minorHAnsi" w:cstheme="minorHAnsi"/>
            <w:color w:val="000000" w:themeColor="text1"/>
            <w:szCs w:val="22"/>
          </w:rPr>
          <w:fldChar w:fldCharType="begin"/>
        </w:r>
        <w:r w:rsidR="00964EDC" w:rsidRPr="00964EDC">
          <w:rPr>
            <w:rFonts w:asciiTheme="minorHAnsi" w:hAnsiTheme="minorHAnsi" w:cstheme="minorHAnsi"/>
            <w:color w:val="000000" w:themeColor="text1"/>
            <w:szCs w:val="22"/>
          </w:rPr>
          <w:instrText xml:space="preserve"> REF _Ref185254328 \r \h </w:instrText>
        </w:r>
        <w:r w:rsidR="00964EDC">
          <w:rPr>
            <w:rFonts w:asciiTheme="minorHAnsi" w:hAnsiTheme="minorHAnsi" w:cstheme="minorHAnsi"/>
            <w:color w:val="000000" w:themeColor="text1"/>
            <w:szCs w:val="22"/>
          </w:rPr>
          <w:instrText xml:space="preserve"> \* MERGEFORMAT </w:instrText>
        </w:r>
        <w:r w:rsidR="00964EDC" w:rsidRPr="00964EDC">
          <w:rPr>
            <w:rFonts w:asciiTheme="minorHAnsi" w:hAnsiTheme="minorHAnsi" w:cstheme="minorHAnsi"/>
            <w:color w:val="000000" w:themeColor="text1"/>
            <w:szCs w:val="22"/>
          </w:rPr>
        </w:r>
        <w:r w:rsidR="00964EDC" w:rsidRPr="00964EDC">
          <w:rPr>
            <w:rFonts w:asciiTheme="minorHAnsi" w:hAnsiTheme="minorHAnsi" w:cstheme="minorHAnsi"/>
            <w:color w:val="000000" w:themeColor="text1"/>
            <w:szCs w:val="22"/>
          </w:rPr>
          <w:fldChar w:fldCharType="separate"/>
        </w:r>
        <w:r w:rsidR="003560CA">
          <w:rPr>
            <w:rFonts w:asciiTheme="minorHAnsi" w:hAnsiTheme="minorHAnsi" w:cstheme="minorHAnsi"/>
            <w:color w:val="000000" w:themeColor="text1"/>
            <w:szCs w:val="22"/>
          </w:rPr>
          <w:t>179</w:t>
        </w:r>
        <w:r w:rsidR="00964EDC" w:rsidRPr="00964EDC">
          <w:rPr>
            <w:rFonts w:asciiTheme="minorHAnsi" w:hAnsiTheme="minorHAnsi" w:cstheme="minorHAnsi"/>
            <w:color w:val="000000" w:themeColor="text1"/>
            <w:szCs w:val="22"/>
          </w:rPr>
          <w:fldChar w:fldCharType="end"/>
        </w:r>
        <w:r w:rsidR="00964EDC" w:rsidRPr="00964EDC">
          <w:rPr>
            <w:rFonts w:asciiTheme="minorHAnsi" w:hAnsiTheme="minorHAnsi" w:cstheme="minorHAnsi"/>
            <w:color w:val="000000" w:themeColor="text1"/>
            <w:szCs w:val="22"/>
          </w:rPr>
          <w:t xml:space="preserve"> Smlouvy</w:t>
        </w:r>
      </w:ins>
      <w:r w:rsidR="00F27DD4">
        <w:rPr>
          <w:rFonts w:asciiTheme="minorHAnsi" w:hAnsiTheme="minorHAnsi" w:cstheme="minorHAnsi"/>
          <w:color w:val="000000" w:themeColor="text1"/>
          <w:szCs w:val="22"/>
        </w:rPr>
        <w:t xml:space="preserve"> (v režimu 24x7x365).</w:t>
      </w:r>
      <w:bookmarkEnd w:id="603"/>
    </w:p>
    <w:p w14:paraId="10FB6A70" w14:textId="77777777" w:rsidR="00E8042F" w:rsidRPr="00E8042F" w:rsidRDefault="00E8042F" w:rsidP="009E7D12">
      <w:pPr>
        <w:pStyle w:val="2sltext"/>
        <w:numPr>
          <w:ilvl w:val="0"/>
          <w:numId w:val="0"/>
        </w:numPr>
      </w:pPr>
    </w:p>
    <w:p w14:paraId="159F3718" w14:textId="52B2D28A" w:rsidR="00743615" w:rsidRDefault="00F13023" w:rsidP="00366333">
      <w:pPr>
        <w:pStyle w:val="2sltext"/>
        <w:rPr>
          <w:color w:val="000000" w:themeColor="text1"/>
        </w:rPr>
      </w:pPr>
      <w:bookmarkStart w:id="608" w:name="_Ref177381846"/>
      <w:r w:rsidRPr="00366333">
        <w:rPr>
          <w:color w:val="000000" w:themeColor="text1"/>
        </w:rPr>
        <w:t>Jiné</w:t>
      </w:r>
      <w:r w:rsidR="007273ED" w:rsidRPr="00366333">
        <w:rPr>
          <w:color w:val="000000" w:themeColor="text1"/>
        </w:rPr>
        <w:t xml:space="preserve"> Objednatelem</w:t>
      </w:r>
      <w:r w:rsidRPr="00366333">
        <w:rPr>
          <w:color w:val="000000" w:themeColor="text1"/>
        </w:rPr>
        <w:t xml:space="preserve"> </w:t>
      </w:r>
      <w:r w:rsidR="00A52487" w:rsidRPr="00366333">
        <w:rPr>
          <w:color w:val="000000" w:themeColor="text1"/>
        </w:rPr>
        <w:t>reklamované</w:t>
      </w:r>
      <w:r w:rsidRPr="00366333">
        <w:rPr>
          <w:color w:val="000000" w:themeColor="text1"/>
        </w:rPr>
        <w:t xml:space="preserve"> vady než </w:t>
      </w:r>
      <w:r w:rsidR="007273ED" w:rsidRPr="00366333">
        <w:rPr>
          <w:color w:val="000000" w:themeColor="text1"/>
        </w:rPr>
        <w:t xml:space="preserve">vady </w:t>
      </w:r>
      <w:r w:rsidR="00A52487" w:rsidRPr="00366333">
        <w:rPr>
          <w:color w:val="000000" w:themeColor="text1"/>
        </w:rPr>
        <w:t>reklamované</w:t>
      </w:r>
      <w:r w:rsidRPr="00366333">
        <w:rPr>
          <w:color w:val="000000" w:themeColor="text1"/>
        </w:rPr>
        <w:t xml:space="preserve"> </w:t>
      </w:r>
      <w:r w:rsidR="00F31636" w:rsidRPr="00366333">
        <w:rPr>
          <w:color w:val="000000" w:themeColor="text1"/>
        </w:rPr>
        <w:t xml:space="preserve">dle odst. </w:t>
      </w:r>
      <w:ins w:id="609" w:author="Word Document Comparison" w:date="2024-12-20T20:22:00Z" w16du:dateUtc="2024-12-20T19:22:00Z">
        <w:r w:rsidR="00F31636" w:rsidRPr="00964EDC">
          <w:rPr>
            <w:color w:val="000000" w:themeColor="text1"/>
          </w:rPr>
          <w:fldChar w:fldCharType="begin"/>
        </w:r>
        <w:r w:rsidR="00F31636" w:rsidRPr="00964EDC">
          <w:rPr>
            <w:color w:val="000000" w:themeColor="text1"/>
          </w:rPr>
          <w:instrText xml:space="preserve"> REF _Ref38239877 \r \h </w:instrText>
        </w:r>
        <w:r w:rsidR="00964EDC">
          <w:rPr>
            <w:color w:val="000000" w:themeColor="text1"/>
          </w:rPr>
          <w:instrText xml:space="preserve"> \* MERGEFORMAT </w:instrText>
        </w:r>
        <w:r w:rsidR="00F31636" w:rsidRPr="00964EDC">
          <w:rPr>
            <w:color w:val="000000" w:themeColor="text1"/>
          </w:rPr>
        </w:r>
        <w:r w:rsidR="00F31636" w:rsidRPr="00964EDC">
          <w:rPr>
            <w:color w:val="000000" w:themeColor="text1"/>
          </w:rPr>
          <w:fldChar w:fldCharType="separate"/>
        </w:r>
        <w:r w:rsidR="003560CA">
          <w:rPr>
            <w:color w:val="000000" w:themeColor="text1"/>
          </w:rPr>
          <w:t>188</w:t>
        </w:r>
        <w:r w:rsidR="00F31636" w:rsidRPr="00964EDC">
          <w:rPr>
            <w:color w:val="000000" w:themeColor="text1"/>
          </w:rPr>
          <w:fldChar w:fldCharType="end"/>
        </w:r>
      </w:ins>
      <w:del w:id="610" w:author="Word Document Comparison" w:date="2024-12-20T20:22:00Z" w16du:dateUtc="2024-12-20T19:22:00Z">
        <w:r w:rsidR="00F31636" w:rsidRPr="00366333">
          <w:rPr>
            <w:color w:val="000000" w:themeColor="text1"/>
          </w:rPr>
          <w:fldChar w:fldCharType="begin"/>
        </w:r>
        <w:r w:rsidR="00F31636" w:rsidRPr="00366333">
          <w:rPr>
            <w:color w:val="000000" w:themeColor="text1"/>
          </w:rPr>
          <w:delInstrText xml:space="preserve"> REF _Ref38239877 \r \h </w:delInstrText>
        </w:r>
        <w:r w:rsidR="00F31636" w:rsidRPr="00366333">
          <w:rPr>
            <w:color w:val="000000" w:themeColor="text1"/>
          </w:rPr>
        </w:r>
        <w:r w:rsidR="00F31636" w:rsidRPr="00366333">
          <w:rPr>
            <w:color w:val="000000" w:themeColor="text1"/>
          </w:rPr>
          <w:fldChar w:fldCharType="separate"/>
        </w:r>
        <w:r w:rsidR="0046236C">
          <w:rPr>
            <w:color w:val="000000" w:themeColor="text1"/>
          </w:rPr>
          <w:delText>177</w:delText>
        </w:r>
        <w:r w:rsidR="00F31636" w:rsidRPr="00366333">
          <w:rPr>
            <w:color w:val="000000" w:themeColor="text1"/>
          </w:rPr>
          <w:fldChar w:fldCharType="end"/>
        </w:r>
      </w:del>
      <w:r w:rsidR="00F31636" w:rsidRPr="00366333">
        <w:rPr>
          <w:color w:val="000000" w:themeColor="text1"/>
        </w:rPr>
        <w:t xml:space="preserve"> Smlouvy</w:t>
      </w:r>
      <w:r w:rsidRPr="00366333">
        <w:rPr>
          <w:color w:val="000000" w:themeColor="text1"/>
        </w:rPr>
        <w:t>,</w:t>
      </w:r>
      <w:r w:rsidR="00F27DD4">
        <w:rPr>
          <w:color w:val="000000" w:themeColor="text1"/>
        </w:rPr>
        <w:t xml:space="preserve"> tj. vady týkající se jiného plnění dle této Smlouvy než </w:t>
      </w:r>
      <w:r w:rsidR="00F27DD4">
        <w:rPr>
          <w:rFonts w:asciiTheme="minorHAnsi" w:hAnsiTheme="minorHAnsi" w:cstheme="minorHAnsi"/>
        </w:rPr>
        <w:t>Nové infrastruktury, resp</w:t>
      </w:r>
      <w:r w:rsidR="00F27DD4" w:rsidRPr="009E7D12">
        <w:rPr>
          <w:rFonts w:asciiTheme="minorHAnsi" w:hAnsiTheme="minorHAnsi" w:cstheme="minorHAnsi"/>
          <w:color w:val="000000" w:themeColor="text1"/>
        </w:rPr>
        <w:t>. jejích částí,</w:t>
      </w:r>
      <w:r w:rsidR="00F27DD4">
        <w:rPr>
          <w:rFonts w:asciiTheme="minorHAnsi" w:hAnsiTheme="minorHAnsi" w:cstheme="minorHAnsi"/>
          <w:color w:val="000000" w:themeColor="text1"/>
        </w:rPr>
        <w:t xml:space="preserve"> </w:t>
      </w:r>
      <w:r w:rsidR="00F27DD4">
        <w:rPr>
          <w:rFonts w:asciiTheme="minorHAnsi" w:hAnsiTheme="minorHAnsi" w:cstheme="minorHAnsi"/>
        </w:rPr>
        <w:t>tj. HW zařízení či technologií,</w:t>
      </w:r>
      <w:r w:rsidR="00A95FA4">
        <w:rPr>
          <w:rFonts w:asciiTheme="minorHAnsi" w:hAnsiTheme="minorHAnsi" w:cstheme="minorHAnsi"/>
        </w:rPr>
        <w:t xml:space="preserve"> např. </w:t>
      </w:r>
      <w:r w:rsidR="00A95FA4">
        <w:rPr>
          <w:color w:val="000000" w:themeColor="text1"/>
        </w:rPr>
        <w:t>vady týkající se</w:t>
      </w:r>
      <w:r w:rsidR="00A95FA4">
        <w:rPr>
          <w:rFonts w:asciiTheme="minorHAnsi" w:hAnsiTheme="minorHAnsi" w:cstheme="minorHAnsi"/>
        </w:rPr>
        <w:t xml:space="preserve"> </w:t>
      </w:r>
      <w:r w:rsidR="00743615">
        <w:rPr>
          <w:rFonts w:asciiTheme="minorHAnsi" w:hAnsiTheme="minorHAnsi" w:cstheme="minorHAnsi"/>
        </w:rPr>
        <w:t xml:space="preserve">výsledků </w:t>
      </w:r>
      <w:r w:rsidR="00A95FA4">
        <w:rPr>
          <w:rFonts w:asciiTheme="minorHAnsi" w:hAnsiTheme="minorHAnsi" w:cstheme="minorHAnsi"/>
        </w:rPr>
        <w:t>Souvisejících plnění,</w:t>
      </w:r>
      <w:r w:rsidRPr="00366333">
        <w:rPr>
          <w:color w:val="000000" w:themeColor="text1"/>
        </w:rPr>
        <w:t xml:space="preserve"> je Dodavatel povinen odstranit </w:t>
      </w:r>
      <w:r w:rsidR="00F31636" w:rsidRPr="00366333">
        <w:rPr>
          <w:color w:val="000000" w:themeColor="text1"/>
        </w:rPr>
        <w:t xml:space="preserve">bez zbytečného odkladu, a to </w:t>
      </w:r>
      <w:r w:rsidRPr="00366333">
        <w:rPr>
          <w:color w:val="000000" w:themeColor="text1"/>
        </w:rPr>
        <w:t xml:space="preserve">nejpozději do </w:t>
      </w:r>
      <w:r w:rsidR="00921CB8">
        <w:rPr>
          <w:color w:val="000000" w:themeColor="text1"/>
          <w:lang w:eastAsia="en-US" w:bidi="en-US"/>
        </w:rPr>
        <w:t>3</w:t>
      </w:r>
      <w:r w:rsidRPr="00366333">
        <w:rPr>
          <w:color w:val="000000" w:themeColor="text1"/>
          <w:lang w:eastAsia="en-US" w:bidi="en-US"/>
        </w:rPr>
        <w:t xml:space="preserve"> pracovních </w:t>
      </w:r>
      <w:r w:rsidRPr="00366333">
        <w:rPr>
          <w:color w:val="000000" w:themeColor="text1"/>
        </w:rPr>
        <w:t xml:space="preserve">dnů ode dne oznámení vady </w:t>
      </w:r>
      <w:ins w:id="611" w:author="Word Document Comparison" w:date="2024-12-20T20:22:00Z" w16du:dateUtc="2024-12-20T19:22:00Z">
        <w:r w:rsidR="002F54FA">
          <w:rPr>
            <w:rFonts w:asciiTheme="minorHAnsi" w:hAnsiTheme="minorHAnsi" w:cstheme="minorHAnsi"/>
            <w:color w:val="000000" w:themeColor="text1"/>
          </w:rPr>
          <w:t>Objednatelem</w:t>
        </w:r>
        <w:r w:rsidR="002F54FA" w:rsidRPr="00964EDC">
          <w:rPr>
            <w:color w:val="000000" w:themeColor="text1"/>
          </w:rPr>
          <w:t xml:space="preserve"> </w:t>
        </w:r>
        <w:r w:rsidRPr="00964EDC">
          <w:rPr>
            <w:color w:val="000000" w:themeColor="text1"/>
          </w:rPr>
          <w:t>Dodavateli</w:t>
        </w:r>
        <w:r w:rsidR="00964EDC">
          <w:rPr>
            <w:color w:val="000000" w:themeColor="text1"/>
          </w:rPr>
          <w:t xml:space="preserve"> </w:t>
        </w:r>
        <w:r w:rsidR="00964EDC" w:rsidRPr="00964EDC">
          <w:rPr>
            <w:rFonts w:asciiTheme="minorHAnsi" w:hAnsiTheme="minorHAnsi" w:cstheme="minorHAnsi"/>
            <w:color w:val="000000" w:themeColor="text1"/>
          </w:rPr>
          <w:t xml:space="preserve">dle odst. </w:t>
        </w:r>
        <w:r w:rsidR="00964EDC" w:rsidRPr="00964EDC">
          <w:rPr>
            <w:rFonts w:asciiTheme="minorHAnsi" w:hAnsiTheme="minorHAnsi" w:cstheme="minorHAnsi"/>
            <w:color w:val="000000" w:themeColor="text1"/>
          </w:rPr>
          <w:fldChar w:fldCharType="begin"/>
        </w:r>
        <w:r w:rsidR="00964EDC" w:rsidRPr="00964EDC">
          <w:rPr>
            <w:rFonts w:asciiTheme="minorHAnsi" w:hAnsiTheme="minorHAnsi" w:cstheme="minorHAnsi"/>
            <w:color w:val="000000" w:themeColor="text1"/>
          </w:rPr>
          <w:instrText xml:space="preserve"> REF _Ref185254328 \r \h </w:instrText>
        </w:r>
        <w:r w:rsidR="00964EDC">
          <w:rPr>
            <w:rFonts w:asciiTheme="minorHAnsi" w:hAnsiTheme="minorHAnsi" w:cstheme="minorHAnsi"/>
            <w:color w:val="000000" w:themeColor="text1"/>
          </w:rPr>
          <w:instrText xml:space="preserve"> \* MERGEFORMAT </w:instrText>
        </w:r>
        <w:r w:rsidR="00964EDC" w:rsidRPr="00964EDC">
          <w:rPr>
            <w:rFonts w:asciiTheme="minorHAnsi" w:hAnsiTheme="minorHAnsi" w:cstheme="minorHAnsi"/>
            <w:color w:val="000000" w:themeColor="text1"/>
          </w:rPr>
        </w:r>
        <w:r w:rsidR="00964EDC" w:rsidRPr="00964EDC">
          <w:rPr>
            <w:rFonts w:asciiTheme="minorHAnsi" w:hAnsiTheme="minorHAnsi" w:cstheme="minorHAnsi"/>
            <w:color w:val="000000" w:themeColor="text1"/>
          </w:rPr>
          <w:fldChar w:fldCharType="separate"/>
        </w:r>
        <w:r w:rsidR="003560CA">
          <w:rPr>
            <w:rFonts w:asciiTheme="minorHAnsi" w:hAnsiTheme="minorHAnsi" w:cstheme="minorHAnsi"/>
            <w:color w:val="000000" w:themeColor="text1"/>
          </w:rPr>
          <w:t>179</w:t>
        </w:r>
        <w:r w:rsidR="00964EDC" w:rsidRPr="00964EDC">
          <w:rPr>
            <w:rFonts w:asciiTheme="minorHAnsi" w:hAnsiTheme="minorHAnsi" w:cstheme="minorHAnsi"/>
            <w:color w:val="000000" w:themeColor="text1"/>
          </w:rPr>
          <w:fldChar w:fldCharType="end"/>
        </w:r>
        <w:r w:rsidR="00964EDC" w:rsidRPr="00964EDC">
          <w:rPr>
            <w:rFonts w:asciiTheme="minorHAnsi" w:hAnsiTheme="minorHAnsi" w:cstheme="minorHAnsi"/>
            <w:color w:val="000000" w:themeColor="text1"/>
          </w:rPr>
          <w:t xml:space="preserve"> Smlouvy</w:t>
        </w:r>
        <w:r w:rsidRPr="00964EDC">
          <w:rPr>
            <w:color w:val="000000" w:themeColor="text1"/>
          </w:rPr>
          <w:t>, nedohodnou</w:t>
        </w:r>
        <w:r w:rsidRPr="00366333">
          <w:rPr>
            <w:color w:val="000000" w:themeColor="text1"/>
          </w:rPr>
          <w:t>-li se Objednatel s Dodavatelem jinak.</w:t>
        </w:r>
        <w:r w:rsidR="00F31636" w:rsidRPr="00366333">
          <w:rPr>
            <w:color w:val="000000" w:themeColor="text1"/>
          </w:rPr>
          <w:t xml:space="preserve"> </w:t>
        </w:r>
        <w:r w:rsidR="000805B7">
          <w:rPr>
            <w:color w:val="000000" w:themeColor="text1"/>
          </w:rPr>
          <w:t xml:space="preserve">Pro vyloučení všech pochybností se uvádí, že dle odst. </w:t>
        </w:r>
        <w:r w:rsidR="000805B7">
          <w:rPr>
            <w:color w:val="000000" w:themeColor="text1"/>
          </w:rPr>
          <w:fldChar w:fldCharType="begin"/>
        </w:r>
        <w:r w:rsidR="000805B7">
          <w:rPr>
            <w:color w:val="000000" w:themeColor="text1"/>
          </w:rPr>
          <w:instrText xml:space="preserve"> REF _Ref185249347 \r \h </w:instrText>
        </w:r>
        <w:r w:rsidR="000805B7">
          <w:rPr>
            <w:color w:val="000000" w:themeColor="text1"/>
          </w:rPr>
        </w:r>
        <w:r w:rsidR="000805B7">
          <w:rPr>
            <w:color w:val="000000" w:themeColor="text1"/>
          </w:rPr>
          <w:fldChar w:fldCharType="separate"/>
        </w:r>
        <w:r w:rsidR="003560CA">
          <w:rPr>
            <w:color w:val="000000" w:themeColor="text1"/>
          </w:rPr>
          <w:t>177</w:t>
        </w:r>
        <w:r w:rsidR="000805B7">
          <w:rPr>
            <w:color w:val="000000" w:themeColor="text1"/>
          </w:rPr>
          <w:fldChar w:fldCharType="end"/>
        </w:r>
        <w:r w:rsidR="000805B7">
          <w:rPr>
            <w:color w:val="000000" w:themeColor="text1"/>
          </w:rPr>
          <w:t xml:space="preserve"> Smlouvy se </w:t>
        </w:r>
        <w:r w:rsidR="000805B7" w:rsidRPr="00C7109C">
          <w:rPr>
            <w:color w:val="000000" w:themeColor="text1"/>
          </w:rPr>
          <w:t xml:space="preserve">na zařízení či technologie použité pro navýšení výkonu nebo kapacity dle čl. </w:t>
        </w:r>
        <w:r w:rsidR="000805B7" w:rsidRPr="00C7109C">
          <w:rPr>
            <w:color w:val="000000" w:themeColor="text1"/>
          </w:rPr>
          <w:fldChar w:fldCharType="begin"/>
        </w:r>
        <w:r w:rsidR="000805B7" w:rsidRPr="00C7109C">
          <w:rPr>
            <w:color w:val="000000" w:themeColor="text1"/>
          </w:rPr>
          <w:instrText xml:space="preserve"> REF _Ref177467602 \r \h  \* MERGEFORMAT </w:instrText>
        </w:r>
        <w:r w:rsidR="000805B7" w:rsidRPr="00C7109C">
          <w:rPr>
            <w:color w:val="000000" w:themeColor="text1"/>
          </w:rPr>
        </w:r>
        <w:r w:rsidR="000805B7" w:rsidRPr="00C7109C">
          <w:rPr>
            <w:color w:val="000000" w:themeColor="text1"/>
          </w:rPr>
          <w:fldChar w:fldCharType="separate"/>
        </w:r>
        <w:r w:rsidR="003560CA">
          <w:rPr>
            <w:color w:val="000000" w:themeColor="text1"/>
          </w:rPr>
          <w:t>VI</w:t>
        </w:r>
        <w:r w:rsidR="000805B7" w:rsidRPr="00C7109C">
          <w:rPr>
            <w:color w:val="000000" w:themeColor="text1"/>
          </w:rPr>
          <w:fldChar w:fldCharType="end"/>
        </w:r>
        <w:r w:rsidR="000805B7" w:rsidRPr="00C7109C">
          <w:rPr>
            <w:color w:val="000000" w:themeColor="text1"/>
          </w:rPr>
          <w:t> Smlouvy</w:t>
        </w:r>
        <w:r w:rsidR="000805B7">
          <w:rPr>
            <w:color w:val="000000" w:themeColor="text1"/>
          </w:rPr>
          <w:t xml:space="preserve"> </w:t>
        </w:r>
        <w:r w:rsidR="000805B7" w:rsidRPr="00C7109C">
          <w:rPr>
            <w:color w:val="000000" w:themeColor="text1"/>
          </w:rPr>
          <w:t xml:space="preserve">použije odst. </w:t>
        </w:r>
        <w:r w:rsidR="000805B7" w:rsidRPr="00C7109C">
          <w:rPr>
            <w:color w:val="000000" w:themeColor="text1"/>
          </w:rPr>
          <w:fldChar w:fldCharType="begin"/>
        </w:r>
        <w:r w:rsidR="000805B7" w:rsidRPr="00C7109C">
          <w:rPr>
            <w:color w:val="000000" w:themeColor="text1"/>
          </w:rPr>
          <w:instrText xml:space="preserve"> REF _Ref185249015 \r \h </w:instrText>
        </w:r>
        <w:r w:rsidR="000805B7" w:rsidRPr="00C7109C">
          <w:rPr>
            <w:color w:val="000000" w:themeColor="text1"/>
          </w:rPr>
        </w:r>
        <w:r w:rsidR="000805B7" w:rsidRPr="00C7109C">
          <w:rPr>
            <w:color w:val="000000" w:themeColor="text1"/>
          </w:rPr>
          <w:fldChar w:fldCharType="separate"/>
        </w:r>
        <w:r w:rsidR="003560CA">
          <w:rPr>
            <w:color w:val="000000" w:themeColor="text1"/>
          </w:rPr>
          <w:t>188</w:t>
        </w:r>
        <w:r w:rsidR="000805B7" w:rsidRPr="00C7109C">
          <w:rPr>
            <w:color w:val="000000" w:themeColor="text1"/>
          </w:rPr>
          <w:fldChar w:fldCharType="end"/>
        </w:r>
        <w:r w:rsidR="000805B7" w:rsidRPr="00C7109C">
          <w:rPr>
            <w:color w:val="000000" w:themeColor="text1"/>
          </w:rPr>
          <w:t xml:space="preserve"> Smlouvy</w:t>
        </w:r>
        <w:r w:rsidR="000805B7" w:rsidRPr="00C7109C">
          <w:rPr>
            <w:rFonts w:asciiTheme="minorHAnsi" w:hAnsiTheme="minorHAnsi"/>
            <w:color w:val="000000" w:themeColor="text1"/>
          </w:rPr>
          <w:t xml:space="preserve"> </w:t>
        </w:r>
        <w:r w:rsidR="000805B7" w:rsidRPr="00C7109C">
          <w:rPr>
            <w:color w:val="000000" w:themeColor="text1"/>
          </w:rPr>
          <w:t>stejně tak jako na příslušné Vybrané zařízení, které je součástí Nové infrastruktury.</w:t>
        </w:r>
      </w:ins>
      <w:del w:id="612" w:author="Word Document Comparison" w:date="2024-12-20T20:22:00Z" w16du:dateUtc="2024-12-20T19:22:00Z">
        <w:r w:rsidRPr="00366333">
          <w:rPr>
            <w:color w:val="000000" w:themeColor="text1"/>
          </w:rPr>
          <w:delText>Dodavateli, nedohodnou-li se Objednatel s Dodavatelem jinak.</w:delText>
        </w:r>
        <w:r w:rsidR="00F31636" w:rsidRPr="00366333">
          <w:rPr>
            <w:color w:val="000000" w:themeColor="text1"/>
          </w:rPr>
          <w:delText xml:space="preserve"> </w:delText>
        </w:r>
      </w:del>
    </w:p>
    <w:bookmarkEnd w:id="608"/>
    <w:p w14:paraId="5B9CD21D" w14:textId="77777777" w:rsidR="00366333" w:rsidRPr="00366333" w:rsidRDefault="00366333" w:rsidP="00366333">
      <w:pPr>
        <w:pStyle w:val="2sltext"/>
        <w:numPr>
          <w:ilvl w:val="0"/>
          <w:numId w:val="0"/>
        </w:numPr>
        <w:rPr>
          <w:color w:val="FF0000"/>
        </w:rPr>
      </w:pPr>
    </w:p>
    <w:p w14:paraId="50055A7B" w14:textId="0C998FE9" w:rsidR="007F22C9" w:rsidRPr="00044FCE" w:rsidRDefault="00E7710D" w:rsidP="005A4761">
      <w:pPr>
        <w:pStyle w:val="2sltext"/>
      </w:pPr>
      <w:bookmarkStart w:id="613" w:name="_Ref396897615"/>
      <w:r w:rsidRPr="00044FCE">
        <w:t>N</w:t>
      </w:r>
      <w:r w:rsidR="007F22C9" w:rsidRPr="00044FCE">
        <w:t xml:space="preserve">ebude-li vada odstraněna ve </w:t>
      </w:r>
      <w:r w:rsidR="000241D8" w:rsidRPr="00044FCE">
        <w:t>lhůtách</w:t>
      </w:r>
      <w:r w:rsidR="007F22C9" w:rsidRPr="00044FCE">
        <w:t xml:space="preserve"> </w:t>
      </w:r>
      <w:r w:rsidR="00EF04C1" w:rsidRPr="00044FCE">
        <w:t>podle</w:t>
      </w:r>
      <w:r w:rsidR="007F22C9" w:rsidRPr="00044FCE">
        <w:t xml:space="preserve"> </w:t>
      </w:r>
      <w:r w:rsidR="000241D8" w:rsidRPr="00044FCE">
        <w:t>předchozích</w:t>
      </w:r>
      <w:r w:rsidR="007F22C9" w:rsidRPr="00044FCE">
        <w:t xml:space="preserve"> odstavc</w:t>
      </w:r>
      <w:r w:rsidR="000241D8" w:rsidRPr="00044FCE">
        <w:t>ů</w:t>
      </w:r>
      <w:r w:rsidR="00A60B37" w:rsidRPr="00044FCE">
        <w:t xml:space="preserve"> </w:t>
      </w:r>
      <w:r w:rsidR="002B2F70">
        <w:t xml:space="preserve">této </w:t>
      </w:r>
      <w:r w:rsidR="00BB571B">
        <w:t>S</w:t>
      </w:r>
      <w:r w:rsidR="00A60B37" w:rsidRPr="00044FCE">
        <w:t>mlouvy</w:t>
      </w:r>
      <w:r w:rsidR="007F22C9" w:rsidRPr="00044FCE">
        <w:t xml:space="preserve">, je </w:t>
      </w:r>
      <w:r w:rsidR="00AF470E">
        <w:t>Objednatel</w:t>
      </w:r>
      <w:r w:rsidR="007F22C9" w:rsidRPr="00044FCE">
        <w:t xml:space="preserve"> oprávněn</w:t>
      </w:r>
      <w:bookmarkEnd w:id="613"/>
      <w:r w:rsidR="000B71A5" w:rsidRPr="00044FCE">
        <w:t>:</w:t>
      </w:r>
    </w:p>
    <w:p w14:paraId="786CF67A" w14:textId="77777777" w:rsidR="007F22C9" w:rsidRPr="00044FCE" w:rsidRDefault="007F22C9" w:rsidP="005A4761">
      <w:pPr>
        <w:pStyle w:val="2sltext"/>
        <w:numPr>
          <w:ilvl w:val="1"/>
          <w:numId w:val="1"/>
        </w:numPr>
      </w:pPr>
      <w:bookmarkStart w:id="614" w:name="_Ref383441781"/>
      <w:r w:rsidRPr="00044FCE">
        <w:t>zajistit odstranění vady jinou odborně způsobilou osobou,</w:t>
      </w:r>
      <w:bookmarkEnd w:id="614"/>
      <w:r w:rsidR="00433E0B" w:rsidRPr="00044FCE">
        <w:t xml:space="preserve"> nebo</w:t>
      </w:r>
    </w:p>
    <w:p w14:paraId="07389658" w14:textId="77777777" w:rsidR="00433E0B" w:rsidRPr="00044FCE" w:rsidRDefault="00433E0B" w:rsidP="005A4761">
      <w:pPr>
        <w:pStyle w:val="2sltext"/>
        <w:numPr>
          <w:ilvl w:val="1"/>
          <w:numId w:val="1"/>
        </w:numPr>
      </w:pPr>
      <w:bookmarkStart w:id="615" w:name="_Ref446599584"/>
      <w:r w:rsidRPr="00044FCE">
        <w:t>zajistit obstarání náhradního plnění</w:t>
      </w:r>
      <w:r w:rsidR="00A23493" w:rsidRPr="00044FCE">
        <w:t xml:space="preserve"> jinou odborně způsobilou osobou</w:t>
      </w:r>
      <w:r w:rsidRPr="00044FCE">
        <w:t>, nebo</w:t>
      </w:r>
      <w:bookmarkEnd w:id="615"/>
    </w:p>
    <w:p w14:paraId="20EC505D" w14:textId="5BB08161" w:rsidR="007F22C9" w:rsidRPr="00044FCE" w:rsidRDefault="007F22C9" w:rsidP="005A4761">
      <w:pPr>
        <w:pStyle w:val="2sltext"/>
        <w:numPr>
          <w:ilvl w:val="1"/>
          <w:numId w:val="1"/>
        </w:numPr>
      </w:pPr>
      <w:r w:rsidRPr="00044FCE">
        <w:t xml:space="preserve">požadovat </w:t>
      </w:r>
      <w:r w:rsidR="006669E1" w:rsidRPr="00044FCE">
        <w:t xml:space="preserve">přiměřenou </w:t>
      </w:r>
      <w:r w:rsidRPr="00044FCE">
        <w:t>slevu z</w:t>
      </w:r>
      <w:r w:rsidR="002B2F70">
        <w:t> </w:t>
      </w:r>
      <w:r w:rsidR="009E6775" w:rsidRPr="00044FCE">
        <w:t>C</w:t>
      </w:r>
      <w:r w:rsidRPr="00044FCE">
        <w:t>eny</w:t>
      </w:r>
      <w:r w:rsidR="002B2F70">
        <w:t xml:space="preserve"> za Předmět plnění</w:t>
      </w:r>
      <w:r w:rsidRPr="00044FCE">
        <w:t>, nebo</w:t>
      </w:r>
    </w:p>
    <w:p w14:paraId="24D3C193" w14:textId="3143DAE4" w:rsidR="007F22C9" w:rsidRPr="00044FCE" w:rsidRDefault="0052191D" w:rsidP="005A4761">
      <w:pPr>
        <w:pStyle w:val="2sltext"/>
        <w:numPr>
          <w:ilvl w:val="1"/>
          <w:numId w:val="1"/>
        </w:numPr>
      </w:pPr>
      <w:bookmarkStart w:id="616" w:name="_Ref185248681"/>
      <w:r w:rsidRPr="00044FCE">
        <w:t xml:space="preserve">odstoupit </w:t>
      </w:r>
      <w:r w:rsidR="007F22C9" w:rsidRPr="00044FCE">
        <w:t xml:space="preserve">od </w:t>
      </w:r>
      <w:r w:rsidR="002B2F70">
        <w:t xml:space="preserve">této </w:t>
      </w:r>
      <w:r w:rsidR="00BB571B">
        <w:t>S</w:t>
      </w:r>
      <w:r w:rsidR="007F22C9" w:rsidRPr="00044FCE">
        <w:t>mlouvy</w:t>
      </w:r>
      <w:ins w:id="617" w:author="Word Document Comparison" w:date="2024-12-20T20:22:00Z" w16du:dateUtc="2024-12-20T19:22:00Z">
        <w:r w:rsidR="00FB1126">
          <w:t xml:space="preserve"> </w:t>
        </w:r>
        <w:r w:rsidR="00E7447E">
          <w:t>za podmínek stanovených v</w:t>
        </w:r>
        <w:r w:rsidR="00FB1126">
          <w:t xml:space="preserve"> odst. </w:t>
        </w:r>
        <w:r w:rsidR="00FB1126">
          <w:fldChar w:fldCharType="begin"/>
        </w:r>
        <w:r w:rsidR="00FB1126">
          <w:instrText xml:space="preserve"> REF _Ref185245720 \r \h </w:instrText>
        </w:r>
        <w:r w:rsidR="00FB1126">
          <w:fldChar w:fldCharType="separate"/>
        </w:r>
        <w:r w:rsidR="003560CA">
          <w:t>238.4</w:t>
        </w:r>
        <w:r w:rsidR="00FB1126">
          <w:fldChar w:fldCharType="end"/>
        </w:r>
        <w:r w:rsidR="00FB1126">
          <w:t xml:space="preserve"> Smlouvy</w:t>
        </w:r>
        <w:r w:rsidR="007F22C9" w:rsidRPr="00044FCE">
          <w:t>.</w:t>
        </w:r>
      </w:ins>
      <w:bookmarkEnd w:id="616"/>
      <w:del w:id="618" w:author="Word Document Comparison" w:date="2024-12-20T20:22:00Z" w16du:dateUtc="2024-12-20T19:22:00Z">
        <w:r w:rsidR="007F22C9" w:rsidRPr="00044FCE">
          <w:delText>.</w:delText>
        </w:r>
      </w:del>
    </w:p>
    <w:p w14:paraId="6AB5EA4F" w14:textId="77777777" w:rsidR="002B2D24" w:rsidRPr="00044FCE" w:rsidRDefault="002B2D24" w:rsidP="005A4761">
      <w:pPr>
        <w:pStyle w:val="2sltext"/>
        <w:numPr>
          <w:ilvl w:val="0"/>
          <w:numId w:val="0"/>
        </w:numPr>
        <w:ind w:left="567"/>
      </w:pPr>
    </w:p>
    <w:p w14:paraId="5FEAC498" w14:textId="5E9B775D" w:rsidR="00E7710D" w:rsidRPr="00044FCE" w:rsidRDefault="007F22C9" w:rsidP="005A4761">
      <w:pPr>
        <w:pStyle w:val="2sltext"/>
      </w:pPr>
      <w:r w:rsidRPr="00044FCE">
        <w:t xml:space="preserve">Veškeré náklady vzniklé </w:t>
      </w:r>
      <w:r w:rsidR="00DE6F8E" w:rsidRPr="00DE6F8E">
        <w:t>Objednateli</w:t>
      </w:r>
      <w:r w:rsidRPr="00044FCE">
        <w:t xml:space="preserve"> v souvislosti s odstranění</w:t>
      </w:r>
      <w:r w:rsidR="009F1DE9" w:rsidRPr="00044FCE">
        <w:t>m</w:t>
      </w:r>
      <w:r w:rsidRPr="00044FCE">
        <w:t xml:space="preserve"> vady způsobem </w:t>
      </w:r>
      <w:r w:rsidR="00EF04C1" w:rsidRPr="00044FCE">
        <w:t>podle</w:t>
      </w:r>
      <w:r w:rsidRPr="00044FCE">
        <w:t xml:space="preserve"> předchozího odstavce </w:t>
      </w:r>
      <w:r w:rsidR="002B2F70">
        <w:t xml:space="preserve">této </w:t>
      </w:r>
      <w:r w:rsidR="00BB571B">
        <w:t>S</w:t>
      </w:r>
      <w:r w:rsidR="00955400" w:rsidRPr="00044FCE">
        <w:t xml:space="preserve">mlouvy </w:t>
      </w:r>
      <w:r w:rsidRPr="00044FCE">
        <w:t xml:space="preserve">je </w:t>
      </w:r>
      <w:r w:rsidR="00BA4B15" w:rsidRPr="0021170F">
        <w:t>Dodavatel</w:t>
      </w:r>
      <w:r w:rsidRPr="00044FCE">
        <w:t xml:space="preserve"> povinen </w:t>
      </w:r>
      <w:r w:rsidR="00DE6F8E" w:rsidRPr="00DE6F8E">
        <w:t>Objednateli</w:t>
      </w:r>
      <w:r w:rsidRPr="00044FCE">
        <w:t xml:space="preserve"> uhradit</w:t>
      </w:r>
      <w:r w:rsidR="00E7710D" w:rsidRPr="00044FCE">
        <w:t xml:space="preserve">. </w:t>
      </w:r>
      <w:r w:rsidR="00BA4B15" w:rsidRPr="0021170F">
        <w:t>Dodavatel</w:t>
      </w:r>
      <w:r w:rsidR="00E7710D" w:rsidRPr="00044FCE">
        <w:t xml:space="preserve"> se tak zejména zavazuje uhradit cenu účtovanou </w:t>
      </w:r>
      <w:r w:rsidR="00DE6F8E" w:rsidRPr="00DE6F8E">
        <w:t>Objednateli</w:t>
      </w:r>
      <w:r w:rsidR="00C87238" w:rsidRPr="00044FCE">
        <w:t xml:space="preserve"> </w:t>
      </w:r>
      <w:r w:rsidR="00E7710D" w:rsidRPr="00044FCE">
        <w:t xml:space="preserve">jinou odborně způsobilou osobou </w:t>
      </w:r>
      <w:r w:rsidR="00EF04C1" w:rsidRPr="00044FCE">
        <w:t>podle</w:t>
      </w:r>
      <w:r w:rsidR="00C87238" w:rsidRPr="00044FCE">
        <w:t xml:space="preserve"> </w:t>
      </w:r>
      <w:r w:rsidR="00453717" w:rsidRPr="00453717">
        <w:rPr>
          <w:rFonts w:asciiTheme="minorHAnsi" w:hAnsiTheme="minorHAnsi"/>
        </w:rPr>
        <w:t>odst.</w:t>
      </w:r>
      <w:r w:rsidR="00C87238" w:rsidRPr="00044FCE">
        <w:t xml:space="preserve"> </w:t>
      </w:r>
      <w:r w:rsidR="001C54DE" w:rsidRPr="00044FCE">
        <w:fldChar w:fldCharType="begin"/>
      </w:r>
      <w:r w:rsidR="001C54DE" w:rsidRPr="00044FCE">
        <w:instrText xml:space="preserve"> REF _Ref383441781 \r \h  \* MERGEFORMAT </w:instrText>
      </w:r>
      <w:r w:rsidR="001C54DE" w:rsidRPr="00044FCE">
        <w:fldChar w:fldCharType="separate"/>
      </w:r>
      <w:ins w:id="619" w:author="Word Document Comparison" w:date="2024-12-20T20:22:00Z" w16du:dateUtc="2024-12-20T19:22:00Z">
        <w:r w:rsidR="003560CA">
          <w:t>190</w:t>
        </w:r>
      </w:ins>
      <w:del w:id="620" w:author="Word Document Comparison" w:date="2024-12-20T20:22:00Z" w16du:dateUtc="2024-12-20T19:22:00Z">
        <w:r w:rsidR="0046236C">
          <w:delText>179</w:delText>
        </w:r>
      </w:del>
      <w:r w:rsidR="0046236C">
        <w:t>.1</w:t>
      </w:r>
      <w:r w:rsidR="001C54DE" w:rsidRPr="00044FCE">
        <w:fldChar w:fldCharType="end"/>
      </w:r>
      <w:del w:id="621" w:author="Word Document Comparison" w:date="2024-12-20T20:22:00Z" w16du:dateUtc="2024-12-20T19:22:00Z">
        <w:r w:rsidR="00C87238" w:rsidRPr="00044FCE">
          <w:delText>.</w:delText>
        </w:r>
      </w:del>
      <w:r w:rsidR="00C87238" w:rsidRPr="00044FCE">
        <w:t xml:space="preserve"> </w:t>
      </w:r>
      <w:r w:rsidR="00BB571B">
        <w:t>S</w:t>
      </w:r>
      <w:r w:rsidR="00C87238" w:rsidRPr="00044FCE">
        <w:t>mlouvy</w:t>
      </w:r>
      <w:r w:rsidR="00433E0B" w:rsidRPr="00044FCE">
        <w:t xml:space="preserve">, nebo </w:t>
      </w:r>
      <w:r w:rsidR="00EF04C1" w:rsidRPr="00044FCE">
        <w:t>podle</w:t>
      </w:r>
      <w:r w:rsidR="00433E0B" w:rsidRPr="00044FCE">
        <w:t xml:space="preserve"> </w:t>
      </w:r>
      <w:r w:rsidR="00453717" w:rsidRPr="00453717">
        <w:rPr>
          <w:rFonts w:asciiTheme="minorHAnsi" w:hAnsiTheme="minorHAnsi"/>
        </w:rPr>
        <w:t>odst.</w:t>
      </w:r>
      <w:r w:rsidR="00433E0B" w:rsidRPr="00044FCE">
        <w:t xml:space="preserve"> </w:t>
      </w:r>
      <w:r w:rsidR="001C54DE" w:rsidRPr="00044FCE">
        <w:fldChar w:fldCharType="begin"/>
      </w:r>
      <w:r w:rsidR="001C54DE" w:rsidRPr="00044FCE">
        <w:instrText xml:space="preserve"> REF _Ref446599584 \n \h  \* MERGEFORMAT </w:instrText>
      </w:r>
      <w:r w:rsidR="001C54DE" w:rsidRPr="00044FCE">
        <w:fldChar w:fldCharType="separate"/>
      </w:r>
      <w:ins w:id="622" w:author="Word Document Comparison" w:date="2024-12-20T20:22:00Z" w16du:dateUtc="2024-12-20T19:22:00Z">
        <w:r w:rsidR="003560CA">
          <w:t>190</w:t>
        </w:r>
      </w:ins>
      <w:del w:id="623" w:author="Word Document Comparison" w:date="2024-12-20T20:22:00Z" w16du:dateUtc="2024-12-20T19:22:00Z">
        <w:r w:rsidR="0046236C">
          <w:delText>179</w:delText>
        </w:r>
      </w:del>
      <w:r w:rsidR="0046236C">
        <w:t>.2</w:t>
      </w:r>
      <w:r w:rsidR="001C54DE" w:rsidRPr="00044FCE">
        <w:fldChar w:fldCharType="end"/>
      </w:r>
      <w:r w:rsidR="00433E0B" w:rsidRPr="00044FCE">
        <w:t xml:space="preserve"> </w:t>
      </w:r>
      <w:r w:rsidR="00BB571B">
        <w:t>S</w:t>
      </w:r>
      <w:r w:rsidR="00433E0B" w:rsidRPr="00044FCE">
        <w:t>mlouvy</w:t>
      </w:r>
      <w:r w:rsidR="00C87238" w:rsidRPr="00044FCE">
        <w:t>.</w:t>
      </w:r>
    </w:p>
    <w:p w14:paraId="4C84EAA3" w14:textId="7A49E511" w:rsidR="002B2D24" w:rsidRPr="00044FCE" w:rsidRDefault="002B2D24" w:rsidP="005A4761">
      <w:pPr>
        <w:pStyle w:val="2sltext"/>
        <w:numPr>
          <w:ilvl w:val="0"/>
          <w:numId w:val="0"/>
        </w:numPr>
        <w:ind w:left="567"/>
      </w:pPr>
    </w:p>
    <w:p w14:paraId="222A4CE1" w14:textId="6E4B12AC" w:rsidR="007F22C9" w:rsidRPr="00044FCE" w:rsidRDefault="00BA4B15" w:rsidP="005A4761">
      <w:pPr>
        <w:pStyle w:val="2sltext"/>
      </w:pPr>
      <w:r w:rsidRPr="0021170F">
        <w:t>Dodavatel</w:t>
      </w:r>
      <w:r w:rsidR="007F22C9" w:rsidRPr="00044FCE">
        <w:t xml:space="preserve"> je povinen odstranit vadu bez ohledu na to, zda je uplatnění vady oprávněné či nikoli. Prokáže-li se však kdykoli později, že uplatnění vady </w:t>
      </w:r>
      <w:r w:rsidR="00AF470E">
        <w:rPr>
          <w:color w:val="000000" w:themeColor="text1"/>
        </w:rPr>
        <w:t>Objednatelem</w:t>
      </w:r>
      <w:r w:rsidR="007F22C9" w:rsidRPr="00044FCE">
        <w:t xml:space="preserve"> nebylo oprávněné, tj. že </w:t>
      </w:r>
      <w:r w:rsidRPr="0021170F">
        <w:t>Dodavatel</w:t>
      </w:r>
      <w:r w:rsidR="007F22C9" w:rsidRPr="00044FCE">
        <w:t xml:space="preserve"> za vadu neodpovídal, je </w:t>
      </w:r>
      <w:r w:rsidR="00AF470E">
        <w:t>Objednatel</w:t>
      </w:r>
      <w:r w:rsidR="007F22C9" w:rsidRPr="00044FCE">
        <w:t xml:space="preserve"> povinen uhradit </w:t>
      </w:r>
      <w:r w:rsidRPr="0021170F">
        <w:t>Dodavatel</w:t>
      </w:r>
      <w:r>
        <w:t>i</w:t>
      </w:r>
      <w:r w:rsidR="007F22C9" w:rsidRPr="00044FCE">
        <w:t xml:space="preserve"> veškeré jím účelně vynaložené náklady v souvislosti s odstraněním vady.</w:t>
      </w:r>
    </w:p>
    <w:p w14:paraId="4BD40929" w14:textId="77777777" w:rsidR="002B2D24" w:rsidRPr="00044FCE" w:rsidRDefault="002B2D24" w:rsidP="005A4761">
      <w:pPr>
        <w:pStyle w:val="2sltext"/>
        <w:numPr>
          <w:ilvl w:val="0"/>
          <w:numId w:val="0"/>
        </w:numPr>
        <w:ind w:left="567"/>
      </w:pPr>
    </w:p>
    <w:p w14:paraId="2070574B" w14:textId="70D9C58D" w:rsidR="007F22C9" w:rsidRPr="00044FCE" w:rsidRDefault="00AF470E" w:rsidP="005A4761">
      <w:pPr>
        <w:pStyle w:val="2sltext"/>
      </w:pPr>
      <w:r>
        <w:t>Objednatel</w:t>
      </w:r>
      <w:r w:rsidR="007F22C9" w:rsidRPr="00044FCE">
        <w:t xml:space="preserve"> je povinen poskytnout </w:t>
      </w:r>
      <w:r w:rsidR="00BA4B15" w:rsidRPr="0021170F">
        <w:t>Dodavatel</w:t>
      </w:r>
      <w:r w:rsidR="00BA4B15">
        <w:t>i</w:t>
      </w:r>
      <w:r w:rsidR="007F22C9" w:rsidRPr="00044FCE">
        <w:t xml:space="preserve"> součinnost nezbytnou k odstranění vady.</w:t>
      </w:r>
    </w:p>
    <w:p w14:paraId="2E0B3332" w14:textId="77777777" w:rsidR="00CA1884" w:rsidRPr="00044FCE" w:rsidRDefault="00CA1884" w:rsidP="002B2F70">
      <w:pPr>
        <w:pStyle w:val="2sltext"/>
        <w:numPr>
          <w:ilvl w:val="0"/>
          <w:numId w:val="0"/>
        </w:numPr>
      </w:pPr>
      <w:bookmarkStart w:id="624" w:name="_Ref380669256"/>
    </w:p>
    <w:p w14:paraId="7EB7D27D" w14:textId="403BF1F3" w:rsidR="007F22C9" w:rsidRPr="00044FCE" w:rsidRDefault="007F22C9" w:rsidP="005A4761">
      <w:pPr>
        <w:pStyle w:val="2sltext"/>
      </w:pPr>
      <w:r w:rsidRPr="00044FCE">
        <w:t xml:space="preserve">Při dodání nového Předmětu </w:t>
      </w:r>
      <w:r w:rsidR="00AB6E0A" w:rsidRPr="00AB6E0A">
        <w:t>plnění</w:t>
      </w:r>
      <w:r w:rsidRPr="00044FCE">
        <w:t xml:space="preserve"> nebo jeho části </w:t>
      </w:r>
      <w:r w:rsidR="00AF470E">
        <w:t>Objednatel</w:t>
      </w:r>
      <w:r w:rsidRPr="00044FCE">
        <w:t xml:space="preserve"> </w:t>
      </w:r>
      <w:r w:rsidR="00B15993" w:rsidRPr="00044FCE">
        <w:t>vrátí</w:t>
      </w:r>
      <w:r w:rsidR="00B15993" w:rsidRPr="0021170F">
        <w:t xml:space="preserve"> </w:t>
      </w:r>
      <w:r w:rsidR="00BA4B15" w:rsidRPr="0021170F">
        <w:t>Dodavatel</w:t>
      </w:r>
      <w:r w:rsidR="00BA4B15">
        <w:t>i</w:t>
      </w:r>
      <w:r w:rsidRPr="00044FCE">
        <w:t xml:space="preserve"> na náklady </w:t>
      </w:r>
      <w:r w:rsidR="00BA4B15" w:rsidRPr="0021170F">
        <w:t>Dodavatel</w:t>
      </w:r>
      <w:r w:rsidR="00BA4B15">
        <w:t>e</w:t>
      </w:r>
      <w:r w:rsidRPr="00044FCE">
        <w:t xml:space="preserve"> Předmět </w:t>
      </w:r>
      <w:r w:rsidR="00AB6E0A" w:rsidRPr="00AB6E0A">
        <w:t>plnění</w:t>
      </w:r>
      <w:r w:rsidRPr="00044FCE">
        <w:t xml:space="preserve"> nebo jeho část původně dodanou.</w:t>
      </w:r>
      <w:bookmarkEnd w:id="624"/>
    </w:p>
    <w:p w14:paraId="6D12F0A1" w14:textId="77777777" w:rsidR="008F1066" w:rsidRPr="00044FCE" w:rsidRDefault="008F1066" w:rsidP="005A4761">
      <w:pPr>
        <w:pStyle w:val="2sltext"/>
        <w:numPr>
          <w:ilvl w:val="0"/>
          <w:numId w:val="0"/>
        </w:numPr>
      </w:pPr>
    </w:p>
    <w:p w14:paraId="0AA64DFF" w14:textId="66DF70B1" w:rsidR="008F1066" w:rsidRDefault="00D74A28" w:rsidP="005A4761">
      <w:pPr>
        <w:pStyle w:val="2sltext"/>
      </w:pPr>
      <w:bookmarkStart w:id="625" w:name="_Ref383156095"/>
      <w:r w:rsidRPr="0021170F">
        <w:t>Dodavatel</w:t>
      </w:r>
      <w:r w:rsidR="008F1066" w:rsidRPr="00044FCE">
        <w:t xml:space="preserve"> je po odstranění vady povinen </w:t>
      </w:r>
      <w:r w:rsidR="00DE6F8E" w:rsidRPr="00DE6F8E">
        <w:t>Objednateli</w:t>
      </w:r>
      <w:r w:rsidR="00331AA0" w:rsidRPr="00044FCE">
        <w:t xml:space="preserve"> </w:t>
      </w:r>
      <w:r w:rsidR="008F1066" w:rsidRPr="00044FCE">
        <w:t>písemně potvrdit, že došlo k odstranění vady, uvést způsob jejího odstranění a dobu, po kterou byla vada odstraňována.</w:t>
      </w:r>
      <w:bookmarkEnd w:id="625"/>
    </w:p>
    <w:p w14:paraId="059B7135" w14:textId="77777777" w:rsidR="00F64EED" w:rsidRDefault="00F64EED" w:rsidP="005A4761">
      <w:pPr>
        <w:pStyle w:val="2sltext"/>
        <w:numPr>
          <w:ilvl w:val="0"/>
          <w:numId w:val="0"/>
        </w:numPr>
        <w:ind w:left="567"/>
      </w:pPr>
    </w:p>
    <w:p w14:paraId="65DA5FD6" w14:textId="4A9206E5" w:rsidR="00F64EED" w:rsidRPr="00F64EED" w:rsidRDefault="00F64EED" w:rsidP="005A4761">
      <w:pPr>
        <w:pStyle w:val="2sltext"/>
      </w:pPr>
      <w:r w:rsidRPr="00D67D19">
        <w:t xml:space="preserve">Záruční doba neběží od okamžiku </w:t>
      </w:r>
      <w:ins w:id="626" w:author="Word Document Comparison" w:date="2024-12-20T20:22:00Z" w16du:dateUtc="2024-12-20T19:22:00Z">
        <w:r w:rsidR="00964EDC" w:rsidRPr="00646784">
          <w:t>oznámení</w:t>
        </w:r>
      </w:ins>
      <w:del w:id="627" w:author="Word Document Comparison" w:date="2024-12-20T20:22:00Z" w16du:dateUtc="2024-12-20T19:22:00Z">
        <w:r w:rsidRPr="00D67D19">
          <w:delText>sdělení</w:delText>
        </w:r>
      </w:del>
      <w:r w:rsidRPr="00D67D19">
        <w:t xml:space="preserve"> reklamace </w:t>
      </w:r>
      <w:r w:rsidR="00D74A28" w:rsidRPr="0021170F">
        <w:t>Dodavatel</w:t>
      </w:r>
      <w:r w:rsidR="00D74A28">
        <w:t>i</w:t>
      </w:r>
      <w:r w:rsidRPr="00D67D19">
        <w:t xml:space="preserve"> do okamžiku odstranění vady. Odstraněním vady se rozumí zjednání nápravy </w:t>
      </w:r>
      <w:r w:rsidR="00D74A28" w:rsidRPr="0021170F">
        <w:t>Dodavatel</w:t>
      </w:r>
      <w:r w:rsidR="00D74A28">
        <w:t>em</w:t>
      </w:r>
      <w:r w:rsidRPr="00D67D19">
        <w:t xml:space="preserve"> nebo uplatnění některého z práv </w:t>
      </w:r>
      <w:r>
        <w:t>podle</w:t>
      </w:r>
      <w:r w:rsidRPr="00D67D19">
        <w:t xml:space="preserve"> </w:t>
      </w:r>
      <w:r w:rsidR="00453717" w:rsidRPr="00453717">
        <w:rPr>
          <w:rFonts w:asciiTheme="minorHAnsi" w:hAnsiTheme="minorHAnsi"/>
        </w:rPr>
        <w:t>odst.</w:t>
      </w:r>
      <w:r w:rsidRPr="00D67D19">
        <w:t xml:space="preserve"> </w:t>
      </w:r>
      <w:r>
        <w:fldChar w:fldCharType="begin"/>
      </w:r>
      <w:r>
        <w:instrText xml:space="preserve"> REF _Ref396897615 \r \h  \* MERGEFORMAT </w:instrText>
      </w:r>
      <w:r>
        <w:fldChar w:fldCharType="separate"/>
      </w:r>
      <w:ins w:id="628" w:author="Word Document Comparison" w:date="2024-12-20T20:22:00Z" w16du:dateUtc="2024-12-20T19:22:00Z">
        <w:r w:rsidR="003560CA">
          <w:t>190</w:t>
        </w:r>
      </w:ins>
      <w:del w:id="629" w:author="Word Document Comparison" w:date="2024-12-20T20:22:00Z" w16du:dateUtc="2024-12-20T19:22:00Z">
        <w:r w:rsidR="0046236C">
          <w:delText>179</w:delText>
        </w:r>
      </w:del>
      <w:r>
        <w:fldChar w:fldCharType="end"/>
      </w:r>
      <w:r w:rsidRPr="00D67D19">
        <w:t xml:space="preserve"> </w:t>
      </w:r>
      <w:r w:rsidR="00BB571B">
        <w:t>S</w:t>
      </w:r>
      <w:r w:rsidRPr="00D67D19">
        <w:t xml:space="preserve">mlouvy </w:t>
      </w:r>
      <w:r w:rsidR="00AF470E">
        <w:rPr>
          <w:color w:val="000000" w:themeColor="text1"/>
        </w:rPr>
        <w:t>Objednatelem</w:t>
      </w:r>
      <w:r w:rsidRPr="00D67D19">
        <w:t>.</w:t>
      </w:r>
    </w:p>
    <w:p w14:paraId="3FE539A6" w14:textId="77777777" w:rsidR="00CE483E" w:rsidRPr="00044FCE" w:rsidRDefault="00CE483E" w:rsidP="005A4761">
      <w:pPr>
        <w:pStyle w:val="2sltext"/>
        <w:numPr>
          <w:ilvl w:val="0"/>
          <w:numId w:val="0"/>
        </w:numPr>
        <w:ind w:left="567"/>
      </w:pPr>
    </w:p>
    <w:p w14:paraId="57E16D1F" w14:textId="3633A04E" w:rsidR="004A7C11" w:rsidRPr="00AC207E" w:rsidRDefault="00D74A28" w:rsidP="005A4761">
      <w:pPr>
        <w:pStyle w:val="2sltext"/>
      </w:pPr>
      <w:bookmarkStart w:id="630" w:name="_Ref40093134"/>
      <w:r w:rsidRPr="0021170F">
        <w:t>Dodavatel</w:t>
      </w:r>
      <w:r w:rsidR="004A7C11" w:rsidRPr="00044FCE">
        <w:t xml:space="preserve"> je povinen převzít a odvézt Předmět </w:t>
      </w:r>
      <w:r w:rsidR="00AB6E0A" w:rsidRPr="00AB6E0A">
        <w:t>plnění</w:t>
      </w:r>
      <w:r w:rsidR="004A7C11" w:rsidRPr="00044FCE">
        <w:t xml:space="preserve"> dodaný v rozporu s podmínkami </w:t>
      </w:r>
      <w:r w:rsidR="00E84E55" w:rsidRPr="00044FCE">
        <w:t xml:space="preserve">sjednanými </w:t>
      </w:r>
      <w:r w:rsidR="00BB571B">
        <w:t>v</w:t>
      </w:r>
      <w:r w:rsidR="002B2F70">
        <w:t> této</w:t>
      </w:r>
      <w:r w:rsidR="00BB571B">
        <w:t xml:space="preserve"> S</w:t>
      </w:r>
      <w:r w:rsidR="004A7C11" w:rsidRPr="00044FCE">
        <w:t>mlouvě</w:t>
      </w:r>
      <w:r w:rsidR="00A427ED" w:rsidRPr="00044FCE">
        <w:t>, nebo nesplňující požadavky právních předpisů</w:t>
      </w:r>
      <w:r w:rsidR="00B41EA0" w:rsidRPr="00044FCE">
        <w:t xml:space="preserve"> nebo technických norem</w:t>
      </w:r>
      <w:r w:rsidR="002316C9" w:rsidRPr="00044FCE">
        <w:t xml:space="preserve"> platných a účinných ke dni odevzdání Předmětu </w:t>
      </w:r>
      <w:r w:rsidR="00AB6E0A" w:rsidRPr="00AB6E0A">
        <w:t>plnění</w:t>
      </w:r>
      <w:r w:rsidR="002316C9" w:rsidRPr="00044FCE">
        <w:t xml:space="preserve"> </w:t>
      </w:r>
      <w:r w:rsidR="00DE6F8E" w:rsidRPr="00DE6F8E">
        <w:t>Objednateli</w:t>
      </w:r>
      <w:r w:rsidR="00A427ED" w:rsidRPr="00044FCE">
        <w:t>.</w:t>
      </w:r>
      <w:bookmarkEnd w:id="630"/>
    </w:p>
    <w:p w14:paraId="61568F99" w14:textId="77777777" w:rsidR="00AC207E" w:rsidRDefault="00AC207E" w:rsidP="005A4761">
      <w:pPr>
        <w:pStyle w:val="2sltext"/>
        <w:numPr>
          <w:ilvl w:val="0"/>
          <w:numId w:val="0"/>
        </w:numPr>
        <w:ind w:left="567"/>
      </w:pPr>
    </w:p>
    <w:p w14:paraId="032FF1A9" w14:textId="6451C299" w:rsidR="00AC207E" w:rsidRDefault="00AC207E" w:rsidP="005A4761">
      <w:pPr>
        <w:pStyle w:val="2sltext"/>
        <w:rPr>
          <w:color w:val="000000" w:themeColor="text1"/>
        </w:rPr>
      </w:pPr>
      <w:r w:rsidRPr="00D74423">
        <w:rPr>
          <w:color w:val="000000" w:themeColor="text1"/>
        </w:rPr>
        <w:t>Bližší podmínky odstraňování vad</w:t>
      </w:r>
      <w:r w:rsidR="007611A4" w:rsidRPr="00D74423">
        <w:rPr>
          <w:color w:val="000000" w:themeColor="text1"/>
        </w:rPr>
        <w:t xml:space="preserve"> a bližší podmínky poskytování záručního servisu </w:t>
      </w:r>
      <w:r w:rsidR="00F31636" w:rsidRPr="00D74423">
        <w:rPr>
          <w:color w:val="000000" w:themeColor="text1"/>
        </w:rPr>
        <w:t xml:space="preserve">mohou být </w:t>
      </w:r>
      <w:r w:rsidR="007611A4" w:rsidRPr="00D74423">
        <w:rPr>
          <w:color w:val="000000" w:themeColor="text1"/>
        </w:rPr>
        <w:t>stanoveny v</w:t>
      </w:r>
      <w:r w:rsidR="00F31636" w:rsidRPr="00D74423">
        <w:rPr>
          <w:color w:val="000000" w:themeColor="text1"/>
        </w:rPr>
        <w:t xml:space="preserve"> Technické specifikaci </w:t>
      </w:r>
      <w:r w:rsidR="007611A4" w:rsidRPr="00D74423">
        <w:rPr>
          <w:color w:val="000000" w:themeColor="text1"/>
        </w:rPr>
        <w:t>a pro Dodavatele jsou závazné.</w:t>
      </w:r>
    </w:p>
    <w:p w14:paraId="35B4CDB8" w14:textId="77777777" w:rsidR="00742A9F" w:rsidRDefault="00742A9F" w:rsidP="00742A9F">
      <w:pPr>
        <w:pStyle w:val="Odstavecseseznamem"/>
        <w:rPr>
          <w:color w:val="000000" w:themeColor="text1"/>
        </w:rPr>
      </w:pPr>
    </w:p>
    <w:p w14:paraId="44547B1D" w14:textId="05EE7A59" w:rsidR="00742A9F" w:rsidRPr="00742A9F" w:rsidRDefault="00742A9F" w:rsidP="00742A9F">
      <w:pPr>
        <w:pStyle w:val="2sltext"/>
        <w:rPr>
          <w:color w:val="000000" w:themeColor="text1"/>
        </w:rPr>
      </w:pPr>
      <w:r>
        <w:rPr>
          <w:color w:val="000000" w:themeColor="text1"/>
        </w:rPr>
        <w:t>Pro vyloučení všech pochybností se uvádí, že ujednáními tohoto článku této Smlouvy</w:t>
      </w:r>
      <w:r w:rsidRPr="00366333">
        <w:rPr>
          <w:color w:val="000000" w:themeColor="text1"/>
        </w:rPr>
        <w:t xml:space="preserve"> nejsou dotčeny podmínky poskytování Průběžných služeb dle Servisní smlouvy a podmínky odstraňování vad či incidentů v rámci Průběžných služeb dle Servisní smlouvy</w:t>
      </w:r>
      <w:r>
        <w:rPr>
          <w:color w:val="000000" w:themeColor="text1"/>
        </w:rPr>
        <w:t>, které se uplatní vždy primárně a přednostně.</w:t>
      </w:r>
    </w:p>
    <w:p w14:paraId="7E24139A" w14:textId="77777777" w:rsidR="004A7C11" w:rsidRPr="00044FCE" w:rsidRDefault="004A7C11" w:rsidP="005A4761">
      <w:pPr>
        <w:pStyle w:val="2sltext"/>
        <w:numPr>
          <w:ilvl w:val="0"/>
          <w:numId w:val="0"/>
        </w:numPr>
        <w:ind w:left="567"/>
      </w:pPr>
    </w:p>
    <w:p w14:paraId="54548D89" w14:textId="681016C5" w:rsidR="00742A9F" w:rsidRDefault="006204A7" w:rsidP="00742A9F">
      <w:pPr>
        <w:pStyle w:val="2sltext"/>
      </w:pPr>
      <w:r w:rsidRPr="00044FCE">
        <w:t xml:space="preserve">Smluvní strany se dohodly, že </w:t>
      </w:r>
      <w:r w:rsidR="007F22C9" w:rsidRPr="00044FCE">
        <w:t>§ 1917-1924, §</w:t>
      </w:r>
      <w:r w:rsidR="00433E0B" w:rsidRPr="00044FCE">
        <w:t xml:space="preserve"> </w:t>
      </w:r>
      <w:r w:rsidR="00F817AC" w:rsidRPr="00044FCE">
        <w:t>2099-</w:t>
      </w:r>
      <w:r w:rsidR="007F22C9" w:rsidRPr="00044FCE">
        <w:t>2101, §</w:t>
      </w:r>
      <w:r w:rsidR="00433E0B" w:rsidRPr="00044FCE">
        <w:t xml:space="preserve"> </w:t>
      </w:r>
      <w:r w:rsidR="007F22C9" w:rsidRPr="00044FCE">
        <w:t>2103-2117 a §</w:t>
      </w:r>
      <w:r w:rsidR="00433E0B" w:rsidRPr="00044FCE">
        <w:t xml:space="preserve"> </w:t>
      </w:r>
      <w:r w:rsidR="007F22C9" w:rsidRPr="00044FCE">
        <w:t xml:space="preserve">2165-2172 </w:t>
      </w:r>
      <w:r w:rsidR="007F22C9" w:rsidRPr="003E68BF">
        <w:t xml:space="preserve">Občanského zákoníku </w:t>
      </w:r>
      <w:r w:rsidRPr="003E68BF">
        <w:t>a rovněž obchodní zvyklosti, jež jsou svým smyslem nebo účinky stejné nebo obdobné uvedeným ustanovením, se nepoužijí</w:t>
      </w:r>
      <w:r w:rsidR="007F22C9" w:rsidRPr="003E68BF">
        <w:t>.</w:t>
      </w:r>
    </w:p>
    <w:p w14:paraId="072F718D" w14:textId="77777777" w:rsidR="001D24E8" w:rsidRPr="002941B5" w:rsidRDefault="001D24E8" w:rsidP="00266834">
      <w:pPr>
        <w:pStyle w:val="Nadpis1"/>
        <w:keepNext w:val="0"/>
        <w:keepLines w:val="0"/>
        <w:pPrChange w:id="631" w:author="Word Document Comparison" w:date="2024-12-20T20:22:00Z" w16du:dateUtc="2024-12-20T19:22:00Z">
          <w:pPr>
            <w:pStyle w:val="Nadpis1"/>
          </w:pPr>
        </w:pPrChange>
      </w:pPr>
      <w:bookmarkStart w:id="632" w:name="_Toc66189900"/>
      <w:bookmarkStart w:id="633" w:name="_Toc177382736"/>
      <w:bookmarkStart w:id="634" w:name="_Toc177717657"/>
      <w:bookmarkStart w:id="635" w:name="_Toc185618501"/>
      <w:r w:rsidRPr="002941B5">
        <w:t>BANKOVNÍ ZÁRUKA</w:t>
      </w:r>
      <w:bookmarkEnd w:id="632"/>
      <w:bookmarkEnd w:id="633"/>
      <w:bookmarkEnd w:id="634"/>
      <w:bookmarkEnd w:id="635"/>
    </w:p>
    <w:p w14:paraId="4223DF4D" w14:textId="0B9C1C63" w:rsidR="001D24E8" w:rsidRDefault="001D24E8" w:rsidP="001D24E8">
      <w:pPr>
        <w:pStyle w:val="2sltext"/>
      </w:pPr>
      <w:bookmarkStart w:id="636" w:name="_Ref153262004"/>
      <w:bookmarkStart w:id="637" w:name="_Ref177392073"/>
      <w:r>
        <w:t xml:space="preserve">Dodavatel je povinen sjednat ve prospěch Objednatele bankovní záruku za řádné a včasné provedení Díla </w:t>
      </w:r>
      <w:r w:rsidRPr="000C6F6E">
        <w:t xml:space="preserve">ve výši </w:t>
      </w:r>
      <w:r>
        <w:t>30 000</w:t>
      </w:r>
      <w:r w:rsidRPr="000C6F6E">
        <w:t xml:space="preserve"> 000,- Kč (dále</w:t>
      </w:r>
      <w:r>
        <w:t xml:space="preserve"> jen „</w:t>
      </w:r>
      <w:r w:rsidRPr="00767C17">
        <w:rPr>
          <w:b/>
          <w:bCs/>
          <w:i/>
          <w:iCs/>
        </w:rPr>
        <w:t>Bankovní záruka</w:t>
      </w:r>
      <w:r>
        <w:t>“). Bankovní záruka bude krýt jakékoli pohledávky Objednatele za Dodavatelem vzniklé Objednateli z důvodu porušení jedné či více povinností Dodavatele vyplývajících z této Smlouvy, včetně případné škody a nemajetkové újmy způsobené Dodavatelem porušením této Smlouvy nebo v souvislosti s</w:t>
      </w:r>
      <w:bookmarkEnd w:id="636"/>
      <w:r>
        <w:t> plněním této Smlouvy.</w:t>
      </w:r>
      <w:bookmarkEnd w:id="637"/>
    </w:p>
    <w:p w14:paraId="753A65D6" w14:textId="77777777" w:rsidR="001D24E8" w:rsidRDefault="001D24E8" w:rsidP="001D24E8">
      <w:pPr>
        <w:pStyle w:val="2sltext"/>
        <w:numPr>
          <w:ilvl w:val="0"/>
          <w:numId w:val="0"/>
        </w:numPr>
        <w:ind w:left="567"/>
      </w:pPr>
    </w:p>
    <w:p w14:paraId="5C61ACEA" w14:textId="0EDBAFDB" w:rsidR="001D24E8" w:rsidRDefault="001D24E8" w:rsidP="001D24E8">
      <w:pPr>
        <w:pStyle w:val="2sltext"/>
      </w:pPr>
      <w:bookmarkStart w:id="638" w:name="_Ref153261965"/>
      <w:r>
        <w:t>Dodavatel je povinen nejpozději do 15 dnů ode dne nabytí účinnosti této Smlouvy předat Objednateli jako doklad ke sjednané Bankovní záruce originál záruční listiny Bankovní záruky</w:t>
      </w:r>
      <w:bookmarkEnd w:id="638"/>
      <w:r>
        <w:t xml:space="preserve"> vystavený bankou.</w:t>
      </w:r>
    </w:p>
    <w:p w14:paraId="2A3375AF" w14:textId="77777777" w:rsidR="001D24E8" w:rsidRDefault="001D24E8" w:rsidP="001D24E8">
      <w:pPr>
        <w:pStyle w:val="2sltext"/>
        <w:numPr>
          <w:ilvl w:val="0"/>
          <w:numId w:val="0"/>
        </w:numPr>
        <w:ind w:left="567"/>
      </w:pPr>
    </w:p>
    <w:p w14:paraId="13368AE7" w14:textId="5F1F4E64" w:rsidR="001D24E8" w:rsidRDefault="001D24E8" w:rsidP="001D24E8">
      <w:pPr>
        <w:pStyle w:val="2sltext"/>
      </w:pPr>
      <w:bookmarkStart w:id="639" w:name="_Ref153280662"/>
      <w:r>
        <w:t xml:space="preserve">Bankovní záruka musí být platná a účinná ode dne jejího předání Objednateli nejméně do konce kalendářního měsíce, který </w:t>
      </w:r>
      <w:r w:rsidR="00921CB8">
        <w:t xml:space="preserve">jako druhý v pořadí </w:t>
      </w:r>
      <w:r>
        <w:t xml:space="preserve">následuje po </w:t>
      </w:r>
      <w:r w:rsidRPr="001D24E8">
        <w:t>D</w:t>
      </w:r>
      <w:r>
        <w:t>ni</w:t>
      </w:r>
      <w:r w:rsidRPr="001D24E8">
        <w:t xml:space="preserve"> dodání a odevzdání Předmětu plnění</w:t>
      </w:r>
      <w:r>
        <w:t xml:space="preserve">. </w:t>
      </w:r>
      <w:r w:rsidRPr="00767C17">
        <w:t xml:space="preserve">Bankovní záruka nemusí být sjednána ihned na celou tuto dobu trvání, ale lze ji nahradit Bankovní zárukou platnou po kratší časový úsek, která bude postupně prodlužována nebo nahrazována novou Bankovní zárukou tak, aby Bankovní záruka byla poskytnuta </w:t>
      </w:r>
      <w:r>
        <w:t>po</w:t>
      </w:r>
      <w:r w:rsidRPr="00767C17">
        <w:t xml:space="preserve"> celou tuto dobu trvání. Prodloužení nebo nahrazení Bankovní záruky novou Bankovní zárukou musí </w:t>
      </w:r>
      <w:r>
        <w:t>Dodavatel</w:t>
      </w:r>
      <w:r w:rsidRPr="00767C17">
        <w:t xml:space="preserve"> provést dle odst. </w:t>
      </w:r>
      <w:r>
        <w:fldChar w:fldCharType="begin"/>
      </w:r>
      <w:r>
        <w:instrText xml:space="preserve"> REF _Ref153209494 \r \h  \* MERGEFORMAT </w:instrText>
      </w:r>
      <w:r>
        <w:fldChar w:fldCharType="separate"/>
      </w:r>
      <w:ins w:id="640" w:author="Word Document Comparison" w:date="2024-12-20T20:22:00Z" w16du:dateUtc="2024-12-20T19:22:00Z">
        <w:r w:rsidR="003560CA">
          <w:t>204</w:t>
        </w:r>
      </w:ins>
      <w:del w:id="641" w:author="Word Document Comparison" w:date="2024-12-20T20:22:00Z" w16du:dateUtc="2024-12-20T19:22:00Z">
        <w:r w:rsidR="0046236C">
          <w:delText>193</w:delText>
        </w:r>
      </w:del>
      <w:r>
        <w:fldChar w:fldCharType="end"/>
      </w:r>
      <w:r>
        <w:t xml:space="preserve"> </w:t>
      </w:r>
      <w:r w:rsidRPr="00767C17">
        <w:t>Smlouvy.</w:t>
      </w:r>
      <w:bookmarkEnd w:id="639"/>
    </w:p>
    <w:p w14:paraId="2E7B689B" w14:textId="77777777" w:rsidR="001D24E8" w:rsidRDefault="001D24E8" w:rsidP="001D24E8">
      <w:pPr>
        <w:pStyle w:val="2sltext"/>
        <w:numPr>
          <w:ilvl w:val="0"/>
          <w:numId w:val="0"/>
        </w:numPr>
        <w:ind w:left="567"/>
      </w:pPr>
    </w:p>
    <w:p w14:paraId="4F68CDFC" w14:textId="0DEBA2A4" w:rsidR="001D24E8" w:rsidRPr="00767C17" w:rsidRDefault="001D24E8" w:rsidP="001D24E8">
      <w:pPr>
        <w:pStyle w:val="2sltext"/>
        <w:rPr>
          <w:rFonts w:eastAsia="Calibri"/>
        </w:rPr>
      </w:pPr>
      <w:bookmarkStart w:id="642" w:name="_Ref153209494"/>
      <w:r>
        <w:rPr>
          <w:rFonts w:eastAsia="Calibri"/>
        </w:rPr>
        <w:t>Dodavatel</w:t>
      </w:r>
      <w:r w:rsidRPr="00767C17">
        <w:rPr>
          <w:rFonts w:eastAsia="Calibri"/>
        </w:rPr>
        <w:t xml:space="preserve"> je povinen provést prodloužení Bankovní záruky nebo nahrazení Bankovní záruky novou Bankovní zárukou a Objednateli předat novou záruční listinu Bankovní záruky vždy nejpozději 10 dnů přede dnem uplynutí její platnosti, a to bez předchozí výzvy Objednatele.</w:t>
      </w:r>
      <w:bookmarkEnd w:id="642"/>
      <w:r w:rsidRPr="00767C17">
        <w:rPr>
          <w:rFonts w:eastAsia="Calibri"/>
        </w:rPr>
        <w:t xml:space="preserve"> </w:t>
      </w:r>
    </w:p>
    <w:p w14:paraId="02B327EC" w14:textId="77777777" w:rsidR="001D24E8" w:rsidRDefault="001D24E8" w:rsidP="001D24E8">
      <w:pPr>
        <w:pStyle w:val="2sltext"/>
        <w:numPr>
          <w:ilvl w:val="0"/>
          <w:numId w:val="0"/>
        </w:numPr>
        <w:ind w:left="567"/>
      </w:pPr>
    </w:p>
    <w:p w14:paraId="2E0F4760" w14:textId="77777777" w:rsidR="001D24E8" w:rsidRDefault="001D24E8" w:rsidP="001D24E8">
      <w:pPr>
        <w:pStyle w:val="2sltext"/>
      </w:pPr>
      <w:r>
        <w:t>Bankovní záruka musí být neodvolatelná, nepodmíněná a splatná na první výzvu bez jakýchkoliv námitek.</w:t>
      </w:r>
    </w:p>
    <w:p w14:paraId="1B320206" w14:textId="77777777" w:rsidR="001D24E8" w:rsidRDefault="001D24E8" w:rsidP="001D24E8">
      <w:pPr>
        <w:pStyle w:val="2sltext"/>
        <w:numPr>
          <w:ilvl w:val="0"/>
          <w:numId w:val="0"/>
        </w:numPr>
        <w:ind w:left="567"/>
      </w:pPr>
    </w:p>
    <w:p w14:paraId="688469FB" w14:textId="77777777" w:rsidR="001D24E8" w:rsidRDefault="001D24E8" w:rsidP="001D24E8">
      <w:pPr>
        <w:pStyle w:val="2sltext"/>
      </w:pPr>
      <w:r>
        <w:t>Objednatel musí být v záruční listině Bankovní záruky označen jako jediná osoba oprávněná čerpat Bankovní záruku.</w:t>
      </w:r>
    </w:p>
    <w:p w14:paraId="3AE2BF2A" w14:textId="77777777" w:rsidR="001D24E8" w:rsidRDefault="001D24E8" w:rsidP="001D24E8">
      <w:pPr>
        <w:pStyle w:val="2sltext"/>
        <w:numPr>
          <w:ilvl w:val="0"/>
          <w:numId w:val="0"/>
        </w:numPr>
        <w:ind w:left="567"/>
      </w:pPr>
    </w:p>
    <w:p w14:paraId="27CC8733" w14:textId="3A383790" w:rsidR="001D24E8" w:rsidRDefault="001D24E8" w:rsidP="001D24E8">
      <w:pPr>
        <w:pStyle w:val="2sltext"/>
      </w:pPr>
      <w:bookmarkStart w:id="643" w:name="_Ref153261983"/>
      <w:bookmarkStart w:id="644" w:name="_Hlk153261854"/>
      <w:r>
        <w:t>Dodavatel je povinen do 15 dnů po každém čerpání Bankovní záruky Objednatelem předat Objednateli novou Bankovní záruku ve shodném znění a výši jako měla čerpaná Bankovní záruka, případně Bankovní záruku doplnit do původní sjednané výše a k tomuto předložit potvrzení banky.</w:t>
      </w:r>
      <w:bookmarkEnd w:id="643"/>
    </w:p>
    <w:bookmarkEnd w:id="644"/>
    <w:p w14:paraId="6C6B7A4E" w14:textId="77777777" w:rsidR="001D24E8" w:rsidRDefault="001D24E8" w:rsidP="001D24E8">
      <w:pPr>
        <w:pStyle w:val="2sltext"/>
        <w:numPr>
          <w:ilvl w:val="0"/>
          <w:numId w:val="0"/>
        </w:numPr>
        <w:ind w:left="567"/>
      </w:pPr>
    </w:p>
    <w:p w14:paraId="0C547D1F" w14:textId="6EFA7E1B" w:rsidR="001D24E8" w:rsidRPr="00C4415E" w:rsidRDefault="001D24E8" w:rsidP="001D24E8">
      <w:pPr>
        <w:pStyle w:val="2sltext"/>
      </w:pPr>
      <w:bookmarkStart w:id="645" w:name="_Ref177392088"/>
      <w:r>
        <w:lastRenderedPageBreak/>
        <w:t>Objednatel je po skončení platnosti Bankovní záruky povinen vrátit záruční listinu Bankovní záruky zpět Dodavateli do 15 dnů ode dne doručení výzvy Dodavatele k vrácení záruční listiny Bankovní záruky.</w:t>
      </w:r>
      <w:bookmarkEnd w:id="645"/>
    </w:p>
    <w:p w14:paraId="01CE002F" w14:textId="77777777" w:rsidR="00015C6A" w:rsidRPr="002941B5" w:rsidRDefault="00015C6A" w:rsidP="00015C6A">
      <w:pPr>
        <w:pStyle w:val="Nadpis1"/>
      </w:pPr>
      <w:bookmarkStart w:id="646" w:name="_Toc66189561"/>
      <w:bookmarkStart w:id="647" w:name="_Toc177238607"/>
      <w:bookmarkStart w:id="648" w:name="_Toc177717658"/>
      <w:bookmarkStart w:id="649" w:name="_Toc185618502"/>
      <w:r w:rsidRPr="002941B5">
        <w:t>POJIŠTĚNÍ</w:t>
      </w:r>
      <w:bookmarkEnd w:id="646"/>
      <w:bookmarkEnd w:id="647"/>
      <w:bookmarkEnd w:id="648"/>
      <w:bookmarkEnd w:id="649"/>
    </w:p>
    <w:p w14:paraId="5EA20B85" w14:textId="34EAFBBE" w:rsidR="00015C6A" w:rsidRDefault="00015C6A" w:rsidP="00015C6A">
      <w:pPr>
        <w:pStyle w:val="2sltext"/>
        <w:rPr>
          <w:lang w:eastAsia="ar-SA"/>
        </w:rPr>
      </w:pPr>
      <w:bookmarkStart w:id="650" w:name="_Ref391989464"/>
      <w:r>
        <w:rPr>
          <w:bCs/>
        </w:rPr>
        <w:t>Dodavatel</w:t>
      </w:r>
      <w:r w:rsidRPr="00707F6C">
        <w:rPr>
          <w:lang w:eastAsia="ar-SA"/>
        </w:rPr>
        <w:t xml:space="preserve"> se zavazuje, že bude mít po celou dobu trvání závazk</w:t>
      </w:r>
      <w:r>
        <w:rPr>
          <w:lang w:eastAsia="ar-SA"/>
        </w:rPr>
        <w:t>ů Dodavatele</w:t>
      </w:r>
      <w:r w:rsidRPr="00707F6C">
        <w:rPr>
          <w:lang w:eastAsia="ar-SA"/>
        </w:rPr>
        <w:t xml:space="preserve"> </w:t>
      </w:r>
      <w:r w:rsidRPr="00C655A3">
        <w:rPr>
          <w:bCs/>
        </w:rPr>
        <w:t>vyplývajících</w:t>
      </w:r>
      <w:r w:rsidRPr="00707F6C">
        <w:rPr>
          <w:lang w:eastAsia="ar-SA"/>
        </w:rPr>
        <w:t xml:space="preserve"> z</w:t>
      </w:r>
      <w:r>
        <w:rPr>
          <w:lang w:eastAsia="ar-SA"/>
        </w:rPr>
        <w:t> této</w:t>
      </w:r>
      <w:r w:rsidRPr="00707F6C">
        <w:rPr>
          <w:lang w:eastAsia="ar-SA"/>
        </w:rPr>
        <w:t xml:space="preserve"> Smlouvy sjednáno pojištění odpovědnosti za škodu či jinou újmu způsobenou </w:t>
      </w:r>
      <w:r>
        <w:rPr>
          <w:lang w:eastAsia="ar-SA"/>
        </w:rPr>
        <w:t>Dodavatelem</w:t>
      </w:r>
      <w:r w:rsidRPr="002F4F4E">
        <w:rPr>
          <w:lang w:eastAsia="ar-SA"/>
        </w:rPr>
        <w:t xml:space="preserve"> při výkonu činnosti jiné osobě s limitem pojistného plnění minimálně ve výši </w:t>
      </w:r>
      <w:r>
        <w:rPr>
          <w:lang w:eastAsia="ar-SA"/>
        </w:rPr>
        <w:t>150 000 000</w:t>
      </w:r>
      <w:r w:rsidRPr="002F4F4E">
        <w:rPr>
          <w:lang w:eastAsia="ar-SA"/>
        </w:rPr>
        <w:t>,- Kč. V případě</w:t>
      </w:r>
      <w:r w:rsidRPr="00707F6C">
        <w:rPr>
          <w:lang w:eastAsia="ar-SA"/>
        </w:rPr>
        <w:t xml:space="preserve">, že </w:t>
      </w:r>
      <w:r>
        <w:rPr>
          <w:lang w:eastAsia="ar-SA"/>
        </w:rPr>
        <w:t xml:space="preserve">tuto </w:t>
      </w:r>
      <w:r w:rsidRPr="00707F6C">
        <w:rPr>
          <w:lang w:eastAsia="ar-SA"/>
        </w:rPr>
        <w:t xml:space="preserve">Smlouvu uzavřelo na straně </w:t>
      </w:r>
      <w:r>
        <w:rPr>
          <w:lang w:eastAsia="ar-SA"/>
        </w:rPr>
        <w:t>Dodavatele</w:t>
      </w:r>
      <w:r w:rsidRPr="00707F6C">
        <w:rPr>
          <w:lang w:eastAsia="ar-SA"/>
        </w:rPr>
        <w:t xml:space="preserve"> více osob (členů sdružení, členů společnosti apod.), musí pojistná smlouva prokazatelně pokrývat případnou škodu či jinou újmu způsobenou kteroukoli z těchto osob.</w:t>
      </w:r>
      <w:bookmarkEnd w:id="650"/>
    </w:p>
    <w:p w14:paraId="1B27A19A" w14:textId="77777777" w:rsidR="00015C6A" w:rsidRPr="00707F6C" w:rsidRDefault="00015C6A" w:rsidP="00015C6A">
      <w:pPr>
        <w:pStyle w:val="2sltext"/>
        <w:numPr>
          <w:ilvl w:val="0"/>
          <w:numId w:val="0"/>
        </w:numPr>
        <w:ind w:left="567"/>
        <w:rPr>
          <w:lang w:eastAsia="ar-SA"/>
        </w:rPr>
      </w:pPr>
    </w:p>
    <w:p w14:paraId="09A0C955" w14:textId="24BF9A05" w:rsidR="00015C6A" w:rsidRPr="00707F6C" w:rsidRDefault="00015C6A" w:rsidP="00015C6A">
      <w:pPr>
        <w:pStyle w:val="2sltext"/>
        <w:rPr>
          <w:lang w:eastAsia="ar-SA"/>
        </w:rPr>
      </w:pPr>
      <w:bookmarkStart w:id="651" w:name="_Ref391989475"/>
      <w:bookmarkStart w:id="652" w:name="_Ref175827798"/>
      <w:r>
        <w:rPr>
          <w:bCs/>
        </w:rPr>
        <w:t>Dodavatel</w:t>
      </w:r>
      <w:r w:rsidRPr="00707F6C">
        <w:t xml:space="preserve"> je povinen předložit Objednateli pojistnou smlouvu nebo </w:t>
      </w:r>
      <w:r>
        <w:t xml:space="preserve">certifikát o pojištění </w:t>
      </w:r>
      <w:r w:rsidRPr="00707F6C">
        <w:t xml:space="preserve">osvědčující splnění povinnosti </w:t>
      </w:r>
      <w:r>
        <w:rPr>
          <w:bCs/>
        </w:rPr>
        <w:t>Dodavatele</w:t>
      </w:r>
      <w:r w:rsidRPr="00707F6C">
        <w:t xml:space="preserve"> dle předchozího odstavce </w:t>
      </w:r>
      <w:r>
        <w:t xml:space="preserve">této </w:t>
      </w:r>
      <w:r w:rsidRPr="00707F6C">
        <w:t xml:space="preserve">Smlouvy </w:t>
      </w:r>
      <w:bookmarkEnd w:id="651"/>
      <w:r w:rsidRPr="00707F6C">
        <w:t>kdykoli v</w:t>
      </w:r>
      <w:r>
        <w:t> </w:t>
      </w:r>
      <w:r w:rsidRPr="00707F6C">
        <w:t>průběhu trvání závazků z</w:t>
      </w:r>
      <w:r>
        <w:t xml:space="preserve"> této</w:t>
      </w:r>
      <w:r w:rsidRPr="00707F6C">
        <w:t xml:space="preserve"> Smlouvy</w:t>
      </w:r>
      <w:r>
        <w:t>, a to do 15 dnů ode dne</w:t>
      </w:r>
      <w:r w:rsidRPr="00707F6C">
        <w:t xml:space="preserve">, kdy k tomu byl Objednatelem </w:t>
      </w:r>
      <w:r>
        <w:t>písemně</w:t>
      </w:r>
      <w:r w:rsidRPr="00707F6C">
        <w:t xml:space="preserve"> vyzván.</w:t>
      </w:r>
      <w:bookmarkEnd w:id="652"/>
    </w:p>
    <w:p w14:paraId="78587773" w14:textId="77777777" w:rsidR="00015C6A" w:rsidRPr="00707F6C" w:rsidRDefault="00015C6A" w:rsidP="00015C6A">
      <w:pPr>
        <w:pStyle w:val="2sltext"/>
        <w:numPr>
          <w:ilvl w:val="0"/>
          <w:numId w:val="0"/>
        </w:numPr>
        <w:ind w:left="567"/>
        <w:rPr>
          <w:lang w:eastAsia="ar-SA"/>
        </w:rPr>
      </w:pPr>
    </w:p>
    <w:p w14:paraId="4F46F7AF" w14:textId="4824767E" w:rsidR="002248D0" w:rsidRPr="00015C6A" w:rsidRDefault="00015C6A" w:rsidP="00015C6A">
      <w:pPr>
        <w:pStyle w:val="2sltext"/>
        <w:rPr>
          <w:szCs w:val="20"/>
          <w:lang w:eastAsia="ar-SA"/>
        </w:rPr>
      </w:pPr>
      <w:r>
        <w:t>Dodavatel</w:t>
      </w:r>
      <w:r w:rsidRPr="00707F6C">
        <w:rPr>
          <w:lang w:eastAsia="ar-SA"/>
        </w:rPr>
        <w:t xml:space="preserve"> i Objednatel se zavazují uplatnit pojistnou událost u pojišťovny bez zbytečného odkladu.</w:t>
      </w:r>
      <w:bookmarkStart w:id="653" w:name="_Toc380671111"/>
    </w:p>
    <w:p w14:paraId="06762BF8" w14:textId="65D824B9" w:rsidR="00F817AC" w:rsidRPr="002941B5" w:rsidRDefault="007F22C9" w:rsidP="00542B58">
      <w:pPr>
        <w:pStyle w:val="Nadpis1"/>
        <w:keepLines w:val="0"/>
      </w:pPr>
      <w:bookmarkStart w:id="654" w:name="_Toc383117523"/>
      <w:bookmarkStart w:id="655" w:name="_Ref177242330"/>
      <w:bookmarkStart w:id="656" w:name="_Ref177459162"/>
      <w:bookmarkStart w:id="657" w:name="_Toc177717659"/>
      <w:bookmarkStart w:id="658" w:name="_Toc185618503"/>
      <w:r w:rsidRPr="002941B5">
        <w:t>SANKCE</w:t>
      </w:r>
      <w:bookmarkEnd w:id="653"/>
      <w:bookmarkEnd w:id="654"/>
      <w:bookmarkEnd w:id="655"/>
      <w:r w:rsidR="00220CF9" w:rsidRPr="002941B5">
        <w:t xml:space="preserve"> A NÁHRADA ŠKODY</w:t>
      </w:r>
      <w:bookmarkEnd w:id="656"/>
      <w:bookmarkEnd w:id="657"/>
      <w:bookmarkEnd w:id="658"/>
    </w:p>
    <w:p w14:paraId="6EE02B2C" w14:textId="77777777" w:rsidR="00686042" w:rsidRDefault="00686042" w:rsidP="00686042">
      <w:pPr>
        <w:pStyle w:val="2sltext"/>
      </w:pPr>
      <w:r w:rsidRPr="00CC0D32">
        <w:t>Smluvní strany se dohodly, že:</w:t>
      </w:r>
    </w:p>
    <w:p w14:paraId="28E53AC9" w14:textId="7C712285" w:rsidR="00686042" w:rsidRPr="00565D00" w:rsidRDefault="00686042" w:rsidP="00235682">
      <w:pPr>
        <w:pStyle w:val="2sltext"/>
        <w:numPr>
          <w:ilvl w:val="1"/>
          <w:numId w:val="1"/>
        </w:numPr>
        <w:ind w:left="1276" w:hanging="709"/>
        <w:rPr>
          <w:color w:val="000000" w:themeColor="text1"/>
          <w:lang w:eastAsia="ar-SA"/>
        </w:rPr>
      </w:pPr>
      <w:bookmarkStart w:id="659" w:name="_Ref436297440"/>
      <w:bookmarkStart w:id="660" w:name="_Ref456784094"/>
      <w:bookmarkStart w:id="661" w:name="_Ref66107684"/>
      <w:r w:rsidRPr="00CC0D32">
        <w:rPr>
          <w:lang w:eastAsia="ar-SA"/>
        </w:rPr>
        <w:t>v </w:t>
      </w:r>
      <w:r w:rsidRPr="00565D00">
        <w:rPr>
          <w:color w:val="000000" w:themeColor="text1"/>
          <w:lang w:eastAsia="ar-SA"/>
        </w:rPr>
        <w:t xml:space="preserve">případě prodlení Dodavatele s předáním písemného návrhu Předimplementační analýzy dle odst. </w:t>
      </w:r>
      <w:r w:rsidR="00C637EC" w:rsidRPr="00565D00">
        <w:rPr>
          <w:color w:val="000000" w:themeColor="text1"/>
          <w:lang w:eastAsia="ar-SA"/>
        </w:rPr>
        <w:fldChar w:fldCharType="begin"/>
      </w:r>
      <w:r w:rsidR="00C637EC" w:rsidRPr="00565D00">
        <w:rPr>
          <w:color w:val="000000" w:themeColor="text1"/>
          <w:lang w:eastAsia="ar-SA"/>
        </w:rPr>
        <w:instrText xml:space="preserve"> REF _Ref177472914 \r \h </w:instrText>
      </w:r>
      <w:r w:rsidR="00C637EC" w:rsidRPr="00565D00">
        <w:rPr>
          <w:color w:val="000000" w:themeColor="text1"/>
          <w:lang w:eastAsia="ar-SA"/>
        </w:rPr>
      </w:r>
      <w:r w:rsidR="00C637EC" w:rsidRPr="00565D00">
        <w:rPr>
          <w:color w:val="000000" w:themeColor="text1"/>
          <w:lang w:eastAsia="ar-SA"/>
        </w:rPr>
        <w:fldChar w:fldCharType="separate"/>
      </w:r>
      <w:r w:rsidR="0046236C">
        <w:rPr>
          <w:color w:val="000000" w:themeColor="text1"/>
          <w:lang w:eastAsia="ar-SA"/>
        </w:rPr>
        <w:t>24.5</w:t>
      </w:r>
      <w:r w:rsidR="00C637EC" w:rsidRPr="00565D00">
        <w:rPr>
          <w:color w:val="000000" w:themeColor="text1"/>
          <w:lang w:eastAsia="ar-SA"/>
        </w:rPr>
        <w:fldChar w:fldCharType="end"/>
      </w:r>
      <w:r w:rsidR="00C637EC" w:rsidRPr="00565D00">
        <w:rPr>
          <w:color w:val="000000" w:themeColor="text1"/>
          <w:lang w:eastAsia="ar-SA"/>
        </w:rPr>
        <w:t xml:space="preserve"> </w:t>
      </w:r>
      <w:r w:rsidRPr="00565D00">
        <w:rPr>
          <w:color w:val="000000" w:themeColor="text1"/>
          <w:lang w:eastAsia="ar-SA"/>
        </w:rPr>
        <w:t xml:space="preserve">Smlouvy je </w:t>
      </w:r>
      <w:r w:rsidR="00C637EC" w:rsidRPr="00565D00">
        <w:rPr>
          <w:color w:val="000000" w:themeColor="text1"/>
          <w:lang w:eastAsia="ar-SA"/>
        </w:rPr>
        <w:t>Dodavatel</w:t>
      </w:r>
      <w:r w:rsidRPr="00565D00">
        <w:rPr>
          <w:color w:val="000000" w:themeColor="text1"/>
          <w:lang w:eastAsia="ar-SA"/>
        </w:rPr>
        <w:t xml:space="preserve"> povinen uhradit Objednateli smluvní pokutu ve výši </w:t>
      </w:r>
      <w:r w:rsidR="00AA4E6E" w:rsidRPr="00565D00">
        <w:rPr>
          <w:color w:val="000000" w:themeColor="text1"/>
          <w:lang w:eastAsia="ar-SA"/>
        </w:rPr>
        <w:t>0,</w:t>
      </w:r>
      <w:r w:rsidR="00EC4E5C" w:rsidRPr="00565D00">
        <w:rPr>
          <w:color w:val="000000" w:themeColor="text1"/>
          <w:lang w:eastAsia="ar-SA"/>
        </w:rPr>
        <w:t>0</w:t>
      </w:r>
      <w:r w:rsidR="008D124C" w:rsidRPr="00565D00">
        <w:rPr>
          <w:color w:val="000000" w:themeColor="text1"/>
          <w:lang w:eastAsia="ar-SA"/>
        </w:rPr>
        <w:t>2</w:t>
      </w:r>
      <w:r w:rsidRPr="00565D00">
        <w:rPr>
          <w:color w:val="000000" w:themeColor="text1"/>
          <w:lang w:eastAsia="ar-SA"/>
        </w:rPr>
        <w:t xml:space="preserve"> % z Ceny </w:t>
      </w:r>
      <w:r w:rsidR="00C637EC" w:rsidRPr="00565D00">
        <w:rPr>
          <w:color w:val="000000" w:themeColor="text1"/>
          <w:lang w:eastAsia="ar-SA"/>
        </w:rPr>
        <w:t>za Předmět plnění</w:t>
      </w:r>
      <w:bookmarkEnd w:id="659"/>
      <w:bookmarkEnd w:id="660"/>
      <w:bookmarkEnd w:id="661"/>
      <w:r w:rsidR="00D94FC4" w:rsidRPr="00565D00">
        <w:rPr>
          <w:color w:val="000000" w:themeColor="text1"/>
          <w:lang w:eastAsia="ar-SA"/>
        </w:rPr>
        <w:t>, a to za každý započatý den prodlení;</w:t>
      </w:r>
    </w:p>
    <w:p w14:paraId="7D0CF7F9" w14:textId="67B7134B" w:rsidR="00686042" w:rsidRPr="00565D00" w:rsidRDefault="00686042"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w:t>
      </w:r>
      <w:r w:rsidR="00C637EC" w:rsidRPr="00565D00">
        <w:rPr>
          <w:color w:val="000000" w:themeColor="text1"/>
          <w:lang w:eastAsia="ar-SA"/>
        </w:rPr>
        <w:t>Dodavatele</w:t>
      </w:r>
      <w:r w:rsidRPr="00565D00">
        <w:rPr>
          <w:color w:val="000000" w:themeColor="text1"/>
          <w:lang w:eastAsia="ar-SA"/>
        </w:rPr>
        <w:t xml:space="preserve"> s předáním finální verze </w:t>
      </w:r>
      <w:r w:rsidR="00C637EC" w:rsidRPr="00565D00">
        <w:rPr>
          <w:color w:val="000000" w:themeColor="text1"/>
          <w:lang w:eastAsia="ar-SA"/>
        </w:rPr>
        <w:t>Předimplementační analýzy</w:t>
      </w:r>
      <w:r w:rsidRPr="00565D00">
        <w:rPr>
          <w:color w:val="000000" w:themeColor="text1"/>
          <w:lang w:eastAsia="ar-SA"/>
        </w:rPr>
        <w:t xml:space="preserve"> </w:t>
      </w:r>
      <w:r w:rsidR="00C637EC" w:rsidRPr="00565D00">
        <w:rPr>
          <w:color w:val="000000" w:themeColor="text1"/>
          <w:lang w:eastAsia="ar-SA"/>
        </w:rPr>
        <w:t xml:space="preserve">dle odst. </w:t>
      </w:r>
      <w:r w:rsidR="00C637EC" w:rsidRPr="00565D00">
        <w:rPr>
          <w:color w:val="000000" w:themeColor="text1"/>
          <w:lang w:eastAsia="ar-SA"/>
        </w:rPr>
        <w:fldChar w:fldCharType="begin"/>
      </w:r>
      <w:r w:rsidR="00C637EC" w:rsidRPr="00565D00">
        <w:rPr>
          <w:color w:val="000000" w:themeColor="text1"/>
          <w:lang w:eastAsia="ar-SA"/>
        </w:rPr>
        <w:instrText xml:space="preserve"> REF _Ref177472914 \r \h </w:instrText>
      </w:r>
      <w:r w:rsidR="00C637EC" w:rsidRPr="00565D00">
        <w:rPr>
          <w:color w:val="000000" w:themeColor="text1"/>
          <w:lang w:eastAsia="ar-SA"/>
        </w:rPr>
      </w:r>
      <w:r w:rsidR="00C637EC" w:rsidRPr="00565D00">
        <w:rPr>
          <w:color w:val="000000" w:themeColor="text1"/>
          <w:lang w:eastAsia="ar-SA"/>
        </w:rPr>
        <w:fldChar w:fldCharType="separate"/>
      </w:r>
      <w:r w:rsidR="0046236C">
        <w:rPr>
          <w:color w:val="000000" w:themeColor="text1"/>
          <w:lang w:eastAsia="ar-SA"/>
        </w:rPr>
        <w:t>24.5</w:t>
      </w:r>
      <w:r w:rsidR="00C637EC" w:rsidRPr="00565D00">
        <w:rPr>
          <w:color w:val="000000" w:themeColor="text1"/>
          <w:lang w:eastAsia="ar-SA"/>
        </w:rPr>
        <w:fldChar w:fldCharType="end"/>
      </w:r>
      <w:r w:rsidR="00C637EC" w:rsidRPr="00565D00">
        <w:rPr>
          <w:color w:val="000000" w:themeColor="text1"/>
          <w:lang w:eastAsia="ar-SA"/>
        </w:rPr>
        <w:t xml:space="preserve"> Smlouvy je Dodavatel povinen uhradit Objednateli smluvní pokutu ve výši </w:t>
      </w:r>
      <w:r w:rsidR="0006075F" w:rsidRPr="00565D00">
        <w:rPr>
          <w:color w:val="000000" w:themeColor="text1"/>
          <w:lang w:eastAsia="ar-SA"/>
        </w:rPr>
        <w:t>0,0</w:t>
      </w:r>
      <w:r w:rsidR="008D124C" w:rsidRPr="00565D00">
        <w:rPr>
          <w:color w:val="000000" w:themeColor="text1"/>
          <w:lang w:eastAsia="ar-SA"/>
        </w:rPr>
        <w:t>2</w:t>
      </w:r>
      <w:r w:rsidR="00C637EC" w:rsidRPr="00565D00">
        <w:rPr>
          <w:color w:val="000000" w:themeColor="text1"/>
          <w:lang w:eastAsia="ar-SA"/>
        </w:rPr>
        <w:t xml:space="preserve"> % z Ceny za Předmět plnění</w:t>
      </w:r>
      <w:r w:rsidR="00D94FC4" w:rsidRPr="00565D00">
        <w:rPr>
          <w:color w:val="000000" w:themeColor="text1"/>
          <w:lang w:eastAsia="ar-SA"/>
        </w:rPr>
        <w:t>, a to za každý započatý den prodlení;</w:t>
      </w:r>
    </w:p>
    <w:p w14:paraId="4BB302D0" w14:textId="4ABB8996" w:rsidR="00B81497" w:rsidRPr="00565D00" w:rsidRDefault="00B81497" w:rsidP="00B81497">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dokončením etap dle odst. </w:t>
      </w:r>
      <w:r w:rsidRPr="00565D00">
        <w:rPr>
          <w:color w:val="000000" w:themeColor="text1"/>
          <w:lang w:eastAsia="ar-SA"/>
        </w:rPr>
        <w:fldChar w:fldCharType="begin"/>
      </w:r>
      <w:r w:rsidRPr="00565D00">
        <w:rPr>
          <w:color w:val="000000" w:themeColor="text1"/>
          <w:lang w:eastAsia="ar-SA"/>
        </w:rPr>
        <w:instrText xml:space="preserve"> REF _Ref158671874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23</w:t>
      </w:r>
      <w:r w:rsidRPr="00565D00">
        <w:rPr>
          <w:color w:val="000000" w:themeColor="text1"/>
          <w:lang w:eastAsia="ar-SA"/>
        </w:rPr>
        <w:fldChar w:fldCharType="end"/>
      </w:r>
      <w:r w:rsidRPr="00565D00">
        <w:rPr>
          <w:color w:val="000000" w:themeColor="text1"/>
          <w:lang w:eastAsia="ar-SA"/>
        </w:rPr>
        <w:t xml:space="preserve"> a dle odst. </w:t>
      </w:r>
      <w:r w:rsidRPr="00565D00">
        <w:rPr>
          <w:color w:val="000000" w:themeColor="text1"/>
          <w:lang w:eastAsia="ar-SA"/>
        </w:rPr>
        <w:fldChar w:fldCharType="begin"/>
      </w:r>
      <w:r w:rsidRPr="00565D00">
        <w:rPr>
          <w:color w:val="000000" w:themeColor="text1"/>
          <w:lang w:eastAsia="ar-SA"/>
        </w:rPr>
        <w:instrText xml:space="preserve"> REF _Ref114737725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25</w:t>
      </w:r>
      <w:r w:rsidRPr="00565D00">
        <w:rPr>
          <w:color w:val="000000" w:themeColor="text1"/>
          <w:lang w:eastAsia="ar-SA"/>
        </w:rPr>
        <w:fldChar w:fldCharType="end"/>
      </w:r>
      <w:r w:rsidRPr="00565D00">
        <w:rPr>
          <w:color w:val="000000" w:themeColor="text1"/>
          <w:lang w:eastAsia="ar-SA"/>
        </w:rPr>
        <w:t xml:space="preserve"> Smlouvy je Dodavatel povinen uhradit Objednateli smluvní pokutu ve výši </w:t>
      </w:r>
      <w:r w:rsidR="00514684" w:rsidRPr="00565D00">
        <w:rPr>
          <w:color w:val="000000" w:themeColor="text1"/>
          <w:lang w:eastAsia="ar-SA"/>
        </w:rPr>
        <w:t>0,02</w:t>
      </w:r>
      <w:r w:rsidRPr="00565D00">
        <w:rPr>
          <w:color w:val="000000" w:themeColor="text1"/>
          <w:lang w:eastAsia="ar-SA"/>
        </w:rPr>
        <w:t xml:space="preserve"> % z Ceny za Předmět plnění, a to za každý započatý den prodlení;</w:t>
      </w:r>
    </w:p>
    <w:p w14:paraId="2428A07F" w14:textId="0F3A9300" w:rsidR="00686042" w:rsidRPr="00565D00" w:rsidRDefault="00C637EC"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dokončením etapy dle odst. </w:t>
      </w:r>
      <w:r w:rsidRPr="00565D00">
        <w:rPr>
          <w:color w:val="000000" w:themeColor="text1"/>
          <w:lang w:eastAsia="ar-SA"/>
        </w:rPr>
        <w:fldChar w:fldCharType="begin"/>
      </w:r>
      <w:r w:rsidRPr="00565D00">
        <w:rPr>
          <w:color w:val="000000" w:themeColor="text1"/>
          <w:lang w:eastAsia="ar-SA"/>
        </w:rPr>
        <w:instrText xml:space="preserve"> REF _Ref158632893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26</w:t>
      </w:r>
      <w:r w:rsidRPr="00565D00">
        <w:rPr>
          <w:color w:val="000000" w:themeColor="text1"/>
          <w:lang w:eastAsia="ar-SA"/>
        </w:rPr>
        <w:fldChar w:fldCharType="end"/>
      </w:r>
      <w:r w:rsidRPr="00565D00">
        <w:rPr>
          <w:color w:val="000000" w:themeColor="text1"/>
          <w:lang w:eastAsia="ar-SA"/>
        </w:rPr>
        <w:t xml:space="preserve"> Smlouvy je Dodavatel povinen uhradit Objednateli smluvní pokutu ve výši </w:t>
      </w:r>
      <w:r w:rsidR="00D07A83" w:rsidRPr="00565D00">
        <w:rPr>
          <w:color w:val="000000" w:themeColor="text1"/>
          <w:lang w:eastAsia="ar-SA"/>
        </w:rPr>
        <w:t>0,02</w:t>
      </w:r>
      <w:r w:rsidRPr="00565D00">
        <w:rPr>
          <w:color w:val="000000" w:themeColor="text1"/>
          <w:lang w:eastAsia="ar-SA"/>
        </w:rPr>
        <w:t xml:space="preserve"> % z Ceny za Předmět plnění</w:t>
      </w:r>
      <w:r w:rsidR="00D94FC4" w:rsidRPr="00565D00">
        <w:rPr>
          <w:color w:val="000000" w:themeColor="text1"/>
          <w:lang w:eastAsia="ar-SA"/>
        </w:rPr>
        <w:t>, a to za každý započatý den prodlení;</w:t>
      </w:r>
    </w:p>
    <w:p w14:paraId="61FD14E1" w14:textId="33313C37" w:rsidR="00C637EC" w:rsidRPr="00565D00" w:rsidRDefault="00C637EC"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dokončením etapy dle odst. </w:t>
      </w:r>
      <w:r w:rsidRPr="00565D00">
        <w:rPr>
          <w:color w:val="000000" w:themeColor="text1"/>
          <w:lang w:eastAsia="ar-SA"/>
        </w:rPr>
        <w:fldChar w:fldCharType="begin"/>
      </w:r>
      <w:r w:rsidRPr="00565D00">
        <w:rPr>
          <w:color w:val="000000" w:themeColor="text1"/>
          <w:lang w:eastAsia="ar-SA"/>
        </w:rPr>
        <w:instrText xml:space="preserve"> REF _Ref114738270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27</w:t>
      </w:r>
      <w:r w:rsidRPr="00565D00">
        <w:rPr>
          <w:color w:val="000000" w:themeColor="text1"/>
          <w:lang w:eastAsia="ar-SA"/>
        </w:rPr>
        <w:fldChar w:fldCharType="end"/>
      </w:r>
      <w:r w:rsidRPr="00565D00">
        <w:rPr>
          <w:color w:val="000000" w:themeColor="text1"/>
          <w:lang w:eastAsia="ar-SA"/>
        </w:rPr>
        <w:t xml:space="preserve"> Smlouvy je Dodavatel povinen uhradit Objednateli smluvní pokutu ve výši </w:t>
      </w:r>
      <w:r w:rsidR="00D07A83" w:rsidRPr="00565D00">
        <w:rPr>
          <w:color w:val="000000" w:themeColor="text1"/>
          <w:lang w:eastAsia="ar-SA"/>
        </w:rPr>
        <w:t>0,0</w:t>
      </w:r>
      <w:r w:rsidR="007C65C0" w:rsidRPr="00565D00">
        <w:rPr>
          <w:color w:val="000000" w:themeColor="text1"/>
          <w:lang w:eastAsia="ar-SA"/>
        </w:rPr>
        <w:t>1</w:t>
      </w:r>
      <w:r w:rsidRPr="00565D00">
        <w:rPr>
          <w:color w:val="000000" w:themeColor="text1"/>
          <w:lang w:eastAsia="ar-SA"/>
        </w:rPr>
        <w:t xml:space="preserve"> % z Ceny za Předmět plnění</w:t>
      </w:r>
      <w:r w:rsidR="00D94FC4" w:rsidRPr="00565D00">
        <w:rPr>
          <w:color w:val="000000" w:themeColor="text1"/>
          <w:lang w:eastAsia="ar-SA"/>
        </w:rPr>
        <w:t>, a to za každý započatý den prodlení;</w:t>
      </w:r>
    </w:p>
    <w:p w14:paraId="3622A183" w14:textId="4F0F2BF1" w:rsidR="00C637EC" w:rsidRPr="00565D00" w:rsidRDefault="00686042" w:rsidP="00235682">
      <w:pPr>
        <w:pStyle w:val="2sltext"/>
        <w:numPr>
          <w:ilvl w:val="1"/>
          <w:numId w:val="1"/>
        </w:numPr>
        <w:ind w:left="1276" w:hanging="709"/>
        <w:rPr>
          <w:color w:val="000000" w:themeColor="text1"/>
          <w:lang w:eastAsia="ar-SA"/>
        </w:rPr>
      </w:pPr>
      <w:bookmarkStart w:id="662" w:name="_Hlk185244695"/>
      <w:r w:rsidRPr="00C637EC">
        <w:rPr>
          <w:rFonts w:asciiTheme="minorHAnsi" w:hAnsiTheme="minorHAnsi" w:cstheme="minorHAnsi"/>
          <w:lang w:eastAsia="ar-SA"/>
        </w:rPr>
        <w:t>v </w:t>
      </w:r>
      <w:r w:rsidRPr="00565D00">
        <w:rPr>
          <w:rFonts w:asciiTheme="minorHAnsi" w:hAnsiTheme="minorHAnsi" w:cstheme="minorHAnsi"/>
          <w:color w:val="000000" w:themeColor="text1"/>
          <w:lang w:eastAsia="ar-SA"/>
        </w:rPr>
        <w:t xml:space="preserve">případě prodlení </w:t>
      </w:r>
      <w:r w:rsidR="00C637EC" w:rsidRPr="00565D00">
        <w:rPr>
          <w:rFonts w:asciiTheme="minorHAnsi" w:hAnsiTheme="minorHAnsi" w:cstheme="minorHAnsi"/>
          <w:color w:val="000000" w:themeColor="text1"/>
          <w:lang w:eastAsia="ar-SA"/>
        </w:rPr>
        <w:t>Dodavatele</w:t>
      </w:r>
      <w:r w:rsidRPr="00565D00">
        <w:rPr>
          <w:rFonts w:asciiTheme="minorHAnsi" w:hAnsiTheme="minorHAnsi" w:cstheme="minorHAnsi"/>
          <w:color w:val="000000" w:themeColor="text1"/>
          <w:lang w:eastAsia="ar-SA"/>
        </w:rPr>
        <w:t xml:space="preserve"> s odstraněním </w:t>
      </w:r>
      <w:r w:rsidRPr="00565D00">
        <w:rPr>
          <w:rFonts w:asciiTheme="minorHAnsi" w:hAnsiTheme="minorHAnsi" w:cstheme="minorHAnsi"/>
          <w:color w:val="000000" w:themeColor="text1"/>
        </w:rPr>
        <w:t>Objednatelem vytknutých vad, výhrad či připomínek k </w:t>
      </w:r>
      <w:r w:rsidR="00C637EC" w:rsidRPr="00565D00">
        <w:rPr>
          <w:color w:val="000000" w:themeColor="text1"/>
        </w:rPr>
        <w:t>výsledku plnění Dodavatele</w:t>
      </w:r>
      <w:r w:rsidRPr="00565D00">
        <w:rPr>
          <w:rFonts w:asciiTheme="minorHAnsi" w:hAnsiTheme="minorHAnsi" w:cstheme="minorHAnsi"/>
          <w:color w:val="000000" w:themeColor="text1"/>
        </w:rPr>
        <w:t xml:space="preserve"> v souladu s Protokolem o akceptačním řízení podle odst. </w:t>
      </w:r>
      <w:r w:rsidRPr="00565D00">
        <w:rPr>
          <w:rFonts w:asciiTheme="minorHAnsi" w:hAnsiTheme="minorHAnsi" w:cstheme="minorHAnsi"/>
          <w:color w:val="000000" w:themeColor="text1"/>
        </w:rPr>
        <w:fldChar w:fldCharType="begin"/>
      </w:r>
      <w:r w:rsidRPr="00565D00">
        <w:rPr>
          <w:rFonts w:asciiTheme="minorHAnsi" w:hAnsiTheme="minorHAnsi" w:cstheme="minorHAnsi"/>
          <w:color w:val="000000" w:themeColor="text1"/>
        </w:rPr>
        <w:instrText xml:space="preserve"> REF _Ref66110527 \r \h  \* MERGEFORMAT </w:instrText>
      </w:r>
      <w:r w:rsidRPr="00565D00">
        <w:rPr>
          <w:rFonts w:asciiTheme="minorHAnsi" w:hAnsiTheme="minorHAnsi" w:cstheme="minorHAnsi"/>
          <w:color w:val="000000" w:themeColor="text1"/>
        </w:rPr>
      </w:r>
      <w:r w:rsidRPr="00565D00">
        <w:rPr>
          <w:rFonts w:asciiTheme="minorHAnsi" w:hAnsiTheme="minorHAnsi" w:cstheme="minorHAnsi"/>
          <w:color w:val="000000" w:themeColor="text1"/>
        </w:rPr>
        <w:fldChar w:fldCharType="separate"/>
      </w:r>
      <w:ins w:id="663" w:author="Word Document Comparison" w:date="2024-12-20T20:22:00Z" w16du:dateUtc="2024-12-20T19:22:00Z">
        <w:r w:rsidR="003560CA">
          <w:rPr>
            <w:rFonts w:asciiTheme="minorHAnsi" w:hAnsiTheme="minorHAnsi" w:cstheme="minorHAnsi"/>
            <w:color w:val="000000" w:themeColor="text1"/>
          </w:rPr>
          <w:t>97</w:t>
        </w:r>
      </w:ins>
      <w:del w:id="664" w:author="Word Document Comparison" w:date="2024-12-20T20:22:00Z" w16du:dateUtc="2024-12-20T19:22:00Z">
        <w:r w:rsidR="0046236C">
          <w:rPr>
            <w:rFonts w:asciiTheme="minorHAnsi" w:hAnsiTheme="minorHAnsi" w:cstheme="minorHAnsi"/>
            <w:color w:val="000000" w:themeColor="text1"/>
          </w:rPr>
          <w:delText>86</w:delText>
        </w:r>
      </w:del>
      <w:r w:rsidR="0046236C">
        <w:rPr>
          <w:rFonts w:asciiTheme="minorHAnsi" w:hAnsiTheme="minorHAnsi" w:cstheme="minorHAnsi"/>
          <w:color w:val="000000" w:themeColor="text1"/>
        </w:rPr>
        <w:t>.5</w:t>
      </w:r>
      <w:r w:rsidRPr="00565D00">
        <w:rPr>
          <w:rFonts w:asciiTheme="minorHAnsi" w:hAnsiTheme="minorHAnsi" w:cstheme="minorHAnsi"/>
          <w:color w:val="000000" w:themeColor="text1"/>
        </w:rPr>
        <w:fldChar w:fldCharType="end"/>
      </w:r>
      <w:r w:rsidRPr="00565D00">
        <w:rPr>
          <w:rFonts w:asciiTheme="minorHAnsi" w:hAnsiTheme="minorHAnsi" w:cstheme="minorHAnsi"/>
          <w:color w:val="000000" w:themeColor="text1"/>
        </w:rPr>
        <w:t xml:space="preserve"> Smlouvy je </w:t>
      </w:r>
      <w:r w:rsidR="00C637EC" w:rsidRPr="00565D00">
        <w:rPr>
          <w:rFonts w:asciiTheme="minorHAnsi" w:hAnsiTheme="minorHAnsi" w:cstheme="minorHAnsi"/>
          <w:color w:val="000000" w:themeColor="text1"/>
        </w:rPr>
        <w:t>Dodavatel</w:t>
      </w:r>
      <w:r w:rsidRPr="00565D00">
        <w:rPr>
          <w:rFonts w:asciiTheme="minorHAnsi" w:hAnsiTheme="minorHAnsi" w:cstheme="minorHAnsi"/>
          <w:color w:val="000000" w:themeColor="text1"/>
        </w:rPr>
        <w:t xml:space="preserve"> povinen uhradit Objednateli smluvní pokutu </w:t>
      </w:r>
      <w:r w:rsidRPr="00565D00">
        <w:rPr>
          <w:rFonts w:asciiTheme="minorHAnsi" w:hAnsiTheme="minorHAnsi" w:cstheme="minorHAnsi"/>
          <w:color w:val="000000" w:themeColor="text1"/>
          <w:lang w:eastAsia="ar-SA"/>
        </w:rPr>
        <w:t xml:space="preserve">ve výši </w:t>
      </w:r>
      <w:r w:rsidR="00C414D1" w:rsidRPr="00565D00">
        <w:rPr>
          <w:rFonts w:asciiTheme="minorHAnsi" w:hAnsiTheme="minorHAnsi" w:cstheme="minorHAnsi"/>
          <w:color w:val="000000" w:themeColor="text1"/>
          <w:lang w:eastAsia="ar-SA"/>
        </w:rPr>
        <w:t>0,03</w:t>
      </w:r>
      <w:r w:rsidRPr="00565D00">
        <w:rPr>
          <w:rFonts w:asciiTheme="minorHAnsi" w:hAnsiTheme="minorHAnsi" w:cstheme="minorHAnsi"/>
          <w:color w:val="000000" w:themeColor="text1"/>
          <w:lang w:eastAsia="ar-SA"/>
        </w:rPr>
        <w:t xml:space="preserve"> % </w:t>
      </w:r>
      <w:r w:rsidR="00C637EC" w:rsidRPr="00565D00">
        <w:rPr>
          <w:color w:val="000000" w:themeColor="text1"/>
          <w:lang w:eastAsia="ar-SA"/>
        </w:rPr>
        <w:t>z Ceny za Předmět plnění</w:t>
      </w:r>
      <w:r w:rsidR="00D94FC4" w:rsidRPr="00565D00">
        <w:rPr>
          <w:color w:val="000000" w:themeColor="text1"/>
          <w:lang w:eastAsia="ar-SA"/>
        </w:rPr>
        <w:t>, a to za každý započatý den prodlení;</w:t>
      </w:r>
    </w:p>
    <w:bookmarkEnd w:id="662"/>
    <w:p w14:paraId="055A6A83" w14:textId="13D16A88" w:rsidR="00C637EC" w:rsidRPr="00565D00" w:rsidRDefault="00C637EC"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w:t>
      </w:r>
      <w:r w:rsidR="00235682" w:rsidRPr="00565D00">
        <w:rPr>
          <w:color w:val="000000" w:themeColor="text1"/>
          <w:lang w:eastAsia="ar-SA"/>
        </w:rPr>
        <w:t xml:space="preserve">prodlení Dodavatele s provedením Souvisejícího plnění dle odst. </w:t>
      </w:r>
      <w:r w:rsidR="00235682" w:rsidRPr="00565D00">
        <w:rPr>
          <w:color w:val="000000" w:themeColor="text1"/>
          <w:lang w:eastAsia="ar-SA"/>
        </w:rPr>
        <w:fldChar w:fldCharType="begin"/>
      </w:r>
      <w:r w:rsidR="00235682" w:rsidRPr="00565D00">
        <w:rPr>
          <w:color w:val="000000" w:themeColor="text1"/>
          <w:lang w:eastAsia="ar-SA"/>
        </w:rPr>
        <w:instrText xml:space="preserve"> REF _Ref177231852 \r \h </w:instrText>
      </w:r>
      <w:r w:rsidR="00235682" w:rsidRPr="00565D00">
        <w:rPr>
          <w:color w:val="000000" w:themeColor="text1"/>
          <w:lang w:eastAsia="ar-SA"/>
        </w:rPr>
      </w:r>
      <w:r w:rsidR="00235682" w:rsidRPr="00565D00">
        <w:rPr>
          <w:color w:val="000000" w:themeColor="text1"/>
          <w:lang w:eastAsia="ar-SA"/>
        </w:rPr>
        <w:fldChar w:fldCharType="separate"/>
      </w:r>
      <w:r w:rsidR="0046236C">
        <w:rPr>
          <w:color w:val="000000" w:themeColor="text1"/>
          <w:lang w:eastAsia="ar-SA"/>
        </w:rPr>
        <w:t>14.2</w:t>
      </w:r>
      <w:r w:rsidR="00235682" w:rsidRPr="00565D00">
        <w:rPr>
          <w:color w:val="000000" w:themeColor="text1"/>
          <w:lang w:eastAsia="ar-SA"/>
        </w:rPr>
        <w:fldChar w:fldCharType="end"/>
      </w:r>
      <w:r w:rsidR="00235682" w:rsidRPr="00565D00">
        <w:rPr>
          <w:color w:val="000000" w:themeColor="text1"/>
          <w:lang w:eastAsia="ar-SA"/>
        </w:rPr>
        <w:t xml:space="preserve"> až </w:t>
      </w:r>
      <w:r w:rsidR="00235682" w:rsidRPr="00565D00">
        <w:rPr>
          <w:color w:val="000000" w:themeColor="text1"/>
          <w:lang w:eastAsia="ar-SA"/>
        </w:rPr>
        <w:fldChar w:fldCharType="begin"/>
      </w:r>
      <w:r w:rsidR="00235682" w:rsidRPr="00565D00">
        <w:rPr>
          <w:color w:val="000000" w:themeColor="text1"/>
          <w:lang w:eastAsia="ar-SA"/>
        </w:rPr>
        <w:instrText xml:space="preserve"> REF _Ref177473523 \r \h </w:instrText>
      </w:r>
      <w:r w:rsidR="00235682" w:rsidRPr="00565D00">
        <w:rPr>
          <w:color w:val="000000" w:themeColor="text1"/>
          <w:lang w:eastAsia="ar-SA"/>
        </w:rPr>
      </w:r>
      <w:r w:rsidR="00235682" w:rsidRPr="00565D00">
        <w:rPr>
          <w:color w:val="000000" w:themeColor="text1"/>
          <w:lang w:eastAsia="ar-SA"/>
        </w:rPr>
        <w:fldChar w:fldCharType="separate"/>
      </w:r>
      <w:r w:rsidR="0046236C">
        <w:rPr>
          <w:color w:val="000000" w:themeColor="text1"/>
          <w:lang w:eastAsia="ar-SA"/>
        </w:rPr>
        <w:t>14.7</w:t>
      </w:r>
      <w:r w:rsidR="00235682" w:rsidRPr="00565D00">
        <w:rPr>
          <w:color w:val="000000" w:themeColor="text1"/>
          <w:lang w:eastAsia="ar-SA"/>
        </w:rPr>
        <w:fldChar w:fldCharType="end"/>
      </w:r>
      <w:r w:rsidR="00235682" w:rsidRPr="00565D00">
        <w:rPr>
          <w:color w:val="000000" w:themeColor="text1"/>
          <w:lang w:eastAsia="ar-SA"/>
        </w:rPr>
        <w:t xml:space="preserve"> v termínu stanoveném v odst. </w:t>
      </w:r>
      <w:r w:rsidR="00235682" w:rsidRPr="00565D00">
        <w:rPr>
          <w:color w:val="000000" w:themeColor="text1"/>
          <w:lang w:eastAsia="ar-SA"/>
        </w:rPr>
        <w:fldChar w:fldCharType="begin"/>
      </w:r>
      <w:r w:rsidR="00235682" w:rsidRPr="00565D00">
        <w:rPr>
          <w:color w:val="000000" w:themeColor="text1"/>
          <w:lang w:eastAsia="ar-SA"/>
        </w:rPr>
        <w:instrText xml:space="preserve"> REF _Ref177245691 \r \h </w:instrText>
      </w:r>
      <w:r w:rsidR="00235682" w:rsidRPr="00565D00">
        <w:rPr>
          <w:color w:val="000000" w:themeColor="text1"/>
          <w:lang w:eastAsia="ar-SA"/>
        </w:rPr>
      </w:r>
      <w:r w:rsidR="00235682" w:rsidRPr="00565D00">
        <w:rPr>
          <w:color w:val="000000" w:themeColor="text1"/>
          <w:lang w:eastAsia="ar-SA"/>
        </w:rPr>
        <w:fldChar w:fldCharType="separate"/>
      </w:r>
      <w:r w:rsidR="0046236C">
        <w:rPr>
          <w:color w:val="000000" w:themeColor="text1"/>
          <w:lang w:eastAsia="ar-SA"/>
        </w:rPr>
        <w:t>29</w:t>
      </w:r>
      <w:r w:rsidR="00235682" w:rsidRPr="00565D00">
        <w:rPr>
          <w:color w:val="000000" w:themeColor="text1"/>
          <w:lang w:eastAsia="ar-SA"/>
        </w:rPr>
        <w:fldChar w:fldCharType="end"/>
      </w:r>
      <w:r w:rsidR="00235682" w:rsidRPr="00565D00">
        <w:rPr>
          <w:color w:val="000000" w:themeColor="text1"/>
          <w:lang w:eastAsia="ar-SA"/>
        </w:rPr>
        <w:t xml:space="preserve"> Smlouvy</w:t>
      </w:r>
      <w:r w:rsidR="00235682" w:rsidRPr="00565D00">
        <w:rPr>
          <w:rFonts w:asciiTheme="minorHAnsi" w:hAnsiTheme="minorHAnsi" w:cstheme="minorHAnsi"/>
          <w:color w:val="000000" w:themeColor="text1"/>
        </w:rPr>
        <w:t xml:space="preserve"> je Dodavatel povinen uhradit Objednateli smluvní pokutu </w:t>
      </w:r>
      <w:r w:rsidR="00235682" w:rsidRPr="00565D00">
        <w:rPr>
          <w:rFonts w:asciiTheme="minorHAnsi" w:hAnsiTheme="minorHAnsi" w:cstheme="minorHAnsi"/>
          <w:color w:val="000000" w:themeColor="text1"/>
          <w:lang w:eastAsia="ar-SA"/>
        </w:rPr>
        <w:t xml:space="preserve">ve výši </w:t>
      </w:r>
      <w:r w:rsidR="00BB56E5" w:rsidRPr="00565D00">
        <w:rPr>
          <w:rFonts w:asciiTheme="minorHAnsi" w:hAnsiTheme="minorHAnsi" w:cstheme="minorHAnsi"/>
          <w:color w:val="000000" w:themeColor="text1"/>
          <w:lang w:eastAsia="ar-SA"/>
        </w:rPr>
        <w:t>2</w:t>
      </w:r>
      <w:r w:rsidR="00B81497" w:rsidRPr="00565D00">
        <w:rPr>
          <w:rFonts w:asciiTheme="minorHAnsi" w:hAnsiTheme="minorHAnsi" w:cstheme="minorHAnsi"/>
          <w:color w:val="000000" w:themeColor="text1"/>
          <w:lang w:eastAsia="ar-SA"/>
        </w:rPr>
        <w:t> 000,- Kč</w:t>
      </w:r>
      <w:r w:rsidR="00D94FC4" w:rsidRPr="00565D00">
        <w:rPr>
          <w:color w:val="000000" w:themeColor="text1"/>
          <w:lang w:eastAsia="ar-SA"/>
        </w:rPr>
        <w:t>, a to za každý započatý den prodlení;</w:t>
      </w:r>
    </w:p>
    <w:p w14:paraId="2B94808C" w14:textId="10FFBB9A" w:rsidR="00235682" w:rsidRPr="00565D00" w:rsidRDefault="00235682"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doručením písemného </w:t>
      </w:r>
      <w:r w:rsidRPr="00565D00">
        <w:rPr>
          <w:color w:val="000000" w:themeColor="text1"/>
        </w:rPr>
        <w:t xml:space="preserve">dokladu o řádném provedení Souvisejícího plnění dle odst. </w:t>
      </w:r>
      <w:r w:rsidRPr="00565D00">
        <w:rPr>
          <w:color w:val="000000" w:themeColor="text1"/>
        </w:rPr>
        <w:fldChar w:fldCharType="begin"/>
      </w:r>
      <w:r w:rsidRPr="00565D00">
        <w:rPr>
          <w:color w:val="000000" w:themeColor="text1"/>
        </w:rPr>
        <w:instrText xml:space="preserve"> REF _Ref177116645 \r \h </w:instrText>
      </w:r>
      <w:r w:rsidRPr="00565D00">
        <w:rPr>
          <w:color w:val="000000" w:themeColor="text1"/>
        </w:rPr>
      </w:r>
      <w:r w:rsidRPr="00565D00">
        <w:rPr>
          <w:color w:val="000000" w:themeColor="text1"/>
        </w:rPr>
        <w:fldChar w:fldCharType="separate"/>
      </w:r>
      <w:r w:rsidR="0046236C">
        <w:rPr>
          <w:color w:val="000000" w:themeColor="text1"/>
        </w:rPr>
        <w:t>14.7</w:t>
      </w:r>
      <w:r w:rsidRPr="00565D00">
        <w:rPr>
          <w:color w:val="000000" w:themeColor="text1"/>
        </w:rPr>
        <w:fldChar w:fldCharType="end"/>
      </w:r>
      <w:r w:rsidRPr="00565D00">
        <w:rPr>
          <w:color w:val="000000" w:themeColor="text1"/>
        </w:rPr>
        <w:t xml:space="preserve"> Smlouvy</w:t>
      </w:r>
      <w:r w:rsidRPr="00565D00">
        <w:rPr>
          <w:color w:val="000000" w:themeColor="text1"/>
          <w:lang w:eastAsia="ar-SA"/>
        </w:rPr>
        <w:t xml:space="preserve"> v termínu stanoveném v odst. </w:t>
      </w:r>
      <w:r w:rsidRPr="00565D00">
        <w:rPr>
          <w:color w:val="000000" w:themeColor="text1"/>
          <w:lang w:eastAsia="ar-SA"/>
        </w:rPr>
        <w:fldChar w:fldCharType="begin"/>
      </w:r>
      <w:r w:rsidRPr="00565D00">
        <w:rPr>
          <w:color w:val="000000" w:themeColor="text1"/>
          <w:lang w:eastAsia="ar-SA"/>
        </w:rPr>
        <w:instrText xml:space="preserve"> REF _Ref177245691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29</w:t>
      </w:r>
      <w:r w:rsidRPr="00565D00">
        <w:rPr>
          <w:color w:val="000000" w:themeColor="text1"/>
          <w:lang w:eastAsia="ar-SA"/>
        </w:rPr>
        <w:fldChar w:fldCharType="end"/>
      </w:r>
      <w:r w:rsidRPr="00565D00">
        <w:rPr>
          <w:color w:val="000000" w:themeColor="text1"/>
          <w:lang w:eastAsia="ar-SA"/>
        </w:rPr>
        <w:t xml:space="preserve"> </w:t>
      </w:r>
      <w:r w:rsidRPr="00565D00">
        <w:rPr>
          <w:color w:val="000000" w:themeColor="text1"/>
          <w:lang w:eastAsia="ar-SA"/>
        </w:rPr>
        <w:lastRenderedPageBreak/>
        <w:t>Smlouvy</w:t>
      </w:r>
      <w:r w:rsidRPr="00565D00">
        <w:rPr>
          <w:rFonts w:asciiTheme="minorHAnsi" w:hAnsiTheme="minorHAnsi" w:cstheme="minorHAnsi"/>
          <w:color w:val="000000" w:themeColor="text1"/>
        </w:rPr>
        <w:t xml:space="preserve"> je Dodavatel povinen uhradit Objednateli smluvní pokutu </w:t>
      </w:r>
      <w:r w:rsidRPr="00565D00">
        <w:rPr>
          <w:rFonts w:asciiTheme="minorHAnsi" w:hAnsiTheme="minorHAnsi" w:cstheme="minorHAnsi"/>
          <w:color w:val="000000" w:themeColor="text1"/>
          <w:lang w:eastAsia="ar-SA"/>
        </w:rPr>
        <w:t xml:space="preserve">ve výši </w:t>
      </w:r>
      <w:r w:rsidR="00BB56E5" w:rsidRPr="00565D00">
        <w:rPr>
          <w:rFonts w:asciiTheme="minorHAnsi" w:hAnsiTheme="minorHAnsi" w:cstheme="minorHAnsi"/>
          <w:color w:val="000000" w:themeColor="text1"/>
          <w:lang w:eastAsia="ar-SA"/>
        </w:rPr>
        <w:t>2</w:t>
      </w:r>
      <w:r w:rsidR="00B81497" w:rsidRPr="00565D00">
        <w:rPr>
          <w:rFonts w:asciiTheme="minorHAnsi" w:hAnsiTheme="minorHAnsi" w:cstheme="minorHAnsi"/>
          <w:color w:val="000000" w:themeColor="text1"/>
          <w:lang w:eastAsia="ar-SA"/>
        </w:rPr>
        <w:t> 000,- Kč</w:t>
      </w:r>
      <w:r w:rsidR="00D94FC4" w:rsidRPr="00565D00">
        <w:rPr>
          <w:color w:val="000000" w:themeColor="text1"/>
          <w:lang w:eastAsia="ar-SA"/>
        </w:rPr>
        <w:t>, a to za každý započatý den prodlení;</w:t>
      </w:r>
    </w:p>
    <w:p w14:paraId="422D97C4" w14:textId="74451EF6" w:rsidR="00235682" w:rsidRPr="000656B3" w:rsidRDefault="00235682" w:rsidP="00235682">
      <w:pPr>
        <w:pStyle w:val="2sltext"/>
        <w:numPr>
          <w:ilvl w:val="1"/>
          <w:numId w:val="1"/>
        </w:numPr>
        <w:ind w:left="1276" w:hanging="709"/>
        <w:rPr>
          <w:color w:val="000000" w:themeColor="text1"/>
          <w:lang w:eastAsia="ar-SA"/>
        </w:rPr>
      </w:pPr>
      <w:r>
        <w:rPr>
          <w:lang w:eastAsia="ar-SA"/>
        </w:rPr>
        <w:t xml:space="preserve">v případě prodlení </w:t>
      </w:r>
      <w:r w:rsidRPr="000656B3">
        <w:rPr>
          <w:color w:val="000000" w:themeColor="text1"/>
          <w:lang w:eastAsia="ar-SA"/>
        </w:rPr>
        <w:t xml:space="preserve">Dodavatele s doručením Nabídky dle odst. </w:t>
      </w:r>
      <w:r w:rsidRPr="000656B3">
        <w:rPr>
          <w:color w:val="000000" w:themeColor="text1"/>
          <w:lang w:eastAsia="ar-SA"/>
        </w:rPr>
        <w:fldChar w:fldCharType="begin"/>
      </w:r>
      <w:r w:rsidRPr="000656B3">
        <w:rPr>
          <w:color w:val="000000" w:themeColor="text1"/>
          <w:lang w:eastAsia="ar-SA"/>
        </w:rPr>
        <w:instrText xml:space="preserve"> REF _Ref175315014 \r \h </w:instrText>
      </w:r>
      <w:r w:rsidRPr="000656B3">
        <w:rPr>
          <w:color w:val="000000" w:themeColor="text1"/>
          <w:lang w:eastAsia="ar-SA"/>
        </w:rPr>
      </w:r>
      <w:r w:rsidRPr="000656B3">
        <w:rPr>
          <w:color w:val="000000" w:themeColor="text1"/>
          <w:lang w:eastAsia="ar-SA"/>
        </w:rPr>
        <w:fldChar w:fldCharType="separate"/>
      </w:r>
      <w:r w:rsidR="0046236C">
        <w:rPr>
          <w:color w:val="000000" w:themeColor="text1"/>
          <w:lang w:eastAsia="ar-SA"/>
        </w:rPr>
        <w:t>44.3</w:t>
      </w:r>
      <w:r w:rsidRPr="000656B3">
        <w:rPr>
          <w:color w:val="000000" w:themeColor="text1"/>
          <w:lang w:eastAsia="ar-SA"/>
        </w:rPr>
        <w:fldChar w:fldCharType="end"/>
      </w:r>
      <w:r w:rsidRPr="000656B3">
        <w:rPr>
          <w:color w:val="000000" w:themeColor="text1"/>
          <w:lang w:eastAsia="ar-SA"/>
        </w:rPr>
        <w:t xml:space="preserve"> Smlouvy je Dodavatel povinen uhradit Objednateli smluvní pokutu ve výši </w:t>
      </w:r>
      <w:r w:rsidR="0013712E">
        <w:rPr>
          <w:color w:val="000000" w:themeColor="text1"/>
          <w:lang w:eastAsia="ar-SA"/>
        </w:rPr>
        <w:t>1</w:t>
      </w:r>
      <w:r w:rsidRPr="000656B3">
        <w:rPr>
          <w:color w:val="000000" w:themeColor="text1"/>
          <w:lang w:eastAsia="ar-SA"/>
        </w:rPr>
        <w:t xml:space="preserve"> 000,- Kč</w:t>
      </w:r>
      <w:r w:rsidR="00D94FC4" w:rsidRPr="000656B3">
        <w:rPr>
          <w:color w:val="000000" w:themeColor="text1"/>
          <w:lang w:eastAsia="ar-SA"/>
        </w:rPr>
        <w:t>, a to za každý započatý den prodlení;</w:t>
      </w:r>
    </w:p>
    <w:p w14:paraId="6A241144" w14:textId="13568DCC" w:rsidR="00235682" w:rsidRPr="000656B3" w:rsidRDefault="00235682" w:rsidP="00235682">
      <w:pPr>
        <w:pStyle w:val="2sltext"/>
        <w:numPr>
          <w:ilvl w:val="1"/>
          <w:numId w:val="1"/>
        </w:numPr>
        <w:ind w:left="1276" w:hanging="709"/>
        <w:rPr>
          <w:color w:val="000000" w:themeColor="text1"/>
          <w:lang w:eastAsia="ar-SA"/>
        </w:rPr>
      </w:pPr>
      <w:r w:rsidRPr="000656B3">
        <w:rPr>
          <w:color w:val="000000" w:themeColor="text1"/>
          <w:lang w:eastAsia="ar-SA"/>
        </w:rPr>
        <w:t xml:space="preserve">v případě prodlení Dodavatele s doručením písemného potvrzení Objednávky dle odst. </w:t>
      </w:r>
      <w:r w:rsidRPr="000656B3">
        <w:rPr>
          <w:color w:val="000000" w:themeColor="text1"/>
          <w:lang w:eastAsia="ar-SA"/>
        </w:rPr>
        <w:fldChar w:fldCharType="begin"/>
      </w:r>
      <w:r w:rsidRPr="000656B3">
        <w:rPr>
          <w:color w:val="000000" w:themeColor="text1"/>
          <w:lang w:eastAsia="ar-SA"/>
        </w:rPr>
        <w:instrText xml:space="preserve"> REF _Ref177473983 \r \h </w:instrText>
      </w:r>
      <w:r w:rsidRPr="000656B3">
        <w:rPr>
          <w:color w:val="000000" w:themeColor="text1"/>
          <w:lang w:eastAsia="ar-SA"/>
        </w:rPr>
      </w:r>
      <w:r w:rsidRPr="000656B3">
        <w:rPr>
          <w:color w:val="000000" w:themeColor="text1"/>
          <w:lang w:eastAsia="ar-SA"/>
        </w:rPr>
        <w:fldChar w:fldCharType="separate"/>
      </w:r>
      <w:r w:rsidR="0046236C">
        <w:rPr>
          <w:color w:val="000000" w:themeColor="text1"/>
          <w:lang w:eastAsia="ar-SA"/>
        </w:rPr>
        <w:t>44.6</w:t>
      </w:r>
      <w:r w:rsidRPr="000656B3">
        <w:rPr>
          <w:color w:val="000000" w:themeColor="text1"/>
          <w:lang w:eastAsia="ar-SA"/>
        </w:rPr>
        <w:fldChar w:fldCharType="end"/>
      </w:r>
      <w:r w:rsidRPr="000656B3">
        <w:rPr>
          <w:color w:val="000000" w:themeColor="text1"/>
          <w:lang w:eastAsia="ar-SA"/>
        </w:rPr>
        <w:t xml:space="preserve"> Smlouvy je Dodavatel povinen uhradit Objednateli smluvní pokutu ve výši </w:t>
      </w:r>
      <w:r w:rsidR="0013712E">
        <w:rPr>
          <w:color w:val="000000" w:themeColor="text1"/>
          <w:lang w:eastAsia="ar-SA"/>
        </w:rPr>
        <w:t>1</w:t>
      </w:r>
      <w:r w:rsidRPr="000656B3">
        <w:rPr>
          <w:color w:val="000000" w:themeColor="text1"/>
          <w:lang w:eastAsia="ar-SA"/>
        </w:rPr>
        <w:t xml:space="preserve"> 000,- Kč</w:t>
      </w:r>
      <w:r w:rsidR="00D94FC4" w:rsidRPr="000656B3">
        <w:rPr>
          <w:color w:val="000000" w:themeColor="text1"/>
          <w:lang w:eastAsia="ar-SA"/>
        </w:rPr>
        <w:t>, a to za každý započatý den prodlení;</w:t>
      </w:r>
    </w:p>
    <w:p w14:paraId="7C608396" w14:textId="6180B2DF" w:rsidR="00235682" w:rsidRPr="009F1622" w:rsidRDefault="00235682" w:rsidP="00235682">
      <w:pPr>
        <w:pStyle w:val="2sltext"/>
        <w:numPr>
          <w:ilvl w:val="1"/>
          <w:numId w:val="1"/>
        </w:numPr>
        <w:ind w:left="1276" w:hanging="709"/>
        <w:rPr>
          <w:lang w:eastAsia="ar-SA"/>
        </w:rPr>
      </w:pPr>
      <w:r>
        <w:rPr>
          <w:lang w:eastAsia="ar-SA"/>
        </w:rPr>
        <w:t xml:space="preserve">v případě prodlení Dodavatele s poskytnutím plnění dle Prováděcí smlouvy v termínu stanoveném dle Prováděcí smlouvy je Dodavatel povinen uhradit Objednateli smluvní </w:t>
      </w:r>
      <w:r w:rsidRPr="009F1622">
        <w:rPr>
          <w:lang w:eastAsia="ar-SA"/>
        </w:rPr>
        <w:t xml:space="preserve">pokutu ve </w:t>
      </w:r>
      <w:r w:rsidRPr="00C05F7B">
        <w:rPr>
          <w:color w:val="000000" w:themeColor="text1"/>
          <w:lang w:eastAsia="ar-SA"/>
        </w:rPr>
        <w:t xml:space="preserve">výši </w:t>
      </w:r>
      <w:r w:rsidR="00C424E9" w:rsidRPr="00C05F7B">
        <w:rPr>
          <w:color w:val="000000" w:themeColor="text1"/>
          <w:lang w:eastAsia="ar-SA"/>
        </w:rPr>
        <w:t>0,5</w:t>
      </w:r>
      <w:r w:rsidRPr="00C05F7B">
        <w:rPr>
          <w:color w:val="000000" w:themeColor="text1"/>
          <w:lang w:eastAsia="ar-SA"/>
        </w:rPr>
        <w:t xml:space="preserve"> % </w:t>
      </w:r>
      <w:r w:rsidR="00D94FC4" w:rsidRPr="00C05F7B">
        <w:rPr>
          <w:color w:val="000000" w:themeColor="text1"/>
          <w:lang w:eastAsia="ar-SA"/>
        </w:rPr>
        <w:t xml:space="preserve">z Ceny </w:t>
      </w:r>
      <w:r w:rsidR="00D94FC4" w:rsidRPr="009F1622">
        <w:rPr>
          <w:lang w:eastAsia="ar-SA"/>
        </w:rPr>
        <w:t>za navýšení výkonu nebo kapacity uvedené v dané Prováděcí smlouvě, a to za každý započatý den prodlení.</w:t>
      </w:r>
    </w:p>
    <w:p w14:paraId="026CE65F" w14:textId="77777777" w:rsidR="00C637EC" w:rsidRPr="009F1622" w:rsidRDefault="00C637EC" w:rsidP="00C637EC">
      <w:pPr>
        <w:pStyle w:val="2sltext"/>
        <w:numPr>
          <w:ilvl w:val="0"/>
          <w:numId w:val="0"/>
        </w:numPr>
        <w:ind w:left="1134"/>
        <w:rPr>
          <w:lang w:eastAsia="ar-SA"/>
        </w:rPr>
      </w:pPr>
    </w:p>
    <w:p w14:paraId="64FC1DC2" w14:textId="1D86BFD6" w:rsidR="00C96F89" w:rsidRPr="009F1622" w:rsidRDefault="00C96F89" w:rsidP="00D94FC4">
      <w:pPr>
        <w:pStyle w:val="2sltext"/>
      </w:pPr>
      <w:r w:rsidRPr="009F1622">
        <w:rPr>
          <w:rFonts w:asciiTheme="minorHAnsi" w:hAnsiTheme="minorHAnsi" w:cstheme="minorHAnsi"/>
        </w:rPr>
        <w:t xml:space="preserve">Poruší-li Dodavatel jakoukoliv povinnost dle odst. </w:t>
      </w:r>
      <w:r w:rsidRPr="009F1622">
        <w:rPr>
          <w:rFonts w:asciiTheme="minorHAnsi" w:hAnsiTheme="minorHAnsi" w:cstheme="minorHAnsi"/>
        </w:rPr>
        <w:fldChar w:fldCharType="begin"/>
      </w:r>
      <w:r w:rsidRPr="009F1622">
        <w:rPr>
          <w:rFonts w:asciiTheme="minorHAnsi" w:hAnsiTheme="minorHAnsi" w:cstheme="minorHAnsi"/>
        </w:rPr>
        <w:instrText xml:space="preserve"> REF _Ref153262004 \r \h  \* MERGEFORMAT </w:instrText>
      </w:r>
      <w:r w:rsidRPr="009F1622">
        <w:rPr>
          <w:rFonts w:asciiTheme="minorHAnsi" w:hAnsiTheme="minorHAnsi" w:cstheme="minorHAnsi"/>
        </w:rPr>
      </w:r>
      <w:r w:rsidRPr="009F1622">
        <w:rPr>
          <w:rFonts w:asciiTheme="minorHAnsi" w:hAnsiTheme="minorHAnsi" w:cstheme="minorHAnsi"/>
        </w:rPr>
        <w:fldChar w:fldCharType="separate"/>
      </w:r>
      <w:ins w:id="665" w:author="Word Document Comparison" w:date="2024-12-20T20:22:00Z" w16du:dateUtc="2024-12-20T19:22:00Z">
        <w:r w:rsidR="003560CA">
          <w:rPr>
            <w:rFonts w:asciiTheme="minorHAnsi" w:hAnsiTheme="minorHAnsi" w:cstheme="minorHAnsi"/>
          </w:rPr>
          <w:t>201</w:t>
        </w:r>
      </w:ins>
      <w:del w:id="666" w:author="Word Document Comparison" w:date="2024-12-20T20:22:00Z" w16du:dateUtc="2024-12-20T19:22:00Z">
        <w:r w:rsidR="0046236C">
          <w:rPr>
            <w:rFonts w:asciiTheme="minorHAnsi" w:hAnsiTheme="minorHAnsi" w:cstheme="minorHAnsi"/>
          </w:rPr>
          <w:delText>190</w:delText>
        </w:r>
      </w:del>
      <w:r w:rsidRPr="009F1622">
        <w:rPr>
          <w:rFonts w:asciiTheme="minorHAnsi" w:hAnsiTheme="minorHAnsi" w:cstheme="minorHAnsi"/>
        </w:rPr>
        <w:fldChar w:fldCharType="end"/>
      </w:r>
      <w:r w:rsidRPr="009F1622">
        <w:rPr>
          <w:rFonts w:asciiTheme="minorHAnsi" w:hAnsiTheme="minorHAnsi" w:cstheme="minorHAnsi"/>
        </w:rPr>
        <w:t xml:space="preserve"> až </w:t>
      </w:r>
      <w:r w:rsidRPr="009F1622">
        <w:rPr>
          <w:rFonts w:asciiTheme="minorHAnsi" w:hAnsiTheme="minorHAnsi" w:cstheme="minorHAnsi"/>
        </w:rPr>
        <w:fldChar w:fldCharType="begin"/>
      </w:r>
      <w:r w:rsidRPr="009F1622">
        <w:rPr>
          <w:rFonts w:asciiTheme="minorHAnsi" w:hAnsiTheme="minorHAnsi" w:cstheme="minorHAnsi"/>
        </w:rPr>
        <w:instrText xml:space="preserve"> REF _Ref153261983 \r \h  \* MERGEFORMAT </w:instrText>
      </w:r>
      <w:r w:rsidRPr="009F1622">
        <w:rPr>
          <w:rFonts w:asciiTheme="minorHAnsi" w:hAnsiTheme="minorHAnsi" w:cstheme="minorHAnsi"/>
        </w:rPr>
      </w:r>
      <w:r w:rsidRPr="009F1622">
        <w:rPr>
          <w:rFonts w:asciiTheme="minorHAnsi" w:hAnsiTheme="minorHAnsi" w:cstheme="minorHAnsi"/>
        </w:rPr>
        <w:fldChar w:fldCharType="separate"/>
      </w:r>
      <w:ins w:id="667" w:author="Word Document Comparison" w:date="2024-12-20T20:22:00Z" w16du:dateUtc="2024-12-20T19:22:00Z">
        <w:r w:rsidR="003560CA">
          <w:rPr>
            <w:rFonts w:asciiTheme="minorHAnsi" w:hAnsiTheme="minorHAnsi" w:cstheme="minorHAnsi"/>
          </w:rPr>
          <w:t>207</w:t>
        </w:r>
      </w:ins>
      <w:del w:id="668" w:author="Word Document Comparison" w:date="2024-12-20T20:22:00Z" w16du:dateUtc="2024-12-20T19:22:00Z">
        <w:r w:rsidR="0046236C">
          <w:rPr>
            <w:rFonts w:asciiTheme="minorHAnsi" w:hAnsiTheme="minorHAnsi" w:cstheme="minorHAnsi"/>
          </w:rPr>
          <w:delText>196</w:delText>
        </w:r>
      </w:del>
      <w:r w:rsidRPr="009F1622">
        <w:rPr>
          <w:rFonts w:asciiTheme="minorHAnsi" w:hAnsiTheme="minorHAnsi" w:cstheme="minorHAnsi"/>
        </w:rPr>
        <w:fldChar w:fldCharType="end"/>
      </w:r>
      <w:r w:rsidRPr="009F1622">
        <w:rPr>
          <w:rFonts w:asciiTheme="minorHAnsi" w:hAnsiTheme="minorHAnsi" w:cstheme="minorHAnsi"/>
        </w:rPr>
        <w:t xml:space="preserve"> Smlouvy je povinen uhradit Objednateli smluvní pokutu ve </w:t>
      </w:r>
      <w:r w:rsidRPr="0019068E">
        <w:rPr>
          <w:rFonts w:asciiTheme="minorHAnsi" w:hAnsiTheme="minorHAnsi" w:cstheme="minorHAnsi"/>
          <w:color w:val="000000" w:themeColor="text1"/>
        </w:rPr>
        <w:t xml:space="preserve">výši </w:t>
      </w:r>
      <w:r w:rsidR="001D1F1B" w:rsidRPr="0019068E">
        <w:rPr>
          <w:rFonts w:asciiTheme="minorHAnsi" w:hAnsiTheme="minorHAnsi" w:cstheme="minorHAnsi"/>
          <w:color w:val="000000" w:themeColor="text1"/>
          <w:lang w:eastAsia="en-US" w:bidi="en-US"/>
        </w:rPr>
        <w:t>0,</w:t>
      </w:r>
      <w:r w:rsidR="0019068E" w:rsidRPr="0019068E">
        <w:rPr>
          <w:rFonts w:asciiTheme="minorHAnsi" w:hAnsiTheme="minorHAnsi" w:cstheme="minorHAnsi"/>
          <w:color w:val="000000" w:themeColor="text1"/>
          <w:lang w:eastAsia="en-US" w:bidi="en-US"/>
        </w:rPr>
        <w:t>1</w:t>
      </w:r>
      <w:r w:rsidRPr="0019068E">
        <w:rPr>
          <w:rFonts w:asciiTheme="minorHAnsi" w:hAnsiTheme="minorHAnsi" w:cstheme="minorHAnsi"/>
          <w:color w:val="000000" w:themeColor="text1"/>
          <w:lang w:eastAsia="en-US" w:bidi="en-US"/>
        </w:rPr>
        <w:t xml:space="preserve"> % </w:t>
      </w:r>
      <w:r w:rsidRPr="009F1622">
        <w:rPr>
          <w:rFonts w:asciiTheme="minorHAnsi" w:hAnsiTheme="minorHAnsi" w:cstheme="minorHAnsi"/>
          <w:lang w:eastAsia="en-US" w:bidi="en-US"/>
        </w:rPr>
        <w:t xml:space="preserve">z částky dle odst. </w:t>
      </w:r>
      <w:r w:rsidRPr="009F1622">
        <w:rPr>
          <w:rFonts w:asciiTheme="minorHAnsi" w:hAnsiTheme="minorHAnsi" w:cstheme="minorHAnsi"/>
          <w:lang w:eastAsia="en-US" w:bidi="en-US"/>
        </w:rPr>
        <w:fldChar w:fldCharType="begin"/>
      </w:r>
      <w:r w:rsidRPr="009F1622">
        <w:rPr>
          <w:rFonts w:asciiTheme="minorHAnsi" w:hAnsiTheme="minorHAnsi" w:cstheme="minorHAnsi"/>
          <w:lang w:eastAsia="en-US" w:bidi="en-US"/>
        </w:rPr>
        <w:instrText xml:space="preserve"> REF _Ref153262004 \r \h  \* MERGEFORMAT </w:instrText>
      </w:r>
      <w:r w:rsidRPr="009F1622">
        <w:rPr>
          <w:rFonts w:asciiTheme="minorHAnsi" w:hAnsiTheme="minorHAnsi" w:cstheme="minorHAnsi"/>
          <w:lang w:eastAsia="en-US" w:bidi="en-US"/>
        </w:rPr>
      </w:r>
      <w:r w:rsidRPr="009F1622">
        <w:rPr>
          <w:rFonts w:asciiTheme="minorHAnsi" w:hAnsiTheme="minorHAnsi" w:cstheme="minorHAnsi"/>
          <w:lang w:eastAsia="en-US" w:bidi="en-US"/>
        </w:rPr>
        <w:fldChar w:fldCharType="separate"/>
      </w:r>
      <w:ins w:id="669" w:author="Word Document Comparison" w:date="2024-12-20T20:22:00Z" w16du:dateUtc="2024-12-20T19:22:00Z">
        <w:r w:rsidR="003560CA">
          <w:rPr>
            <w:rFonts w:asciiTheme="minorHAnsi" w:hAnsiTheme="minorHAnsi" w:cstheme="minorHAnsi"/>
            <w:lang w:eastAsia="en-US" w:bidi="en-US"/>
          </w:rPr>
          <w:t>201</w:t>
        </w:r>
      </w:ins>
      <w:del w:id="670" w:author="Word Document Comparison" w:date="2024-12-20T20:22:00Z" w16du:dateUtc="2024-12-20T19:22:00Z">
        <w:r w:rsidR="0046236C">
          <w:rPr>
            <w:rFonts w:asciiTheme="minorHAnsi" w:hAnsiTheme="minorHAnsi" w:cstheme="minorHAnsi"/>
            <w:lang w:eastAsia="en-US" w:bidi="en-US"/>
          </w:rPr>
          <w:delText>190</w:delText>
        </w:r>
      </w:del>
      <w:r w:rsidRPr="009F1622">
        <w:rPr>
          <w:rFonts w:asciiTheme="minorHAnsi" w:hAnsiTheme="minorHAnsi" w:cstheme="minorHAnsi"/>
          <w:lang w:eastAsia="en-US" w:bidi="en-US"/>
        </w:rPr>
        <w:fldChar w:fldCharType="end"/>
      </w:r>
      <w:r w:rsidRPr="009F1622">
        <w:rPr>
          <w:rFonts w:asciiTheme="minorHAnsi" w:hAnsiTheme="minorHAnsi" w:cstheme="minorHAnsi"/>
          <w:lang w:eastAsia="en-US" w:bidi="en-US"/>
        </w:rPr>
        <w:t xml:space="preserve"> Smlouvy, a to </w:t>
      </w:r>
      <w:r w:rsidRPr="009F1622">
        <w:rPr>
          <w:rFonts w:asciiTheme="minorHAnsi" w:hAnsiTheme="minorHAnsi" w:cstheme="minorHAnsi"/>
        </w:rPr>
        <w:t>za každý započatý den prodlení.</w:t>
      </w:r>
    </w:p>
    <w:p w14:paraId="1A78E2AC" w14:textId="77777777" w:rsidR="00C96F89" w:rsidRPr="009F1622" w:rsidRDefault="00C96F89" w:rsidP="009F1622">
      <w:pPr>
        <w:pStyle w:val="2sltext"/>
        <w:numPr>
          <w:ilvl w:val="0"/>
          <w:numId w:val="0"/>
        </w:numPr>
        <w:ind w:left="567"/>
      </w:pPr>
    </w:p>
    <w:p w14:paraId="19E7DA90" w14:textId="49DEA418"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_Ref175832538 \r \h  \* MERGEFORMAT </w:instrText>
      </w:r>
      <w:r w:rsidRPr="009F1622">
        <w:fldChar w:fldCharType="separate"/>
      </w:r>
      <w:ins w:id="671" w:author="Word Document Comparison" w:date="2024-12-20T20:22:00Z" w16du:dateUtc="2024-12-20T19:22:00Z">
        <w:r w:rsidR="003560CA">
          <w:t>103</w:t>
        </w:r>
      </w:ins>
      <w:del w:id="672" w:author="Word Document Comparison" w:date="2024-12-20T20:22:00Z" w16du:dateUtc="2024-12-20T19:22:00Z">
        <w:r w:rsidR="0046236C">
          <w:delText>92</w:delText>
        </w:r>
      </w:del>
      <w:r w:rsidRPr="009F1622">
        <w:fldChar w:fldCharType="end"/>
      </w:r>
      <w:r w:rsidRPr="009F1622">
        <w:t xml:space="preserve"> nebo </w:t>
      </w:r>
      <w:r w:rsidRPr="009F1622">
        <w:fldChar w:fldCharType="begin"/>
      </w:r>
      <w:r w:rsidRPr="009F1622">
        <w:instrText xml:space="preserve"> REF _Ref177474258 \r \h  \* MERGEFORMAT </w:instrText>
      </w:r>
      <w:r w:rsidRPr="009F1622">
        <w:fldChar w:fldCharType="separate"/>
      </w:r>
      <w:ins w:id="673" w:author="Word Document Comparison" w:date="2024-12-20T20:22:00Z" w16du:dateUtc="2024-12-20T19:22:00Z">
        <w:r w:rsidR="003560CA">
          <w:t>118</w:t>
        </w:r>
      </w:ins>
      <w:del w:id="674" w:author="Word Document Comparison" w:date="2024-12-20T20:22:00Z" w16du:dateUtc="2024-12-20T19:22:00Z">
        <w:r w:rsidR="0046236C">
          <w:delText>107</w:delText>
        </w:r>
      </w:del>
      <w:r w:rsidRPr="009F1622">
        <w:fldChar w:fldCharType="end"/>
      </w:r>
      <w:r w:rsidRPr="009F1622">
        <w:t xml:space="preserve"> Smlouvy, je povinen uhradit Objednateli smluvní pokutu ve výši 5</w:t>
      </w:r>
      <w:r w:rsidRPr="009F1622">
        <w:rPr>
          <w:lang w:eastAsia="en-US" w:bidi="en-US"/>
        </w:rPr>
        <w:t xml:space="preserve">00 000,- Kč, a to </w:t>
      </w:r>
      <w:r w:rsidRPr="009F1622">
        <w:t>za každý jednotlivý případ porušení.</w:t>
      </w:r>
    </w:p>
    <w:p w14:paraId="6EB872E4" w14:textId="77777777" w:rsidR="00D94FC4" w:rsidRPr="009F1622" w:rsidRDefault="00D94FC4" w:rsidP="00D94FC4">
      <w:pPr>
        <w:pStyle w:val="2sltext"/>
        <w:numPr>
          <w:ilvl w:val="0"/>
          <w:numId w:val="0"/>
        </w:numPr>
        <w:ind w:left="567"/>
      </w:pPr>
    </w:p>
    <w:p w14:paraId="351C97F4" w14:textId="3AB62226"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_Ref177474311 \r \h  \* MERGEFORMAT </w:instrText>
      </w:r>
      <w:r w:rsidRPr="009F1622">
        <w:fldChar w:fldCharType="separate"/>
      </w:r>
      <w:ins w:id="675" w:author="Word Document Comparison" w:date="2024-12-20T20:22:00Z" w16du:dateUtc="2024-12-20T19:22:00Z">
        <w:r w:rsidR="003560CA">
          <w:t>116</w:t>
        </w:r>
      </w:ins>
      <w:del w:id="676" w:author="Word Document Comparison" w:date="2024-12-20T20:22:00Z" w16du:dateUtc="2024-12-20T19:22:00Z">
        <w:r w:rsidR="0046236C">
          <w:delText>105</w:delText>
        </w:r>
      </w:del>
      <w:r w:rsidRPr="009F1622">
        <w:fldChar w:fldCharType="end"/>
      </w:r>
      <w:r w:rsidRPr="009F1622">
        <w:t xml:space="preserve">, </w:t>
      </w:r>
      <w:r w:rsidRPr="009F1622">
        <w:fldChar w:fldCharType="begin"/>
      </w:r>
      <w:r w:rsidRPr="009F1622">
        <w:instrText xml:space="preserve"> REF _Ref175818793 \r \h  \* MERGEFORMAT </w:instrText>
      </w:r>
      <w:r w:rsidRPr="009F1622">
        <w:fldChar w:fldCharType="separate"/>
      </w:r>
      <w:ins w:id="677" w:author="Word Document Comparison" w:date="2024-12-20T20:22:00Z" w16du:dateUtc="2024-12-20T19:22:00Z">
        <w:r w:rsidR="003560CA">
          <w:t>117</w:t>
        </w:r>
      </w:ins>
      <w:del w:id="678" w:author="Word Document Comparison" w:date="2024-12-20T20:22:00Z" w16du:dateUtc="2024-12-20T19:22:00Z">
        <w:r w:rsidR="0046236C">
          <w:delText>106</w:delText>
        </w:r>
      </w:del>
      <w:r w:rsidRPr="009F1622">
        <w:fldChar w:fldCharType="end"/>
      </w:r>
      <w:r w:rsidRPr="009F1622">
        <w:t xml:space="preserve"> a </w:t>
      </w:r>
      <w:r w:rsidRPr="009F1622">
        <w:fldChar w:fldCharType="begin"/>
      </w:r>
      <w:r w:rsidRPr="009F1622">
        <w:instrText xml:space="preserve"> REF _Ref153348071 \r \h  \* MERGEFORMAT </w:instrText>
      </w:r>
      <w:r w:rsidRPr="009F1622">
        <w:fldChar w:fldCharType="separate"/>
      </w:r>
      <w:ins w:id="679" w:author="Word Document Comparison" w:date="2024-12-20T20:22:00Z" w16du:dateUtc="2024-12-20T19:22:00Z">
        <w:r w:rsidR="003560CA">
          <w:t>127</w:t>
        </w:r>
      </w:ins>
      <w:del w:id="680" w:author="Word Document Comparison" w:date="2024-12-20T20:22:00Z" w16du:dateUtc="2024-12-20T19:22:00Z">
        <w:r w:rsidR="0046236C">
          <w:delText>116</w:delText>
        </w:r>
      </w:del>
      <w:r w:rsidRPr="009F1622">
        <w:fldChar w:fldCharType="end"/>
      </w:r>
      <w:r w:rsidRPr="009F1622">
        <w:t xml:space="preserve"> Smlouvy, je povinen uhradit Objednateli smluvní pokutu ve výši 2</w:t>
      </w:r>
      <w:r w:rsidRPr="009F1622">
        <w:rPr>
          <w:lang w:eastAsia="en-US" w:bidi="en-US"/>
        </w:rPr>
        <w:t xml:space="preserve">00 000,- Kč, a to </w:t>
      </w:r>
      <w:r w:rsidRPr="009F1622">
        <w:t>za každý jednotlivý případ porušení.</w:t>
      </w:r>
    </w:p>
    <w:p w14:paraId="24FE40B0" w14:textId="77777777" w:rsidR="00D94FC4" w:rsidRPr="009F1622" w:rsidRDefault="00D94FC4" w:rsidP="00D94FC4">
      <w:pPr>
        <w:pStyle w:val="2sltext"/>
        <w:numPr>
          <w:ilvl w:val="0"/>
          <w:numId w:val="0"/>
        </w:numPr>
        <w:ind w:left="567"/>
      </w:pPr>
    </w:p>
    <w:p w14:paraId="490459A2" w14:textId="7848E81D"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_Ref391989464 \r \h  \* MERGEFORMAT </w:instrText>
      </w:r>
      <w:r w:rsidRPr="009F1622">
        <w:fldChar w:fldCharType="separate"/>
      </w:r>
      <w:ins w:id="681" w:author="Word Document Comparison" w:date="2024-12-20T20:22:00Z" w16du:dateUtc="2024-12-20T19:22:00Z">
        <w:r w:rsidR="003560CA">
          <w:t>209</w:t>
        </w:r>
      </w:ins>
      <w:del w:id="682" w:author="Word Document Comparison" w:date="2024-12-20T20:22:00Z" w16du:dateUtc="2024-12-20T19:22:00Z">
        <w:r w:rsidR="0046236C">
          <w:delText>198</w:delText>
        </w:r>
      </w:del>
      <w:r w:rsidRPr="009F1622">
        <w:fldChar w:fldCharType="end"/>
      </w:r>
      <w:r w:rsidRPr="009F1622">
        <w:t xml:space="preserve"> Smlouvy je povinen uhradit Objednateli smluvní pokutu ve výši </w:t>
      </w:r>
      <w:r w:rsidRPr="009F1622">
        <w:rPr>
          <w:lang w:eastAsia="en-US" w:bidi="en-US"/>
        </w:rPr>
        <w:t xml:space="preserve">100 000,- Kč, a to </w:t>
      </w:r>
      <w:r w:rsidRPr="009F1622">
        <w:t>za každý jednotlivý případ porušení.</w:t>
      </w:r>
    </w:p>
    <w:p w14:paraId="46EF7072" w14:textId="77777777" w:rsidR="00D94FC4" w:rsidRPr="009F1622" w:rsidRDefault="00D94FC4" w:rsidP="00D94FC4">
      <w:pPr>
        <w:pStyle w:val="2sltext"/>
        <w:numPr>
          <w:ilvl w:val="0"/>
          <w:numId w:val="0"/>
        </w:numPr>
        <w:ind w:left="567"/>
      </w:pPr>
    </w:p>
    <w:p w14:paraId="6AB9A206" w14:textId="705F5A78"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_Ref158629490 \r \h  \* MERGEFORMAT </w:instrText>
      </w:r>
      <w:r w:rsidRPr="009F1622">
        <w:fldChar w:fldCharType="separate"/>
      </w:r>
      <w:ins w:id="683" w:author="Word Document Comparison" w:date="2024-12-20T20:22:00Z" w16du:dateUtc="2024-12-20T19:22:00Z">
        <w:r w:rsidR="003560CA">
          <w:t>267</w:t>
        </w:r>
      </w:ins>
      <w:del w:id="684" w:author="Word Document Comparison" w:date="2024-12-20T20:22:00Z" w16du:dateUtc="2024-12-20T19:22:00Z">
        <w:r w:rsidR="0046236C">
          <w:delText>256</w:delText>
        </w:r>
      </w:del>
      <w:r w:rsidRPr="009F1622">
        <w:fldChar w:fldCharType="end"/>
      </w:r>
      <w:r w:rsidRPr="009F1622">
        <w:t xml:space="preserve"> až </w:t>
      </w:r>
      <w:r w:rsidRPr="009F1622">
        <w:fldChar w:fldCharType="begin"/>
      </w:r>
      <w:r w:rsidRPr="009F1622">
        <w:instrText xml:space="preserve"> REF _Ref158629501 \r \h  \* MERGEFORMAT </w:instrText>
      </w:r>
      <w:r w:rsidRPr="009F1622">
        <w:fldChar w:fldCharType="separate"/>
      </w:r>
      <w:ins w:id="685" w:author="Word Document Comparison" w:date="2024-12-20T20:22:00Z" w16du:dateUtc="2024-12-20T19:22:00Z">
        <w:r w:rsidR="003560CA">
          <w:t>274</w:t>
        </w:r>
      </w:ins>
      <w:del w:id="686" w:author="Word Document Comparison" w:date="2024-12-20T20:22:00Z" w16du:dateUtc="2024-12-20T19:22:00Z">
        <w:r w:rsidR="0046236C">
          <w:delText>263</w:delText>
        </w:r>
      </w:del>
      <w:r w:rsidRPr="009F1622">
        <w:fldChar w:fldCharType="end"/>
      </w:r>
      <w:r w:rsidRPr="009F1622">
        <w:t xml:space="preserve"> nebo </w:t>
      </w:r>
      <w:r w:rsidRPr="009F1622">
        <w:fldChar w:fldCharType="begin"/>
      </w:r>
      <w:r w:rsidRPr="009F1622">
        <w:instrText xml:space="preserve"> REF _Ref177392181 \r \h  \* MERGEFORMAT </w:instrText>
      </w:r>
      <w:r w:rsidRPr="009F1622">
        <w:fldChar w:fldCharType="separate"/>
      </w:r>
      <w:ins w:id="687" w:author="Word Document Comparison" w:date="2024-12-20T20:22:00Z" w16du:dateUtc="2024-12-20T19:22:00Z">
        <w:r w:rsidR="003560CA">
          <w:t>275</w:t>
        </w:r>
      </w:ins>
      <w:del w:id="688" w:author="Word Document Comparison" w:date="2024-12-20T20:22:00Z" w16du:dateUtc="2024-12-20T19:22:00Z">
        <w:r w:rsidR="0046236C">
          <w:delText>264</w:delText>
        </w:r>
      </w:del>
      <w:r w:rsidRPr="009F1622">
        <w:fldChar w:fldCharType="end"/>
      </w:r>
      <w:r w:rsidRPr="009F1622">
        <w:t xml:space="preserve"> až </w:t>
      </w:r>
      <w:r w:rsidRPr="009F1622">
        <w:fldChar w:fldCharType="begin"/>
      </w:r>
      <w:r w:rsidRPr="009F1622">
        <w:instrText xml:space="preserve"> REF _Ref130288969 \r \h  \* MERGEFORMAT </w:instrText>
      </w:r>
      <w:r w:rsidRPr="009F1622">
        <w:fldChar w:fldCharType="separate"/>
      </w:r>
      <w:ins w:id="689" w:author="Word Document Comparison" w:date="2024-12-20T20:22:00Z" w16du:dateUtc="2024-12-20T19:22:00Z">
        <w:r w:rsidR="003560CA">
          <w:t>284</w:t>
        </w:r>
      </w:ins>
      <w:del w:id="690" w:author="Word Document Comparison" w:date="2024-12-20T20:22:00Z" w16du:dateUtc="2024-12-20T19:22:00Z">
        <w:r w:rsidR="0046236C">
          <w:delText>273</w:delText>
        </w:r>
      </w:del>
      <w:r w:rsidRPr="009F1622">
        <w:fldChar w:fldCharType="end"/>
      </w:r>
      <w:r w:rsidRPr="009F1622">
        <w:t xml:space="preserve"> Smlouvy, je povinen uhradit Objednateli smluvní pokutu ve výši </w:t>
      </w:r>
      <w:r w:rsidRPr="009F1622">
        <w:rPr>
          <w:lang w:eastAsia="en-US" w:bidi="en-US"/>
        </w:rPr>
        <w:t xml:space="preserve">20 000,- Kč, a to </w:t>
      </w:r>
      <w:r w:rsidRPr="009F1622">
        <w:t>za každý jednotlivý případ porušení.</w:t>
      </w:r>
    </w:p>
    <w:p w14:paraId="6E89AD7F" w14:textId="77777777" w:rsidR="00D94FC4" w:rsidRPr="009F1622" w:rsidRDefault="00D94FC4" w:rsidP="00D94FC4">
      <w:pPr>
        <w:pStyle w:val="2sltext"/>
        <w:numPr>
          <w:ilvl w:val="0"/>
          <w:numId w:val="0"/>
        </w:numPr>
        <w:ind w:left="567"/>
      </w:pPr>
    </w:p>
    <w:p w14:paraId="32D1E1DD" w14:textId="3220E509" w:rsidR="00D94FC4" w:rsidRPr="009F1622" w:rsidRDefault="00D94FC4" w:rsidP="00D94FC4">
      <w:pPr>
        <w:pStyle w:val="2sltext"/>
      </w:pPr>
      <w:r w:rsidRPr="009F1622">
        <w:t xml:space="preserve">Poruší-li </w:t>
      </w:r>
      <w:r w:rsidR="00C96F89" w:rsidRPr="009F1622">
        <w:t>Dodavatel</w:t>
      </w:r>
      <w:r w:rsidRPr="009F1622">
        <w:t xml:space="preserve"> jakoukoliv povinnost dle odst. </w:t>
      </w:r>
      <w:r w:rsidRPr="009F1622">
        <w:fldChar w:fldCharType="begin"/>
      </w:r>
      <w:r w:rsidRPr="009F1622">
        <w:instrText xml:space="preserve"> REF _Ref153910787 \r \h  \* MERGEFORMAT </w:instrText>
      </w:r>
      <w:r w:rsidRPr="009F1622">
        <w:fldChar w:fldCharType="separate"/>
      </w:r>
      <w:ins w:id="691" w:author="Word Document Comparison" w:date="2024-12-20T20:22:00Z" w16du:dateUtc="2024-12-20T19:22:00Z">
        <w:r w:rsidR="003560CA">
          <w:t>115</w:t>
        </w:r>
      </w:ins>
      <w:del w:id="692" w:author="Word Document Comparison" w:date="2024-12-20T20:22:00Z" w16du:dateUtc="2024-12-20T19:22:00Z">
        <w:r w:rsidR="0046236C">
          <w:delText>104</w:delText>
        </w:r>
      </w:del>
      <w:r w:rsidRPr="009F1622">
        <w:fldChar w:fldCharType="end"/>
      </w:r>
      <w:r w:rsidRPr="009F1622">
        <w:t xml:space="preserve">, </w:t>
      </w:r>
      <w:r w:rsidRPr="009F1622">
        <w:fldChar w:fldCharType="begin"/>
      </w:r>
      <w:r w:rsidRPr="009F1622">
        <w:instrText xml:space="preserve"> REF _Ref175829402 \r \h  \* MERGEFORMAT </w:instrText>
      </w:r>
      <w:r w:rsidRPr="009F1622">
        <w:fldChar w:fldCharType="separate"/>
      </w:r>
      <w:ins w:id="693" w:author="Word Document Comparison" w:date="2024-12-20T20:22:00Z" w16du:dateUtc="2024-12-20T19:22:00Z">
        <w:r w:rsidR="003560CA">
          <w:t>120</w:t>
        </w:r>
      </w:ins>
      <w:del w:id="694" w:author="Word Document Comparison" w:date="2024-12-20T20:22:00Z" w16du:dateUtc="2024-12-20T19:22:00Z">
        <w:r w:rsidR="0046236C">
          <w:delText>109</w:delText>
        </w:r>
      </w:del>
      <w:r w:rsidRPr="009F1622">
        <w:fldChar w:fldCharType="end"/>
      </w:r>
      <w:r w:rsidRPr="009F1622">
        <w:t xml:space="preserve"> až </w:t>
      </w:r>
      <w:r w:rsidRPr="009F1622">
        <w:fldChar w:fldCharType="begin"/>
      </w:r>
      <w:r w:rsidRPr="009F1622">
        <w:instrText xml:space="preserve"> REF _Ref153910898 \r \h  \* MERGEFORMAT </w:instrText>
      </w:r>
      <w:r w:rsidRPr="009F1622">
        <w:fldChar w:fldCharType="separate"/>
      </w:r>
      <w:ins w:id="695" w:author="Word Document Comparison" w:date="2024-12-20T20:22:00Z" w16du:dateUtc="2024-12-20T19:22:00Z">
        <w:r w:rsidR="003560CA">
          <w:t>123</w:t>
        </w:r>
      </w:ins>
      <w:del w:id="696" w:author="Word Document Comparison" w:date="2024-12-20T20:22:00Z" w16du:dateUtc="2024-12-20T19:22:00Z">
        <w:r w:rsidR="0046236C">
          <w:delText>112</w:delText>
        </w:r>
      </w:del>
      <w:r w:rsidRPr="009F1622">
        <w:fldChar w:fldCharType="end"/>
      </w:r>
      <w:r w:rsidRPr="009F1622">
        <w:t xml:space="preserve">, </w:t>
      </w:r>
      <w:r w:rsidRPr="009F1622">
        <w:fldChar w:fldCharType="begin"/>
      </w:r>
      <w:r w:rsidRPr="009F1622">
        <w:instrText xml:space="preserve"> REF _Ref153910905 \r \h  \* MERGEFORMAT </w:instrText>
      </w:r>
      <w:r w:rsidRPr="009F1622">
        <w:fldChar w:fldCharType="separate"/>
      </w:r>
      <w:ins w:id="697" w:author="Word Document Comparison" w:date="2024-12-20T20:22:00Z" w16du:dateUtc="2024-12-20T19:22:00Z">
        <w:r w:rsidR="003560CA">
          <w:t>125</w:t>
        </w:r>
      </w:ins>
      <w:del w:id="698" w:author="Word Document Comparison" w:date="2024-12-20T20:22:00Z" w16du:dateUtc="2024-12-20T19:22:00Z">
        <w:r w:rsidR="0046236C">
          <w:delText>114</w:delText>
        </w:r>
      </w:del>
      <w:r w:rsidRPr="009F1622">
        <w:fldChar w:fldCharType="end"/>
      </w:r>
      <w:r w:rsidRPr="009F1622">
        <w:t xml:space="preserve">, </w:t>
      </w:r>
      <w:r w:rsidRPr="009F1622">
        <w:fldChar w:fldCharType="begin"/>
      </w:r>
      <w:r w:rsidRPr="009F1622">
        <w:instrText xml:space="preserve"> REF _Ref177474603 \r \h </w:instrText>
      </w:r>
      <w:r w:rsidR="009F1622">
        <w:instrText xml:space="preserve"> \* MERGEFORMAT </w:instrText>
      </w:r>
      <w:r w:rsidRPr="009F1622">
        <w:fldChar w:fldCharType="separate"/>
      </w:r>
      <w:ins w:id="699" w:author="Word Document Comparison" w:date="2024-12-20T20:22:00Z" w16du:dateUtc="2024-12-20T19:22:00Z">
        <w:r w:rsidR="003560CA">
          <w:t>126</w:t>
        </w:r>
      </w:ins>
      <w:del w:id="700" w:author="Word Document Comparison" w:date="2024-12-20T20:22:00Z" w16du:dateUtc="2024-12-20T19:22:00Z">
        <w:r w:rsidR="0046236C">
          <w:delText>115</w:delText>
        </w:r>
      </w:del>
      <w:r w:rsidRPr="009F1622">
        <w:fldChar w:fldCharType="end"/>
      </w:r>
      <w:r w:rsidRPr="009F1622">
        <w:t xml:space="preserve"> nebo </w:t>
      </w:r>
      <w:r w:rsidRPr="009F1622">
        <w:fldChar w:fldCharType="begin"/>
      </w:r>
      <w:r w:rsidRPr="009F1622">
        <w:instrText xml:space="preserve"> REF _Ref175828575 \r \h  \* MERGEFORMAT </w:instrText>
      </w:r>
      <w:r w:rsidRPr="009F1622">
        <w:fldChar w:fldCharType="separate"/>
      </w:r>
      <w:ins w:id="701" w:author="Word Document Comparison" w:date="2024-12-20T20:22:00Z" w16du:dateUtc="2024-12-20T19:22:00Z">
        <w:r w:rsidR="003560CA">
          <w:t>128</w:t>
        </w:r>
      </w:ins>
      <w:del w:id="702" w:author="Word Document Comparison" w:date="2024-12-20T20:22:00Z" w16du:dateUtc="2024-12-20T19:22:00Z">
        <w:r w:rsidR="0046236C">
          <w:delText>117</w:delText>
        </w:r>
      </w:del>
      <w:r w:rsidRPr="009F1622">
        <w:fldChar w:fldCharType="end"/>
      </w:r>
      <w:r w:rsidRPr="009F1622">
        <w:t xml:space="preserve"> až </w:t>
      </w:r>
      <w:r w:rsidRPr="009F1622">
        <w:fldChar w:fldCharType="begin"/>
      </w:r>
      <w:r w:rsidRPr="009F1622">
        <w:instrText xml:space="preserve"> REF _Ref153911001 \r \h  \* MERGEFORMAT </w:instrText>
      </w:r>
      <w:r w:rsidRPr="009F1622">
        <w:fldChar w:fldCharType="separate"/>
      </w:r>
      <w:ins w:id="703" w:author="Word Document Comparison" w:date="2024-12-20T20:22:00Z" w16du:dateUtc="2024-12-20T19:22:00Z">
        <w:r w:rsidR="003560CA">
          <w:t>135</w:t>
        </w:r>
      </w:ins>
      <w:del w:id="704" w:author="Word Document Comparison" w:date="2024-12-20T20:22:00Z" w16du:dateUtc="2024-12-20T19:22:00Z">
        <w:r w:rsidR="0046236C">
          <w:delText>124</w:delText>
        </w:r>
      </w:del>
      <w:r w:rsidRPr="009F1622">
        <w:fldChar w:fldCharType="end"/>
      </w:r>
      <w:r w:rsidRPr="009F1622">
        <w:t xml:space="preserve"> Smlouvy, je povinen uhradit Objednateli smluvní pokutu ve výši </w:t>
      </w:r>
      <w:r w:rsidRPr="009F1622">
        <w:rPr>
          <w:lang w:eastAsia="en-US" w:bidi="en-US"/>
        </w:rPr>
        <w:t xml:space="preserve">10 000,- Kč, a to </w:t>
      </w:r>
      <w:r w:rsidRPr="009F1622">
        <w:t>za každý jednotlivý případ porušení.</w:t>
      </w:r>
    </w:p>
    <w:p w14:paraId="38D2B786" w14:textId="77777777" w:rsidR="00D94FC4" w:rsidRPr="009F1622" w:rsidRDefault="00D94FC4" w:rsidP="00D94FC4">
      <w:pPr>
        <w:pStyle w:val="2sltext"/>
        <w:numPr>
          <w:ilvl w:val="0"/>
          <w:numId w:val="0"/>
        </w:numPr>
        <w:ind w:left="567"/>
      </w:pPr>
    </w:p>
    <w:p w14:paraId="06D75A2A" w14:textId="096006FA" w:rsidR="00D94FC4" w:rsidRPr="009F1622" w:rsidRDefault="00D94FC4" w:rsidP="00D94FC4">
      <w:pPr>
        <w:pStyle w:val="2sltext"/>
      </w:pPr>
      <w:r w:rsidRPr="009F1622">
        <w:t xml:space="preserve">Poruší-li </w:t>
      </w:r>
      <w:r w:rsidR="00C96F89" w:rsidRPr="009F1622">
        <w:t>Dodavatel</w:t>
      </w:r>
      <w:r w:rsidRPr="009F1622">
        <w:t xml:space="preserve"> jakoukoliv povinnost dle odst. </w:t>
      </w:r>
      <w:r w:rsidRPr="009F1622">
        <w:fldChar w:fldCharType="begin"/>
      </w:r>
      <w:r w:rsidRPr="009F1622">
        <w:instrText xml:space="preserve"> REF _Ref69818320 \r \h  \* MERGEFORMAT </w:instrText>
      </w:r>
      <w:r w:rsidRPr="009F1622">
        <w:fldChar w:fldCharType="separate"/>
      </w:r>
      <w:ins w:id="705" w:author="Word Document Comparison" w:date="2024-12-20T20:22:00Z" w16du:dateUtc="2024-12-20T19:22:00Z">
        <w:r w:rsidR="003560CA">
          <w:t>258</w:t>
        </w:r>
      </w:ins>
      <w:del w:id="706" w:author="Word Document Comparison" w:date="2024-12-20T20:22:00Z" w16du:dateUtc="2024-12-20T19:22:00Z">
        <w:r w:rsidR="0046236C">
          <w:delText>247</w:delText>
        </w:r>
      </w:del>
      <w:r w:rsidRPr="009F1622">
        <w:fldChar w:fldCharType="end"/>
      </w:r>
      <w:r w:rsidRPr="009F1622">
        <w:t xml:space="preserve"> až </w:t>
      </w:r>
      <w:r w:rsidRPr="009F1622">
        <w:fldChar w:fldCharType="begin"/>
      </w:r>
      <w:r w:rsidRPr="009F1622">
        <w:instrText xml:space="preserve"> REF _Ref69818342 \r \h  \* MERGEFORMAT </w:instrText>
      </w:r>
      <w:r w:rsidRPr="009F1622">
        <w:fldChar w:fldCharType="separate"/>
      </w:r>
      <w:ins w:id="707" w:author="Word Document Comparison" w:date="2024-12-20T20:22:00Z" w16du:dateUtc="2024-12-20T19:22:00Z">
        <w:r w:rsidR="003560CA">
          <w:t>260</w:t>
        </w:r>
      </w:ins>
      <w:del w:id="708" w:author="Word Document Comparison" w:date="2024-12-20T20:22:00Z" w16du:dateUtc="2024-12-20T19:22:00Z">
        <w:r w:rsidR="0046236C">
          <w:delText>249</w:delText>
        </w:r>
      </w:del>
      <w:r w:rsidRPr="009F1622">
        <w:fldChar w:fldCharType="end"/>
      </w:r>
      <w:r w:rsidRPr="009F1622">
        <w:t xml:space="preserve"> Smlouvy, je povinen uhradit Objednateli smluvní pokutu ve výši </w:t>
      </w:r>
      <w:r w:rsidRPr="009F1622">
        <w:rPr>
          <w:lang w:eastAsia="en-US" w:bidi="en-US"/>
        </w:rPr>
        <w:t xml:space="preserve">5 000,- Kč, a to </w:t>
      </w:r>
      <w:r w:rsidRPr="009F1622">
        <w:t>za každý jednotlivý případ porušení.</w:t>
      </w:r>
    </w:p>
    <w:p w14:paraId="0EAA9F81" w14:textId="77777777" w:rsidR="00D94FC4" w:rsidRPr="009F1622" w:rsidRDefault="00D94FC4" w:rsidP="00D94FC4">
      <w:pPr>
        <w:pStyle w:val="2sltext"/>
        <w:numPr>
          <w:ilvl w:val="0"/>
          <w:numId w:val="0"/>
        </w:numPr>
        <w:ind w:left="567"/>
      </w:pPr>
    </w:p>
    <w:p w14:paraId="42B5CBB7" w14:textId="43F86DA7" w:rsidR="00D94FC4" w:rsidRPr="00170F7C" w:rsidRDefault="00D94FC4" w:rsidP="00D94FC4">
      <w:pPr>
        <w:pStyle w:val="2sltext"/>
      </w:pPr>
      <w:r w:rsidRPr="009F1622">
        <w:t xml:space="preserve">Poruší-li </w:t>
      </w:r>
      <w:r w:rsidR="00C96F89" w:rsidRPr="009F1622">
        <w:t>Dodavatel</w:t>
      </w:r>
      <w:r w:rsidRPr="009F1622">
        <w:t xml:space="preserve"> jakoukoliv povinnost dle odst. </w:t>
      </w:r>
      <w:r w:rsidRPr="009F1622">
        <w:fldChar w:fldCharType="begin"/>
      </w:r>
      <w:r w:rsidRPr="009F1622">
        <w:instrText xml:space="preserve"> REF _Ref175827798 \r \h  \* MERGEFORMAT </w:instrText>
      </w:r>
      <w:r w:rsidRPr="009F1622">
        <w:fldChar w:fldCharType="separate"/>
      </w:r>
      <w:ins w:id="709" w:author="Word Document Comparison" w:date="2024-12-20T20:22:00Z" w16du:dateUtc="2024-12-20T19:22:00Z">
        <w:r w:rsidR="003560CA">
          <w:t>210</w:t>
        </w:r>
      </w:ins>
      <w:del w:id="710" w:author="Word Document Comparison" w:date="2024-12-20T20:22:00Z" w16du:dateUtc="2024-12-20T19:22:00Z">
        <w:r w:rsidR="0046236C">
          <w:delText>199</w:delText>
        </w:r>
      </w:del>
      <w:r w:rsidRPr="009F1622">
        <w:fldChar w:fldCharType="end"/>
      </w:r>
      <w:r w:rsidRPr="009F1622">
        <w:t xml:space="preserve"> je povinen uhradit Objednateli smluvní </w:t>
      </w:r>
      <w:r w:rsidRPr="00170F7C">
        <w:t xml:space="preserve">pokutu ve výši </w:t>
      </w:r>
      <w:r w:rsidRPr="00170F7C">
        <w:rPr>
          <w:lang w:eastAsia="en-US" w:bidi="en-US"/>
        </w:rPr>
        <w:t>2 000,- Kč, a to za každý započatý den prodlení.</w:t>
      </w:r>
    </w:p>
    <w:p w14:paraId="1C55E163" w14:textId="77777777" w:rsidR="00C96F89" w:rsidRPr="00170F7C" w:rsidRDefault="00C96F89" w:rsidP="00C96F89">
      <w:pPr>
        <w:pStyle w:val="Odstavecseseznamem"/>
      </w:pPr>
    </w:p>
    <w:p w14:paraId="4A759805" w14:textId="2E19DF63" w:rsidR="00C96F89" w:rsidRPr="00170F7C" w:rsidRDefault="00C96F89" w:rsidP="00D94FC4">
      <w:pPr>
        <w:pStyle w:val="2sltext"/>
      </w:pPr>
      <w:r w:rsidRPr="00170F7C">
        <w:t>Poruší-li Dodavatel povinnost předložit čestné prohlášení podle </w:t>
      </w:r>
      <w:r w:rsidRPr="00170F7C">
        <w:rPr>
          <w:rFonts w:asciiTheme="minorHAnsi" w:hAnsiTheme="minorHAnsi"/>
        </w:rPr>
        <w:t>odst.</w:t>
      </w:r>
      <w:r w:rsidRPr="00170F7C">
        <w:t xml:space="preserve"> </w:t>
      </w:r>
      <w:r w:rsidRPr="00170F7C">
        <w:fldChar w:fldCharType="begin"/>
      </w:r>
      <w:r w:rsidRPr="00170F7C">
        <w:instrText xml:space="preserve"> REF _Ref105684761 \r \h  \* MERGEFORMAT </w:instrText>
      </w:r>
      <w:r w:rsidRPr="00170F7C">
        <w:fldChar w:fldCharType="separate"/>
      </w:r>
      <w:ins w:id="711" w:author="Word Document Comparison" w:date="2024-12-20T20:22:00Z" w16du:dateUtc="2024-12-20T19:22:00Z">
        <w:r w:rsidR="003560CA">
          <w:t>162</w:t>
        </w:r>
      </w:ins>
      <w:del w:id="712" w:author="Word Document Comparison" w:date="2024-12-20T20:22:00Z" w16du:dateUtc="2024-12-20T19:22:00Z">
        <w:r w:rsidR="0046236C">
          <w:delText>151</w:delText>
        </w:r>
      </w:del>
      <w:r w:rsidRPr="00170F7C">
        <w:fldChar w:fldCharType="end"/>
      </w:r>
      <w:r w:rsidRPr="00170F7C">
        <w:t xml:space="preserve"> Smlouvy ve stanovené lhůtě, je Dodavatel povinen uhradit Objednateli smluvní pokutu ve výši </w:t>
      </w:r>
      <w:r w:rsidR="00B81497">
        <w:t>3</w:t>
      </w:r>
      <w:r w:rsidRPr="00170F7C">
        <w:t xml:space="preserve"> 000,- Kč, a to za každý započatý den prodlení. Ukáže-li se čestné prohlášení podle </w:t>
      </w:r>
      <w:r w:rsidRPr="00170F7C">
        <w:rPr>
          <w:rFonts w:asciiTheme="minorHAnsi" w:hAnsiTheme="minorHAnsi"/>
        </w:rPr>
        <w:t>odst.</w:t>
      </w:r>
      <w:r w:rsidRPr="00170F7C">
        <w:t xml:space="preserve"> </w:t>
      </w:r>
      <w:r w:rsidRPr="00170F7C">
        <w:fldChar w:fldCharType="begin"/>
      </w:r>
      <w:r w:rsidRPr="00170F7C">
        <w:instrText xml:space="preserve"> REF _Ref105768942 \r \h  \* MERGEFORMAT </w:instrText>
      </w:r>
      <w:r w:rsidRPr="00170F7C">
        <w:fldChar w:fldCharType="separate"/>
      </w:r>
      <w:ins w:id="713" w:author="Word Document Comparison" w:date="2024-12-20T20:22:00Z" w16du:dateUtc="2024-12-20T19:22:00Z">
        <w:r w:rsidR="003560CA">
          <w:t>162</w:t>
        </w:r>
      </w:ins>
      <w:del w:id="714" w:author="Word Document Comparison" w:date="2024-12-20T20:22:00Z" w16du:dateUtc="2024-12-20T19:22:00Z">
        <w:r w:rsidR="0046236C">
          <w:delText>151</w:delText>
        </w:r>
      </w:del>
      <w:r w:rsidRPr="00170F7C">
        <w:fldChar w:fldCharType="end"/>
      </w:r>
      <w:r w:rsidRPr="00170F7C">
        <w:t xml:space="preserve"> Smlouvy jako nepravdivé ve vztahu ke kterékoliv Druhotné licenci, a to i částečně, je Dodavatel povinen uhradit Objednateli smluvní pokutu ve výši </w:t>
      </w:r>
      <w:r w:rsidRPr="00170F7C">
        <w:rPr>
          <w:lang w:eastAsia="en-US" w:bidi="en-US"/>
        </w:rPr>
        <w:t>100 000,- Kč</w:t>
      </w:r>
      <w:r w:rsidRPr="00170F7C">
        <w:t>. To pro odstranění pochybností znamená, že v případě nepravdivosti čestného prohlášení ve vztahu k jedné Druhotné licenci činí smluvní pokuta 100 000,- Kč, při nepravdivosti čestného prohlášení ve vztahu k pěti Druhotným licencím činí smluvní pokuta 5 × 100 000,- Kč, atd. Nepravdivost čestného prohlášení nezakládají zjevné chyby v psaní nebo v počtech.</w:t>
      </w:r>
    </w:p>
    <w:p w14:paraId="717D5B2F" w14:textId="77777777" w:rsidR="009F1622" w:rsidRPr="00170F7C" w:rsidRDefault="009F1622" w:rsidP="009F1622">
      <w:pPr>
        <w:pStyle w:val="Odstavecseseznamem"/>
      </w:pPr>
    </w:p>
    <w:p w14:paraId="4912CE33" w14:textId="319B9EE0" w:rsidR="009F1622" w:rsidRPr="00170F7C" w:rsidRDefault="009F1622" w:rsidP="00D94FC4">
      <w:pPr>
        <w:pStyle w:val="2sltext"/>
      </w:pPr>
      <w:r w:rsidRPr="00170F7C">
        <w:rPr>
          <w:rFonts w:asciiTheme="minorHAnsi" w:hAnsiTheme="minorHAnsi" w:cstheme="minorHAnsi"/>
        </w:rPr>
        <w:t xml:space="preserve">Poruší-li Dodavatel povinnost poskytovat Objednateli řádnou nebo včasnou součinnost dle odst. </w:t>
      </w:r>
      <w:r w:rsidRPr="00170F7C">
        <w:rPr>
          <w:rFonts w:asciiTheme="minorHAnsi" w:hAnsiTheme="minorHAnsi" w:cstheme="minorHAnsi"/>
        </w:rPr>
        <w:fldChar w:fldCharType="begin"/>
      </w:r>
      <w:r w:rsidRPr="00170F7C">
        <w:rPr>
          <w:rFonts w:asciiTheme="minorHAnsi" w:hAnsiTheme="minorHAnsi" w:cstheme="minorHAnsi"/>
        </w:rPr>
        <w:instrText xml:space="preserve"> REF _Ref152082492 \r \h  \* MERGEFORMAT </w:instrText>
      </w:r>
      <w:r w:rsidRPr="00170F7C">
        <w:rPr>
          <w:rFonts w:asciiTheme="minorHAnsi" w:hAnsiTheme="minorHAnsi" w:cstheme="minorHAnsi"/>
        </w:rPr>
      </w:r>
      <w:r w:rsidRPr="00170F7C">
        <w:rPr>
          <w:rFonts w:asciiTheme="minorHAnsi" w:hAnsiTheme="minorHAnsi" w:cstheme="minorHAnsi"/>
        </w:rPr>
        <w:fldChar w:fldCharType="separate"/>
      </w:r>
      <w:ins w:id="715" w:author="Word Document Comparison" w:date="2024-12-20T20:22:00Z" w16du:dateUtc="2024-12-20T19:22:00Z">
        <w:r w:rsidR="003560CA">
          <w:rPr>
            <w:rFonts w:asciiTheme="minorHAnsi" w:hAnsiTheme="minorHAnsi" w:cstheme="minorHAnsi"/>
          </w:rPr>
          <w:t>163</w:t>
        </w:r>
      </w:ins>
      <w:del w:id="716" w:author="Word Document Comparison" w:date="2024-12-20T20:22:00Z" w16du:dateUtc="2024-12-20T19:22:00Z">
        <w:r w:rsidR="0046236C">
          <w:rPr>
            <w:rFonts w:asciiTheme="minorHAnsi" w:hAnsiTheme="minorHAnsi" w:cstheme="minorHAnsi"/>
          </w:rPr>
          <w:delText>152</w:delText>
        </w:r>
      </w:del>
      <w:r w:rsidRPr="00170F7C">
        <w:rPr>
          <w:rFonts w:asciiTheme="minorHAnsi" w:hAnsiTheme="minorHAnsi" w:cstheme="minorHAnsi"/>
        </w:rPr>
        <w:fldChar w:fldCharType="end"/>
      </w:r>
      <w:r w:rsidRPr="00170F7C">
        <w:rPr>
          <w:rFonts w:asciiTheme="minorHAnsi" w:hAnsiTheme="minorHAnsi" w:cstheme="minorHAnsi"/>
        </w:rPr>
        <w:t xml:space="preserve"> Smlouvy, je povinen uhradit Objednateli smluvní pokutu ve výši 3 000,- Kč, a to za každý započatý den prodlení.</w:t>
      </w:r>
    </w:p>
    <w:p w14:paraId="5E2EAB58" w14:textId="77777777" w:rsidR="009F1622" w:rsidRPr="00170F7C" w:rsidRDefault="009F1622" w:rsidP="009F1622">
      <w:pPr>
        <w:pStyle w:val="Odstavecseseznamem"/>
      </w:pPr>
    </w:p>
    <w:p w14:paraId="076EC075" w14:textId="149DFFB4" w:rsidR="00D94FC4" w:rsidRPr="00170F7C" w:rsidRDefault="009F1622" w:rsidP="009F1622">
      <w:pPr>
        <w:pStyle w:val="2sltext"/>
      </w:pPr>
      <w:r w:rsidRPr="00170F7C">
        <w:t xml:space="preserve">Poruší-li Dodavatel povinnost odstranit reklamované vady dle odst. </w:t>
      </w:r>
      <w:r w:rsidRPr="00170F7C">
        <w:fldChar w:fldCharType="begin"/>
      </w:r>
      <w:r w:rsidRPr="00170F7C">
        <w:instrText xml:space="preserve"> REF _Ref38239877 \r \h </w:instrText>
      </w:r>
      <w:r w:rsidR="00170F7C">
        <w:instrText xml:space="preserve"> \* MERGEFORMAT </w:instrText>
      </w:r>
      <w:r w:rsidRPr="00170F7C">
        <w:fldChar w:fldCharType="separate"/>
      </w:r>
      <w:ins w:id="717" w:author="Word Document Comparison" w:date="2024-12-20T20:22:00Z" w16du:dateUtc="2024-12-20T19:22:00Z">
        <w:r w:rsidR="003560CA">
          <w:t>188</w:t>
        </w:r>
      </w:ins>
      <w:del w:id="718" w:author="Word Document Comparison" w:date="2024-12-20T20:22:00Z" w16du:dateUtc="2024-12-20T19:22:00Z">
        <w:r w:rsidR="0046236C">
          <w:delText>177</w:delText>
        </w:r>
      </w:del>
      <w:r w:rsidRPr="00170F7C">
        <w:fldChar w:fldCharType="end"/>
      </w:r>
      <w:r w:rsidRPr="00170F7C">
        <w:t xml:space="preserve"> nebo </w:t>
      </w:r>
      <w:r w:rsidRPr="00170F7C">
        <w:fldChar w:fldCharType="begin"/>
      </w:r>
      <w:r w:rsidRPr="00170F7C">
        <w:instrText xml:space="preserve"> REF _Ref177381846 \r \h </w:instrText>
      </w:r>
      <w:r w:rsidR="00170F7C">
        <w:instrText xml:space="preserve"> \* MERGEFORMAT </w:instrText>
      </w:r>
      <w:r w:rsidRPr="00170F7C">
        <w:fldChar w:fldCharType="separate"/>
      </w:r>
      <w:ins w:id="719" w:author="Word Document Comparison" w:date="2024-12-20T20:22:00Z" w16du:dateUtc="2024-12-20T19:22:00Z">
        <w:r w:rsidR="003560CA">
          <w:t>189</w:t>
        </w:r>
      </w:ins>
      <w:del w:id="720" w:author="Word Document Comparison" w:date="2024-12-20T20:22:00Z" w16du:dateUtc="2024-12-20T19:22:00Z">
        <w:r w:rsidR="0046236C">
          <w:delText>178</w:delText>
        </w:r>
      </w:del>
      <w:r w:rsidRPr="00170F7C">
        <w:fldChar w:fldCharType="end"/>
      </w:r>
      <w:r w:rsidRPr="00170F7C">
        <w:t xml:space="preserve"> Smlouvy ve stanovené lhůtě, je povinen uhradit Objednateli smluvní pokutu ve výši </w:t>
      </w:r>
      <w:r w:rsidRPr="00170F7C">
        <w:rPr>
          <w:lang w:eastAsia="en-US" w:bidi="en-US"/>
        </w:rPr>
        <w:t>5 000,- Kč</w:t>
      </w:r>
      <w:r w:rsidRPr="00170F7C">
        <w:rPr>
          <w:rFonts w:asciiTheme="minorHAnsi" w:hAnsiTheme="minorHAnsi" w:cstheme="minorHAnsi"/>
        </w:rPr>
        <w:t>, a to za každý započatý den prodlení.</w:t>
      </w:r>
    </w:p>
    <w:p w14:paraId="4C76746A" w14:textId="77777777" w:rsidR="00D94FC4" w:rsidRPr="00170F7C" w:rsidRDefault="00D94FC4" w:rsidP="00542B58">
      <w:pPr>
        <w:pStyle w:val="2sltext"/>
        <w:numPr>
          <w:ilvl w:val="0"/>
          <w:numId w:val="0"/>
        </w:numPr>
        <w:ind w:left="567"/>
      </w:pPr>
    </w:p>
    <w:p w14:paraId="41EF1E4E" w14:textId="0C6753B1" w:rsidR="00D94FC4" w:rsidRPr="00170F7C" w:rsidRDefault="00C96F89" w:rsidP="00C96F89">
      <w:pPr>
        <w:pStyle w:val="2sltext"/>
      </w:pPr>
      <w:r w:rsidRPr="00170F7C">
        <w:t xml:space="preserve">Poruší-li Objednatel povinnost zaplatit Dodavateli příslušnou cenu dle čl. </w:t>
      </w:r>
      <w:r w:rsidRPr="00170F7C">
        <w:fldChar w:fldCharType="begin"/>
      </w:r>
      <w:r w:rsidRPr="00170F7C">
        <w:instrText xml:space="preserve"> REF _Ref177475295 \r \h </w:instrText>
      </w:r>
      <w:r w:rsidR="009F1622" w:rsidRPr="00170F7C">
        <w:instrText xml:space="preserve"> \* MERGEFORMAT </w:instrText>
      </w:r>
      <w:r w:rsidRPr="00170F7C">
        <w:fldChar w:fldCharType="separate"/>
      </w:r>
      <w:ins w:id="721" w:author="Word Document Comparison" w:date="2024-12-20T20:22:00Z" w16du:dateUtc="2024-12-20T19:22:00Z">
        <w:r w:rsidR="003560CA">
          <w:t>IX</w:t>
        </w:r>
      </w:ins>
      <w:del w:id="722" w:author="Word Document Comparison" w:date="2024-12-20T20:22:00Z" w16du:dateUtc="2024-12-20T19:22:00Z">
        <w:r w:rsidR="0046236C">
          <w:delText>VIII</w:delText>
        </w:r>
      </w:del>
      <w:r w:rsidRPr="00170F7C">
        <w:fldChar w:fldCharType="end"/>
      </w:r>
      <w:r w:rsidRPr="00170F7C">
        <w:t xml:space="preserve"> Smlouvy ve stanovené lhůtě, je povinen uhradit </w:t>
      </w:r>
      <w:r w:rsidR="009F1622" w:rsidRPr="00170F7C">
        <w:t>Dodavateli</w:t>
      </w:r>
      <w:r w:rsidRPr="00170F7C">
        <w:t xml:space="preserve"> zákonný úrok z prodlení ve výši dle právních předpisů.</w:t>
      </w:r>
    </w:p>
    <w:p w14:paraId="6F667321" w14:textId="77777777" w:rsidR="009F1622" w:rsidRPr="00170F7C" w:rsidRDefault="009F1622" w:rsidP="009F1622">
      <w:pPr>
        <w:pStyle w:val="Odstavecseseznamem"/>
      </w:pPr>
    </w:p>
    <w:p w14:paraId="5092E925" w14:textId="1299175C" w:rsidR="00D56C69" w:rsidRPr="00170F7C" w:rsidRDefault="009F1622" w:rsidP="00170F7C">
      <w:pPr>
        <w:pStyle w:val="2sltext"/>
        <w:rPr>
          <w:color w:val="000000" w:themeColor="text1"/>
        </w:rPr>
      </w:pPr>
      <w:r w:rsidRPr="00170F7C">
        <w:rPr>
          <w:rFonts w:asciiTheme="minorHAnsi" w:hAnsiTheme="minorHAnsi" w:cstheme="minorHAnsi"/>
          <w:color w:val="000000" w:themeColor="text1"/>
        </w:rPr>
        <w:t xml:space="preserve">Smluvní strany ujednaly, že maximální celková výše smluvních pokut, kterou je </w:t>
      </w:r>
      <w:r w:rsidR="00170F7C" w:rsidRPr="00170F7C">
        <w:rPr>
          <w:rFonts w:asciiTheme="minorHAnsi" w:hAnsiTheme="minorHAnsi" w:cstheme="minorHAnsi"/>
          <w:color w:val="000000" w:themeColor="text1"/>
        </w:rPr>
        <w:t>Dodavatel</w:t>
      </w:r>
      <w:r w:rsidRPr="00170F7C">
        <w:rPr>
          <w:rFonts w:asciiTheme="minorHAnsi" w:hAnsiTheme="minorHAnsi" w:cstheme="minorHAnsi"/>
          <w:color w:val="000000" w:themeColor="text1"/>
        </w:rPr>
        <w:t xml:space="preserve"> dle tohoto článku této Smlouvy povinen Objednateli uhradit </w:t>
      </w:r>
      <w:bookmarkStart w:id="723" w:name="_Hlk185257324"/>
      <w:r w:rsidRPr="00170F7C">
        <w:rPr>
          <w:rFonts w:asciiTheme="minorHAnsi" w:hAnsiTheme="minorHAnsi" w:cstheme="minorHAnsi"/>
          <w:color w:val="000000" w:themeColor="text1"/>
        </w:rPr>
        <w:t>za celou dobu trvání této Smlouvy</w:t>
      </w:r>
      <w:bookmarkEnd w:id="723"/>
      <w:r w:rsidRPr="00170F7C">
        <w:rPr>
          <w:rFonts w:asciiTheme="minorHAnsi" w:hAnsiTheme="minorHAnsi" w:cstheme="minorHAnsi"/>
          <w:color w:val="000000" w:themeColor="text1"/>
        </w:rPr>
        <w:t xml:space="preserve">, je rovna finanční částce odpovídající </w:t>
      </w:r>
      <w:r w:rsidR="00B81497" w:rsidRPr="005A3983">
        <w:rPr>
          <w:rFonts w:asciiTheme="minorHAnsi" w:hAnsiTheme="minorHAnsi" w:cstheme="minorHAnsi"/>
          <w:color w:val="000000" w:themeColor="text1"/>
        </w:rPr>
        <w:t>50</w:t>
      </w:r>
      <w:r w:rsidRPr="005A3983">
        <w:rPr>
          <w:rFonts w:asciiTheme="minorHAnsi" w:hAnsiTheme="minorHAnsi" w:cstheme="minorHAnsi"/>
          <w:color w:val="000000" w:themeColor="text1"/>
        </w:rPr>
        <w:t xml:space="preserve"> % </w:t>
      </w:r>
      <w:r w:rsidRPr="00170F7C">
        <w:rPr>
          <w:rFonts w:asciiTheme="minorHAnsi" w:hAnsiTheme="minorHAnsi" w:cstheme="minorHAnsi"/>
          <w:color w:val="000000" w:themeColor="text1"/>
        </w:rPr>
        <w:t xml:space="preserve">Ceny </w:t>
      </w:r>
      <w:r w:rsidR="00170F7C" w:rsidRPr="00170F7C">
        <w:rPr>
          <w:rFonts w:asciiTheme="minorHAnsi" w:hAnsiTheme="minorHAnsi" w:cstheme="minorHAnsi"/>
          <w:color w:val="000000" w:themeColor="text1"/>
        </w:rPr>
        <w:t>za Předmět plnění.</w:t>
      </w:r>
    </w:p>
    <w:p w14:paraId="538F7044" w14:textId="77777777" w:rsidR="00170F7C" w:rsidRDefault="00170F7C" w:rsidP="00170F7C">
      <w:pPr>
        <w:pStyle w:val="Odstavecseseznamem"/>
        <w:rPr>
          <w:color w:val="000000" w:themeColor="text1"/>
        </w:rPr>
      </w:pPr>
    </w:p>
    <w:p w14:paraId="3F9F0BAB" w14:textId="730262B9" w:rsidR="00170F7C" w:rsidRPr="00170F7C" w:rsidRDefault="00170F7C" w:rsidP="00170F7C">
      <w:pPr>
        <w:pStyle w:val="2sltext"/>
        <w:rPr>
          <w:color w:val="000000" w:themeColor="text1"/>
        </w:rPr>
      </w:pPr>
      <w:bookmarkStart w:id="724" w:name="_Ref175813884"/>
      <w:r>
        <w:rPr>
          <w:rFonts w:asciiTheme="minorHAnsi" w:hAnsiTheme="minorHAnsi" w:cstheme="minorHAnsi"/>
        </w:rPr>
        <w:t>Dodavatel</w:t>
      </w:r>
      <w:r w:rsidRPr="00B75BA1">
        <w:rPr>
          <w:rFonts w:asciiTheme="minorHAnsi" w:hAnsiTheme="minorHAnsi" w:cstheme="minorHAnsi"/>
        </w:rPr>
        <w:t xml:space="preserve"> </w:t>
      </w:r>
      <w:r w:rsidR="00931569">
        <w:rPr>
          <w:rFonts w:asciiTheme="minorHAnsi" w:hAnsiTheme="minorHAnsi" w:cstheme="minorHAnsi"/>
        </w:rPr>
        <w:t xml:space="preserve">je </w:t>
      </w:r>
      <w:r w:rsidRPr="00B75BA1">
        <w:rPr>
          <w:rFonts w:asciiTheme="minorHAnsi" w:hAnsiTheme="minorHAnsi" w:cstheme="minorHAnsi"/>
        </w:rPr>
        <w:t xml:space="preserve">povinen v příslušném </w:t>
      </w:r>
      <w:r w:rsidRPr="00CC4F77">
        <w:t>Protokol</w:t>
      </w:r>
      <w:r>
        <w:t>u</w:t>
      </w:r>
      <w:r w:rsidRPr="00CC4F77">
        <w:t xml:space="preserve"> o provedení navýšení výkonu nebo kapacity</w:t>
      </w:r>
      <w:r w:rsidRPr="00B75BA1">
        <w:rPr>
          <w:rFonts w:asciiTheme="minorHAnsi" w:hAnsiTheme="minorHAnsi" w:cstheme="minorHAnsi"/>
        </w:rPr>
        <w:t xml:space="preserve"> dle odst. </w:t>
      </w:r>
      <w:r>
        <w:rPr>
          <w:rFonts w:asciiTheme="minorHAnsi" w:hAnsiTheme="minorHAnsi" w:cstheme="minorHAnsi"/>
        </w:rPr>
        <w:fldChar w:fldCharType="begin"/>
      </w:r>
      <w:r>
        <w:rPr>
          <w:rFonts w:asciiTheme="minorHAnsi" w:hAnsiTheme="minorHAnsi" w:cstheme="minorHAnsi"/>
        </w:rPr>
        <w:instrText xml:space="preserve"> REF _Ref175813843 \r \h </w:instrText>
      </w:r>
      <w:r>
        <w:rPr>
          <w:rFonts w:asciiTheme="minorHAnsi" w:hAnsiTheme="minorHAnsi" w:cstheme="minorHAnsi"/>
        </w:rPr>
      </w:r>
      <w:r>
        <w:rPr>
          <w:rFonts w:asciiTheme="minorHAnsi" w:hAnsiTheme="minorHAnsi" w:cstheme="minorHAnsi"/>
        </w:rPr>
        <w:fldChar w:fldCharType="separate"/>
      </w:r>
      <w:r w:rsidR="0046236C">
        <w:rPr>
          <w:rFonts w:asciiTheme="minorHAnsi" w:hAnsiTheme="minorHAnsi" w:cstheme="minorHAnsi"/>
        </w:rPr>
        <w:t>49</w:t>
      </w:r>
      <w:r>
        <w:rPr>
          <w:rFonts w:asciiTheme="minorHAnsi" w:hAnsiTheme="minorHAnsi" w:cstheme="minorHAnsi"/>
        </w:rPr>
        <w:fldChar w:fldCharType="end"/>
      </w:r>
      <w:r>
        <w:rPr>
          <w:rFonts w:asciiTheme="minorHAnsi" w:hAnsiTheme="minorHAnsi" w:cstheme="minorHAnsi"/>
        </w:rPr>
        <w:t xml:space="preserve"> </w:t>
      </w:r>
      <w:r w:rsidRPr="00B75BA1">
        <w:rPr>
          <w:rFonts w:cstheme="minorHAnsi"/>
        </w:rPr>
        <w:t>uvést a řádně vyčíslit příslušnou smluvní pokutu.</w:t>
      </w:r>
      <w:bookmarkEnd w:id="724"/>
      <w:r w:rsidRPr="00B75BA1">
        <w:rPr>
          <w:rFonts w:cstheme="minorHAnsi"/>
        </w:rPr>
        <w:t xml:space="preserve"> </w:t>
      </w:r>
      <w:r>
        <w:rPr>
          <w:rFonts w:cstheme="minorHAnsi"/>
        </w:rPr>
        <w:t>Dodavatel</w:t>
      </w:r>
      <w:r w:rsidRPr="00B75BA1">
        <w:rPr>
          <w:rFonts w:cstheme="minorHAnsi"/>
        </w:rPr>
        <w:t xml:space="preserve"> je povinen dle odst. </w:t>
      </w:r>
      <w:r w:rsidRPr="00B75BA1">
        <w:rPr>
          <w:rFonts w:cstheme="minorHAnsi"/>
        </w:rPr>
        <w:fldChar w:fldCharType="begin"/>
      </w:r>
      <w:r w:rsidRPr="00B75BA1">
        <w:rPr>
          <w:rFonts w:cstheme="minorHAnsi"/>
        </w:rPr>
        <w:instrText xml:space="preserve"> REF _Ref175813955 \r \h  \* MERGEFORMAT </w:instrText>
      </w:r>
      <w:r w:rsidRPr="00B75BA1">
        <w:rPr>
          <w:rFonts w:cstheme="minorHAnsi"/>
        </w:rPr>
      </w:r>
      <w:r w:rsidRPr="00B75BA1">
        <w:rPr>
          <w:rFonts w:cstheme="minorHAnsi"/>
        </w:rPr>
        <w:fldChar w:fldCharType="separate"/>
      </w:r>
      <w:ins w:id="725" w:author="Word Document Comparison" w:date="2024-12-20T20:22:00Z" w16du:dateUtc="2024-12-20T19:22:00Z">
        <w:r w:rsidR="003560CA">
          <w:rPr>
            <w:rFonts w:cstheme="minorHAnsi"/>
          </w:rPr>
          <w:t>76</w:t>
        </w:r>
      </w:ins>
      <w:del w:id="726" w:author="Word Document Comparison" w:date="2024-12-20T20:22:00Z" w16du:dateUtc="2024-12-20T19:22:00Z">
        <w:r w:rsidR="0046236C">
          <w:rPr>
            <w:rFonts w:cstheme="minorHAnsi"/>
          </w:rPr>
          <w:delText>65</w:delText>
        </w:r>
      </w:del>
      <w:r w:rsidRPr="00B75BA1">
        <w:rPr>
          <w:rFonts w:cstheme="minorHAnsi"/>
        </w:rPr>
        <w:fldChar w:fldCharType="end"/>
      </w:r>
      <w:r w:rsidRPr="00B75BA1">
        <w:rPr>
          <w:rFonts w:cstheme="minorHAnsi"/>
        </w:rPr>
        <w:t xml:space="preserve"> Smlouvy ve Faktuře </w:t>
      </w:r>
      <w:r w:rsidRPr="00B75BA1">
        <w:t xml:space="preserve">zohlednit a výslovně uvést a řádně vyčíslit příslušnou smluvní pokutu a odpovídajícím způsobem snížit </w:t>
      </w:r>
      <w:r>
        <w:t>příslušnou cenu.</w:t>
      </w:r>
    </w:p>
    <w:p w14:paraId="68EF6C1E" w14:textId="77777777" w:rsidR="00170F7C" w:rsidRDefault="00170F7C" w:rsidP="00170F7C">
      <w:pPr>
        <w:pStyle w:val="Odstavecseseznamem"/>
        <w:rPr>
          <w:color w:val="000000" w:themeColor="text1"/>
        </w:rPr>
      </w:pPr>
    </w:p>
    <w:p w14:paraId="1BAF0198" w14:textId="3D92409A" w:rsidR="00170F7C" w:rsidRPr="00170F7C" w:rsidRDefault="00170F7C" w:rsidP="00170F7C">
      <w:pPr>
        <w:pStyle w:val="2sltext"/>
        <w:rPr>
          <w:color w:val="000000" w:themeColor="text1"/>
        </w:rPr>
      </w:pPr>
      <w:r w:rsidRPr="00B75BA1">
        <w:t xml:space="preserve">Nebude-li postupováno dle odst. </w:t>
      </w:r>
      <w:r w:rsidRPr="00B75BA1">
        <w:fldChar w:fldCharType="begin"/>
      </w:r>
      <w:r w:rsidRPr="00B75BA1">
        <w:instrText xml:space="preserve"> REF _Ref175813884 \r \h  \* MERGEFORMAT </w:instrText>
      </w:r>
      <w:r w:rsidRPr="00B75BA1">
        <w:fldChar w:fldCharType="separate"/>
      </w:r>
      <w:ins w:id="727" w:author="Word Document Comparison" w:date="2024-12-20T20:22:00Z" w16du:dateUtc="2024-12-20T19:22:00Z">
        <w:r w:rsidR="003560CA">
          <w:t>226</w:t>
        </w:r>
      </w:ins>
      <w:del w:id="728" w:author="Word Document Comparison" w:date="2024-12-20T20:22:00Z" w16du:dateUtc="2024-12-20T19:22:00Z">
        <w:r w:rsidR="0046236C">
          <w:delText>215</w:delText>
        </w:r>
      </w:del>
      <w:r w:rsidRPr="00B75BA1">
        <w:fldChar w:fldCharType="end"/>
      </w:r>
      <w:r w:rsidRPr="00B75BA1">
        <w:t xml:space="preserve"> Smlouvy, je oprávněná Smluvní strana oprávněna </w:t>
      </w:r>
      <w:r w:rsidRPr="00170F7C">
        <w:t xml:space="preserve">požadovat uhrazení smluvní pokuty na základě </w:t>
      </w:r>
      <w:r w:rsidRPr="00170F7C">
        <w:rPr>
          <w:rFonts w:asciiTheme="minorHAnsi" w:hAnsiTheme="minorHAnsi" w:cstheme="minorHAnsi"/>
        </w:rPr>
        <w:t>písemné výzvy oprávněné Smluvní strany k úhradě smluvní pokuty doručené povinné Smluvní straně. Splatnost smluvních pokut činí 15 dnů ode dne doručení písemné výzvy oprávněné Smluvní strany k úhradě smluvní pokuty povinné Smluvní straně.</w:t>
      </w:r>
    </w:p>
    <w:p w14:paraId="58B7B45E" w14:textId="77777777" w:rsidR="004E5ABA" w:rsidRPr="00170F7C" w:rsidRDefault="004E5ABA" w:rsidP="003B2E2D">
      <w:pPr>
        <w:pStyle w:val="2sltext"/>
        <w:numPr>
          <w:ilvl w:val="0"/>
          <w:numId w:val="0"/>
        </w:numPr>
        <w:ind w:left="567"/>
      </w:pPr>
    </w:p>
    <w:p w14:paraId="1A8F5C15" w14:textId="7F67E34F" w:rsidR="007F22C9" w:rsidRPr="00170F7C" w:rsidRDefault="00170F7C" w:rsidP="003B2E2D">
      <w:pPr>
        <w:pStyle w:val="2sltext"/>
      </w:pPr>
      <w:r w:rsidRPr="00170F7C">
        <w:rPr>
          <w:rFonts w:asciiTheme="minorHAnsi" w:hAnsiTheme="minorHAnsi" w:cstheme="minorHAnsi"/>
        </w:rPr>
        <w:t>Zaplacení smluvní pokuty nezbavuje povinnou Smluvní stranu povinnosti splnit dluh smluvní pokutou utvrzený.</w:t>
      </w:r>
    </w:p>
    <w:p w14:paraId="08CC549E" w14:textId="77777777" w:rsidR="004E5ABA" w:rsidRPr="00170F7C" w:rsidRDefault="004E5ABA" w:rsidP="003B2E2D">
      <w:pPr>
        <w:pStyle w:val="2sltext"/>
        <w:numPr>
          <w:ilvl w:val="0"/>
          <w:numId w:val="0"/>
        </w:numPr>
        <w:ind w:left="567"/>
        <w:rPr>
          <w:highlight w:val="yellow"/>
        </w:rPr>
      </w:pPr>
    </w:p>
    <w:p w14:paraId="21D6F3B6" w14:textId="2EC53547" w:rsidR="007F22C9" w:rsidRDefault="00AF470E" w:rsidP="003B2E2D">
      <w:pPr>
        <w:pStyle w:val="2sltext"/>
      </w:pPr>
      <w:bookmarkStart w:id="729" w:name="_Hlk185257182"/>
      <w:r w:rsidRPr="00170F7C">
        <w:t>Objednatel</w:t>
      </w:r>
      <w:r w:rsidR="007F22C9" w:rsidRPr="00170F7C">
        <w:t xml:space="preserve"> je oprávněn požadovat náhradu škody a nemajetkové újmy </w:t>
      </w:r>
      <w:bookmarkStart w:id="730" w:name="_Hlk185257137"/>
      <w:r w:rsidR="007F22C9" w:rsidRPr="00170F7C">
        <w:t>způsobené porušením povinnosti</w:t>
      </w:r>
      <w:r w:rsidR="001A70CA" w:rsidRPr="00170F7C">
        <w:t xml:space="preserve"> </w:t>
      </w:r>
      <w:r w:rsidR="00D74A28" w:rsidRPr="00170F7C">
        <w:t>Dodavatele</w:t>
      </w:r>
      <w:r w:rsidR="007F22C9" w:rsidRPr="00170F7C">
        <w:t>, na kterou se vztahuje smluvní pokuta</w:t>
      </w:r>
      <w:bookmarkEnd w:id="730"/>
      <w:r w:rsidR="007F22C9" w:rsidRPr="00170F7C">
        <w:t xml:space="preserve">, </w:t>
      </w:r>
      <w:ins w:id="731" w:author="Word Document Comparison" w:date="2024-12-20T20:22:00Z" w16du:dateUtc="2024-12-20T19:22:00Z">
        <w:r w:rsidR="007F22C9" w:rsidRPr="00DD3B61">
          <w:t>v</w:t>
        </w:r>
        <w:r w:rsidR="00A44B40" w:rsidRPr="00DD3B61">
          <w:t>e výši přesahující danou smluvní pokutu</w:t>
        </w:r>
      </w:ins>
      <w:del w:id="732" w:author="Word Document Comparison" w:date="2024-12-20T20:22:00Z" w16du:dateUtc="2024-12-20T19:22:00Z">
        <w:r w:rsidR="007F22C9" w:rsidRPr="00170F7C">
          <w:delText>v plné výši</w:delText>
        </w:r>
      </w:del>
      <w:r w:rsidR="007F22C9" w:rsidRPr="00170F7C">
        <w:t>.</w:t>
      </w:r>
      <w:bookmarkEnd w:id="729"/>
    </w:p>
    <w:p w14:paraId="6984955E" w14:textId="77777777" w:rsidR="00170F7C" w:rsidRDefault="00170F7C" w:rsidP="00170F7C">
      <w:pPr>
        <w:pStyle w:val="Odstavecseseznamem"/>
      </w:pPr>
    </w:p>
    <w:p w14:paraId="1E632E70" w14:textId="77777777" w:rsidR="00170F7C" w:rsidRPr="00B75BA1" w:rsidRDefault="00170F7C" w:rsidP="00170F7C">
      <w:pPr>
        <w:pStyle w:val="2sltext"/>
      </w:pPr>
      <w:r w:rsidRPr="00B75BA1">
        <w:t>Smluvní strany mají povinnost k náhradě škody v rámci platných a účinných právních předpisů a této Smlouvy. Smluvní strany se zavazují k vyvinutí maximálního úsilí k předcházení škodám a k minimalizaci vzniklých škod.</w:t>
      </w:r>
    </w:p>
    <w:p w14:paraId="74DFC33C" w14:textId="77777777" w:rsidR="00170F7C" w:rsidRPr="00B75BA1" w:rsidRDefault="00170F7C" w:rsidP="00170F7C">
      <w:pPr>
        <w:pStyle w:val="2sltext"/>
        <w:numPr>
          <w:ilvl w:val="0"/>
          <w:numId w:val="0"/>
        </w:numPr>
      </w:pPr>
    </w:p>
    <w:p w14:paraId="4751BF32" w14:textId="77777777" w:rsidR="00170F7C" w:rsidRPr="00B75BA1" w:rsidRDefault="00170F7C" w:rsidP="00170F7C">
      <w:pPr>
        <w:pStyle w:val="2sltext"/>
      </w:pPr>
      <w:r w:rsidRPr="00B75BA1">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 Smluvní strana, u níž nastala okolnost vylučující povinnost k náhradě škody, je povinna o této skutečnosti neprodleně písemně informovat druhou Smluvní stranu. Smluvní strany se zavazují k vyvinutí maximálního úsilí k odvrácení a překonání těchto okolností vylučujících odpovědnost.</w:t>
      </w:r>
    </w:p>
    <w:p w14:paraId="786F3998" w14:textId="77777777" w:rsidR="00170F7C" w:rsidRPr="00B75BA1" w:rsidRDefault="00170F7C" w:rsidP="00170F7C">
      <w:pPr>
        <w:pStyle w:val="2sltext"/>
        <w:numPr>
          <w:ilvl w:val="0"/>
          <w:numId w:val="0"/>
        </w:numPr>
      </w:pPr>
    </w:p>
    <w:p w14:paraId="5E016352" w14:textId="77777777" w:rsidR="00170F7C" w:rsidRPr="00B75BA1" w:rsidRDefault="00170F7C" w:rsidP="00170F7C">
      <w:pPr>
        <w:pStyle w:val="2sltext"/>
      </w:pPr>
      <w:r w:rsidRPr="00B75BA1">
        <w:t>Žádná ze Smluvních stran není odpovědná za prodlení způsobené prodlením s plněním povinností druhou Smluvní stranou.</w:t>
      </w:r>
    </w:p>
    <w:p w14:paraId="764C183A" w14:textId="77777777" w:rsidR="00170F7C" w:rsidRPr="00B75BA1" w:rsidRDefault="00170F7C" w:rsidP="00170F7C">
      <w:pPr>
        <w:pStyle w:val="2sltext"/>
        <w:numPr>
          <w:ilvl w:val="0"/>
          <w:numId w:val="0"/>
        </w:numPr>
        <w:ind w:left="567"/>
      </w:pPr>
    </w:p>
    <w:p w14:paraId="604A684C" w14:textId="77777777" w:rsidR="00170F7C" w:rsidRPr="00B75BA1" w:rsidRDefault="00170F7C" w:rsidP="00170F7C">
      <w:pPr>
        <w:pStyle w:val="2sltext"/>
      </w:pPr>
      <w:r w:rsidRPr="00B75BA1">
        <w:t xml:space="preserve">Nahrazuje se skutečná škoda a ušlý zisk. Náhrada škody se řídí obecnými ustanoveními Občanského zákoníku upravujícími náhradu škody. </w:t>
      </w:r>
    </w:p>
    <w:p w14:paraId="219015EF" w14:textId="77777777" w:rsidR="00170F7C" w:rsidRPr="00B75BA1" w:rsidRDefault="00170F7C" w:rsidP="00170F7C">
      <w:pPr>
        <w:pStyle w:val="2sltext"/>
        <w:numPr>
          <w:ilvl w:val="0"/>
          <w:numId w:val="0"/>
        </w:numPr>
        <w:ind w:left="567"/>
      </w:pPr>
    </w:p>
    <w:p w14:paraId="2FA64200" w14:textId="5E99BCC2" w:rsidR="00170F7C" w:rsidRPr="00B75BA1" w:rsidRDefault="00170F7C" w:rsidP="00170F7C">
      <w:pPr>
        <w:pStyle w:val="2sltext"/>
      </w:pPr>
      <w:r w:rsidRPr="00B75BA1">
        <w:lastRenderedPageBreak/>
        <w:t xml:space="preserve">Uplatněním nebo zaplacením smluvní pokuty </w:t>
      </w:r>
      <w:del w:id="733" w:author="Word Document Comparison" w:date="2024-12-20T20:22:00Z" w16du:dateUtc="2024-12-20T19:22:00Z">
        <w:r w:rsidRPr="00B75BA1">
          <w:delText xml:space="preserve">či slev z ceny </w:delText>
        </w:r>
      </w:del>
      <w:r w:rsidRPr="00B75BA1">
        <w:t>není dotčeno ani omezeno právo poškozené Smluvní strany na náhradu škody</w:t>
      </w:r>
      <w:ins w:id="734" w:author="Word Document Comparison" w:date="2024-12-20T20:22:00Z" w16du:dateUtc="2024-12-20T19:22:00Z">
        <w:r w:rsidR="00DD3B61" w:rsidRPr="00DD3B61">
          <w:t xml:space="preserve"> a nemajetkové újmy </w:t>
        </w:r>
        <w:r w:rsidR="00DD3B61" w:rsidRPr="002C1827">
          <w:t>v</w:t>
        </w:r>
        <w:r w:rsidR="00DD3B61" w:rsidRPr="00DD3B61">
          <w:t xml:space="preserve">e výši </w:t>
        </w:r>
        <w:bookmarkStart w:id="735" w:name="_Hlk185257071"/>
        <w:r w:rsidR="00DD3B61" w:rsidRPr="00DD3B61">
          <w:t>přesahující danou smluvní pokutu</w:t>
        </w:r>
        <w:bookmarkEnd w:id="735"/>
        <w:r w:rsidR="00DD3B61" w:rsidRPr="00DD3B61">
          <w:t>.</w:t>
        </w:r>
      </w:ins>
      <w:del w:id="736" w:author="Word Document Comparison" w:date="2024-12-20T20:22:00Z" w16du:dateUtc="2024-12-20T19:22:00Z">
        <w:r w:rsidRPr="00B75BA1">
          <w:delText xml:space="preserve">. </w:delText>
        </w:r>
      </w:del>
    </w:p>
    <w:p w14:paraId="183EBB1E" w14:textId="77777777" w:rsidR="00170F7C" w:rsidRPr="00B75BA1" w:rsidRDefault="00170F7C" w:rsidP="00170F7C">
      <w:pPr>
        <w:pStyle w:val="2sltext"/>
        <w:numPr>
          <w:ilvl w:val="0"/>
          <w:numId w:val="0"/>
        </w:numPr>
        <w:ind w:left="567"/>
      </w:pPr>
    </w:p>
    <w:p w14:paraId="4CBC2A9C" w14:textId="2F0D12FB" w:rsidR="00BD30C8" w:rsidRPr="00170F7C" w:rsidRDefault="00170F7C" w:rsidP="009351A3">
      <w:pPr>
        <w:pStyle w:val="2sltext"/>
      </w:pPr>
      <w:r w:rsidRPr="00B75BA1">
        <w:t>Náhrada škody se platí v měně platné na území České republiky.</w:t>
      </w:r>
      <w:bookmarkStart w:id="737" w:name="_Toc380671112"/>
      <w:bookmarkStart w:id="738" w:name="_Toc383117524"/>
    </w:p>
    <w:p w14:paraId="6F0894F4" w14:textId="267B7ED1" w:rsidR="002248D0" w:rsidRPr="002941B5" w:rsidRDefault="007F22C9" w:rsidP="00317C72">
      <w:pPr>
        <w:pStyle w:val="Nadpis1"/>
        <w:keepLines w:val="0"/>
        <w:rPr>
          <w:szCs w:val="22"/>
        </w:rPr>
      </w:pPr>
      <w:bookmarkStart w:id="739" w:name="_Toc177717660"/>
      <w:bookmarkStart w:id="740" w:name="_Toc185618504"/>
      <w:r w:rsidRPr="002941B5">
        <w:rPr>
          <w:szCs w:val="22"/>
        </w:rPr>
        <w:t xml:space="preserve">ODSTOUPENÍ OD </w:t>
      </w:r>
      <w:r w:rsidR="00065B26" w:rsidRPr="002941B5">
        <w:rPr>
          <w:szCs w:val="22"/>
        </w:rPr>
        <w:t>S</w:t>
      </w:r>
      <w:r w:rsidRPr="002941B5">
        <w:rPr>
          <w:szCs w:val="22"/>
        </w:rPr>
        <w:t>MLOUVY</w:t>
      </w:r>
      <w:bookmarkEnd w:id="737"/>
      <w:bookmarkEnd w:id="738"/>
      <w:bookmarkEnd w:id="739"/>
      <w:bookmarkEnd w:id="740"/>
    </w:p>
    <w:p w14:paraId="374739CB" w14:textId="3843FC97" w:rsidR="007F22C9" w:rsidRDefault="00AF470E" w:rsidP="003B2E2D">
      <w:pPr>
        <w:pStyle w:val="2sltext"/>
      </w:pPr>
      <w:r>
        <w:t>Objednatel</w:t>
      </w:r>
      <w:r w:rsidR="007F22C9" w:rsidRPr="00044FCE">
        <w:t xml:space="preserve"> je oprávněn od </w:t>
      </w:r>
      <w:r w:rsidR="00B15993">
        <w:t xml:space="preserve">této </w:t>
      </w:r>
      <w:r w:rsidR="00065B26">
        <w:t>S</w:t>
      </w:r>
      <w:r w:rsidR="007F22C9" w:rsidRPr="00044FCE">
        <w:t xml:space="preserve">mlouvy odstoupit z důvodů </w:t>
      </w:r>
      <w:r w:rsidR="00797133" w:rsidRPr="00044FCE">
        <w:t xml:space="preserve">stanovených </w:t>
      </w:r>
      <w:r w:rsidR="003C15ED">
        <w:t xml:space="preserve">platnými a účinnými </w:t>
      </w:r>
      <w:r w:rsidR="00B15993">
        <w:t xml:space="preserve">obecně závaznými </w:t>
      </w:r>
      <w:r w:rsidR="00797133" w:rsidRPr="00044FCE">
        <w:t xml:space="preserve">právními předpisy nebo </w:t>
      </w:r>
      <w:r w:rsidR="00F370F5" w:rsidRPr="00044FCE">
        <w:t xml:space="preserve">sjednaných </w:t>
      </w:r>
      <w:r w:rsidR="00B15993">
        <w:t xml:space="preserve">touto </w:t>
      </w:r>
      <w:r w:rsidR="00065B26">
        <w:t>S</w:t>
      </w:r>
      <w:r w:rsidR="00797133" w:rsidRPr="00044FCE">
        <w:t>mlouvou</w:t>
      </w:r>
      <w:r w:rsidR="007F22C9" w:rsidRPr="00044FCE">
        <w:t>.</w:t>
      </w:r>
    </w:p>
    <w:p w14:paraId="615092FE" w14:textId="77777777" w:rsidR="003C15ED" w:rsidRDefault="003C15ED" w:rsidP="003C15ED">
      <w:pPr>
        <w:pStyle w:val="2sltext"/>
        <w:numPr>
          <w:ilvl w:val="0"/>
          <w:numId w:val="0"/>
        </w:numPr>
        <w:ind w:left="567"/>
      </w:pPr>
    </w:p>
    <w:p w14:paraId="56B51582" w14:textId="1E9C2071" w:rsidR="003C15ED" w:rsidRPr="00044FCE" w:rsidRDefault="00DE3667" w:rsidP="003B2E2D">
      <w:pPr>
        <w:pStyle w:val="2sltext"/>
      </w:pPr>
      <w:r w:rsidRPr="00707F6C">
        <w:t>Objednatel je oprávněn odstoupit od</w:t>
      </w:r>
      <w:r>
        <w:t xml:space="preserve"> této</w:t>
      </w:r>
      <w:r w:rsidRPr="00707F6C">
        <w:t xml:space="preserve"> Smlouvy ohledně celého plnění i v případě, že </w:t>
      </w:r>
      <w:r>
        <w:t xml:space="preserve">Dodavatel </w:t>
      </w:r>
      <w:r w:rsidRPr="00707F6C">
        <w:t>již zčásti plnil.</w:t>
      </w:r>
      <w:r>
        <w:t xml:space="preserve"> </w:t>
      </w:r>
      <w:r w:rsidR="003C15ED" w:rsidRPr="00033BBB">
        <w:t xml:space="preserve">V případě </w:t>
      </w:r>
      <w:r w:rsidR="003C15ED">
        <w:t xml:space="preserve">odstoupení od této Smlouvy </w:t>
      </w:r>
      <w:r w:rsidR="003C15ED" w:rsidRPr="00056214">
        <w:t xml:space="preserve">má Objednatel právo rozhodnout, zda si rozpracované plnění ponechá. Rozpracovaným plněním se myslí </w:t>
      </w:r>
      <w:r w:rsidR="003C15ED">
        <w:t>Předmět plnění</w:t>
      </w:r>
      <w:r w:rsidR="003C15ED" w:rsidRPr="00056214">
        <w:t xml:space="preserve"> jako celek až do okamžiku </w:t>
      </w:r>
      <w:r w:rsidR="003C15ED" w:rsidRPr="003C15ED">
        <w:t>dodání a odevzdání Předmětu plnění</w:t>
      </w:r>
      <w:r w:rsidR="003C15ED" w:rsidRPr="00621211">
        <w:t xml:space="preserve">. V případě, že si Objednatel rozpracované plnění ponechá, náleží </w:t>
      </w:r>
      <w:r w:rsidR="003C15ED">
        <w:t>Dodavateli</w:t>
      </w:r>
      <w:r w:rsidR="003C15ED" w:rsidRPr="00621211">
        <w:t xml:space="preserve"> cena, na kterou má nárok dle </w:t>
      </w:r>
      <w:r w:rsidR="003C15ED">
        <w:t xml:space="preserve">této </w:t>
      </w:r>
      <w:r w:rsidR="003C15ED" w:rsidRPr="00621211">
        <w:t xml:space="preserve">Smlouvy, ponížená o to, co </w:t>
      </w:r>
      <w:r w:rsidR="003C15ED">
        <w:t>Dodavatel</w:t>
      </w:r>
      <w:r w:rsidR="003C15ED" w:rsidRPr="00621211">
        <w:t xml:space="preserve"> ušetřil neprovedením </w:t>
      </w:r>
      <w:r w:rsidR="003C15ED">
        <w:t>Předmětu plnění</w:t>
      </w:r>
      <w:r w:rsidR="003C15ED" w:rsidRPr="00621211">
        <w:t xml:space="preserve"> v</w:t>
      </w:r>
      <w:r w:rsidR="003C15ED">
        <w:t> </w:t>
      </w:r>
      <w:r w:rsidR="003C15ED" w:rsidRPr="00621211">
        <w:t>plném rozsahu</w:t>
      </w:r>
      <w:r w:rsidR="003C15ED">
        <w:t xml:space="preserve"> dle této Smlouvy</w:t>
      </w:r>
      <w:r w:rsidR="003C15ED" w:rsidRPr="00621211">
        <w:t xml:space="preserve">. V případě, že Objednatel nebude mít zájem ponechat si rozpracované plnění, vrátí </w:t>
      </w:r>
      <w:r w:rsidR="003C15ED">
        <w:t>Dodavatel</w:t>
      </w:r>
      <w:r w:rsidR="003C15ED" w:rsidRPr="00621211">
        <w:t xml:space="preserve"> </w:t>
      </w:r>
      <w:r w:rsidR="003C15ED">
        <w:t xml:space="preserve">Objednateli </w:t>
      </w:r>
      <w:r w:rsidR="003C15ED" w:rsidRPr="00621211">
        <w:t xml:space="preserve">celou dosud uhrazenou </w:t>
      </w:r>
      <w:r w:rsidR="003C15ED">
        <w:t>cenu</w:t>
      </w:r>
      <w:r w:rsidR="003C15ED" w:rsidRPr="00621211">
        <w:t xml:space="preserve"> a </w:t>
      </w:r>
      <w:r w:rsidR="003C15ED">
        <w:t>Dodavateli</w:t>
      </w:r>
      <w:r w:rsidR="003C15ED" w:rsidRPr="00621211">
        <w:t xml:space="preserve"> nevzniká nárok na jakékoliv další plnění v souvislosti s touto Smlouvou.</w:t>
      </w:r>
    </w:p>
    <w:p w14:paraId="428102FA" w14:textId="77777777" w:rsidR="00797133" w:rsidRPr="00044FCE" w:rsidRDefault="00797133" w:rsidP="003B2E2D">
      <w:pPr>
        <w:pStyle w:val="2sltext"/>
        <w:numPr>
          <w:ilvl w:val="0"/>
          <w:numId w:val="0"/>
        </w:numPr>
        <w:ind w:left="567"/>
      </w:pPr>
    </w:p>
    <w:p w14:paraId="6A5C0FAD" w14:textId="4A80F078" w:rsidR="00666D0C" w:rsidRPr="00044FCE" w:rsidRDefault="00AF470E" w:rsidP="003B2E2D">
      <w:pPr>
        <w:pStyle w:val="2sltext"/>
      </w:pPr>
      <w:r>
        <w:t>Objednatel</w:t>
      </w:r>
      <w:r w:rsidR="00666D0C" w:rsidRPr="00044FCE">
        <w:t xml:space="preserve"> je oprávněn odstoupit od</w:t>
      </w:r>
      <w:r w:rsidR="00B15993">
        <w:t xml:space="preserve"> této</w:t>
      </w:r>
      <w:r w:rsidR="00666D0C" w:rsidRPr="00044FCE">
        <w:t xml:space="preserve"> </w:t>
      </w:r>
      <w:r w:rsidR="00065B26">
        <w:t>S</w:t>
      </w:r>
      <w:r w:rsidR="00666D0C" w:rsidRPr="00044FCE">
        <w:t>mlouvy</w:t>
      </w:r>
      <w:r w:rsidR="00B32770" w:rsidRPr="00044FCE">
        <w:t xml:space="preserve"> </w:t>
      </w:r>
      <w:r w:rsidR="00797133" w:rsidRPr="00044FCE">
        <w:t>zejména:</w:t>
      </w:r>
    </w:p>
    <w:p w14:paraId="1AB80821" w14:textId="06D7EF6C" w:rsidR="003B2E2D" w:rsidRDefault="003B2E2D" w:rsidP="00DE3667">
      <w:pPr>
        <w:pStyle w:val="2sltext"/>
        <w:numPr>
          <w:ilvl w:val="1"/>
          <w:numId w:val="1"/>
        </w:numPr>
        <w:ind w:left="1276" w:hanging="709"/>
      </w:pPr>
      <w:r w:rsidRPr="00D67D19">
        <w:t xml:space="preserve">bude-li </w:t>
      </w:r>
      <w:r>
        <w:t>Dodavatel</w:t>
      </w:r>
      <w:r w:rsidRPr="00D67D19">
        <w:t xml:space="preserve"> v prodlení s</w:t>
      </w:r>
      <w:r>
        <w:t xml:space="preserve"> plněním jakékoliv etapy dle čl. </w:t>
      </w:r>
      <w:r>
        <w:fldChar w:fldCharType="begin"/>
      </w:r>
      <w:r>
        <w:instrText xml:space="preserve"> REF _Ref177242811 \r \h  \* MERGEFORMAT </w:instrText>
      </w:r>
      <w:r>
        <w:fldChar w:fldCharType="separate"/>
      </w:r>
      <w:r w:rsidR="00F06272">
        <w:t>V</w:t>
      </w:r>
      <w:r>
        <w:fldChar w:fldCharType="end"/>
      </w:r>
      <w:r>
        <w:t xml:space="preserve"> Smlouvy </w:t>
      </w:r>
      <w:r w:rsidRPr="00D67D19">
        <w:t xml:space="preserve">o více než </w:t>
      </w:r>
      <w:r>
        <w:rPr>
          <w:lang w:eastAsia="en-US" w:bidi="en-US"/>
        </w:rPr>
        <w:t>30 dnů</w:t>
      </w:r>
      <w:r w:rsidR="004120AE">
        <w:rPr>
          <w:lang w:eastAsia="en-US" w:bidi="en-US"/>
        </w:rPr>
        <w:t>,</w:t>
      </w:r>
    </w:p>
    <w:p w14:paraId="1EC21F1F" w14:textId="5B6F608D" w:rsidR="003C15ED" w:rsidRDefault="003C15ED" w:rsidP="00DE3667">
      <w:pPr>
        <w:pStyle w:val="2sltext"/>
        <w:numPr>
          <w:ilvl w:val="1"/>
          <w:numId w:val="1"/>
        </w:numPr>
        <w:ind w:left="1276" w:hanging="709"/>
      </w:pPr>
      <w:r w:rsidRPr="00DE3667">
        <w:t>přeruší-li Dodavatel bezdůvodně plnění této Smlouvy,</w:t>
      </w:r>
      <w:bookmarkStart w:id="741" w:name="_Hlk128653728"/>
      <w:r w:rsidRPr="00DE3667">
        <w:t xml:space="preserve"> a pokud Dodavatel nezjedná nápravu ani v dodatečné přiměřené lhůtě, kterou mu k tomu Objednatel poskytne v písemné výzvě, přičemž tato lhůta nesmí být kratší než 15 dnů od doručení takové výzvy</w:t>
      </w:r>
      <w:bookmarkEnd w:id="741"/>
      <w:r w:rsidR="00DE3667">
        <w:t>,</w:t>
      </w:r>
    </w:p>
    <w:p w14:paraId="46AF7B8F" w14:textId="4AEB41C2" w:rsidR="00DE3667" w:rsidRDefault="00DE3667" w:rsidP="00DE3667">
      <w:pPr>
        <w:pStyle w:val="2sltext"/>
        <w:numPr>
          <w:ilvl w:val="1"/>
          <w:numId w:val="1"/>
        </w:numPr>
        <w:ind w:left="1276" w:hanging="709"/>
      </w:pPr>
      <w:r w:rsidRPr="003659C2">
        <w:t xml:space="preserve">jestliže </w:t>
      </w:r>
      <w:r>
        <w:t>Dodavatel</w:t>
      </w:r>
      <w:r w:rsidRPr="003659C2">
        <w:t xml:space="preserve"> neodstraní </w:t>
      </w:r>
      <w:ins w:id="742" w:author="Word Document Comparison" w:date="2024-12-20T20:22:00Z" w16du:dateUtc="2024-12-20T19:22:00Z">
        <w:r w:rsidR="00DC593C" w:rsidRPr="00565D00">
          <w:rPr>
            <w:rFonts w:asciiTheme="minorHAnsi" w:hAnsiTheme="minorHAnsi" w:cstheme="minorHAnsi"/>
            <w:color w:val="000000" w:themeColor="text1"/>
          </w:rPr>
          <w:t>Objednatelem vytknut</w:t>
        </w:r>
        <w:r w:rsidR="00DC593C">
          <w:rPr>
            <w:rFonts w:asciiTheme="minorHAnsi" w:hAnsiTheme="minorHAnsi" w:cstheme="minorHAnsi"/>
            <w:color w:val="000000" w:themeColor="text1"/>
          </w:rPr>
          <w:t>é</w:t>
        </w:r>
        <w:r w:rsidR="00DC593C" w:rsidRPr="00565D00">
          <w:rPr>
            <w:rFonts w:asciiTheme="minorHAnsi" w:hAnsiTheme="minorHAnsi" w:cstheme="minorHAnsi"/>
            <w:color w:val="000000" w:themeColor="text1"/>
          </w:rPr>
          <w:t xml:space="preserve"> vad</w:t>
        </w:r>
        <w:r w:rsidR="00DC593C">
          <w:rPr>
            <w:rFonts w:asciiTheme="minorHAnsi" w:hAnsiTheme="minorHAnsi" w:cstheme="minorHAnsi"/>
            <w:color w:val="000000" w:themeColor="text1"/>
          </w:rPr>
          <w:t>y</w:t>
        </w:r>
        <w:r w:rsidR="00DC593C" w:rsidRPr="00565D00">
          <w:rPr>
            <w:rFonts w:asciiTheme="minorHAnsi" w:hAnsiTheme="minorHAnsi" w:cstheme="minorHAnsi"/>
            <w:color w:val="000000" w:themeColor="text1"/>
          </w:rPr>
          <w:t>, výhrad</w:t>
        </w:r>
        <w:r w:rsidR="00DC593C">
          <w:rPr>
            <w:rFonts w:asciiTheme="minorHAnsi" w:hAnsiTheme="minorHAnsi" w:cstheme="minorHAnsi"/>
            <w:color w:val="000000" w:themeColor="text1"/>
          </w:rPr>
          <w:t>y</w:t>
        </w:r>
        <w:r w:rsidR="00DC593C" w:rsidRPr="00565D00">
          <w:rPr>
            <w:rFonts w:asciiTheme="minorHAnsi" w:hAnsiTheme="minorHAnsi" w:cstheme="minorHAnsi"/>
            <w:color w:val="000000" w:themeColor="text1"/>
          </w:rPr>
          <w:t xml:space="preserve"> či připomínk</w:t>
        </w:r>
        <w:r w:rsidR="00DC593C">
          <w:rPr>
            <w:rFonts w:asciiTheme="minorHAnsi" w:hAnsiTheme="minorHAnsi" w:cstheme="minorHAnsi"/>
            <w:color w:val="000000" w:themeColor="text1"/>
          </w:rPr>
          <w:t>y</w:t>
        </w:r>
        <w:r w:rsidR="00DC593C" w:rsidRPr="00565D00">
          <w:rPr>
            <w:rFonts w:asciiTheme="minorHAnsi" w:hAnsiTheme="minorHAnsi" w:cstheme="minorHAnsi"/>
            <w:color w:val="000000" w:themeColor="text1"/>
          </w:rPr>
          <w:t xml:space="preserve"> k </w:t>
        </w:r>
        <w:r w:rsidR="00DC593C" w:rsidRPr="00565D00">
          <w:rPr>
            <w:color w:val="000000" w:themeColor="text1"/>
          </w:rPr>
          <w:t>výsledku plnění Dodavatele</w:t>
        </w:r>
        <w:r w:rsidR="00DC593C" w:rsidRPr="00565D00">
          <w:rPr>
            <w:rFonts w:asciiTheme="minorHAnsi" w:hAnsiTheme="minorHAnsi" w:cstheme="minorHAnsi"/>
            <w:color w:val="000000" w:themeColor="text1"/>
          </w:rPr>
          <w:t xml:space="preserve"> v souladu s Protokolem o akceptačním řízení podle odst. </w:t>
        </w:r>
        <w:r w:rsidR="00DC593C" w:rsidRPr="00565D00">
          <w:rPr>
            <w:rFonts w:asciiTheme="minorHAnsi" w:hAnsiTheme="minorHAnsi" w:cstheme="minorHAnsi"/>
            <w:color w:val="000000" w:themeColor="text1"/>
          </w:rPr>
          <w:fldChar w:fldCharType="begin"/>
        </w:r>
        <w:r w:rsidR="00DC593C" w:rsidRPr="00565D00">
          <w:rPr>
            <w:rFonts w:asciiTheme="minorHAnsi" w:hAnsiTheme="minorHAnsi" w:cstheme="minorHAnsi"/>
            <w:color w:val="000000" w:themeColor="text1"/>
          </w:rPr>
          <w:instrText xml:space="preserve"> REF _Ref66110527 \r \h  \* MERGEFORMAT </w:instrText>
        </w:r>
        <w:r w:rsidR="00DC593C" w:rsidRPr="00565D00">
          <w:rPr>
            <w:rFonts w:asciiTheme="minorHAnsi" w:hAnsiTheme="minorHAnsi" w:cstheme="minorHAnsi"/>
            <w:color w:val="000000" w:themeColor="text1"/>
          </w:rPr>
        </w:r>
        <w:r w:rsidR="00DC593C" w:rsidRPr="00565D00">
          <w:rPr>
            <w:rFonts w:asciiTheme="minorHAnsi" w:hAnsiTheme="minorHAnsi" w:cstheme="minorHAnsi"/>
            <w:color w:val="000000" w:themeColor="text1"/>
          </w:rPr>
          <w:fldChar w:fldCharType="separate"/>
        </w:r>
        <w:r w:rsidR="003560CA">
          <w:rPr>
            <w:rFonts w:asciiTheme="minorHAnsi" w:hAnsiTheme="minorHAnsi" w:cstheme="minorHAnsi"/>
            <w:color w:val="000000" w:themeColor="text1"/>
          </w:rPr>
          <w:t>97.5</w:t>
        </w:r>
        <w:r w:rsidR="00DC593C" w:rsidRPr="00565D00">
          <w:rPr>
            <w:rFonts w:asciiTheme="minorHAnsi" w:hAnsiTheme="minorHAnsi" w:cstheme="minorHAnsi"/>
            <w:color w:val="000000" w:themeColor="text1"/>
          </w:rPr>
          <w:fldChar w:fldCharType="end"/>
        </w:r>
        <w:r w:rsidR="00DC593C" w:rsidRPr="00565D00">
          <w:rPr>
            <w:rFonts w:asciiTheme="minorHAnsi" w:hAnsiTheme="minorHAnsi" w:cstheme="minorHAnsi"/>
            <w:color w:val="000000" w:themeColor="text1"/>
          </w:rPr>
          <w:t xml:space="preserve"> Smlouvy</w:t>
        </w:r>
      </w:ins>
      <w:del w:id="743" w:author="Word Document Comparison" w:date="2024-12-20T20:22:00Z" w16du:dateUtc="2024-12-20T19:22:00Z">
        <w:r w:rsidRPr="003659C2">
          <w:delText xml:space="preserve">v průběhu </w:delText>
        </w:r>
        <w:r>
          <w:delText>plnění této Smlouvy</w:delText>
        </w:r>
        <w:r w:rsidRPr="003659C2">
          <w:delText xml:space="preserve"> vady zjištěné Objednatelem</w:delText>
        </w:r>
      </w:del>
      <w:r w:rsidRPr="003659C2">
        <w:t xml:space="preserve"> ani v dodatečné přiměřené lhůtě, kterou mu </w:t>
      </w:r>
      <w:r w:rsidRPr="00DE3667">
        <w:t>k tomu Objednatel poskytne v písemné výzvě, přičemž tato lhůta nesmí být kratší než 15 dnů od doručení takové výzvy,</w:t>
      </w:r>
    </w:p>
    <w:p w14:paraId="0B84C555" w14:textId="671716BB" w:rsidR="00DE3667" w:rsidRDefault="00DE3667" w:rsidP="00DE3667">
      <w:pPr>
        <w:pStyle w:val="2sltext"/>
        <w:numPr>
          <w:ilvl w:val="1"/>
          <w:numId w:val="1"/>
        </w:numPr>
        <w:ind w:left="1276" w:hanging="709"/>
      </w:pPr>
      <w:bookmarkStart w:id="744" w:name="_Ref185245720"/>
      <w:r w:rsidRPr="00D67D19">
        <w:t xml:space="preserve">bude-li </w:t>
      </w:r>
      <w:r>
        <w:t>Dodavatel</w:t>
      </w:r>
      <w:r w:rsidRPr="00D67D19">
        <w:t xml:space="preserve"> v prodlení s</w:t>
      </w:r>
      <w:r>
        <w:t xml:space="preserve"> odstraněním vad dle odst. </w:t>
      </w:r>
      <w:r>
        <w:fldChar w:fldCharType="begin"/>
      </w:r>
      <w:r>
        <w:instrText xml:space="preserve"> REF _Ref38239877 \r \h  \* MERGEFORMAT </w:instrText>
      </w:r>
      <w:r>
        <w:fldChar w:fldCharType="separate"/>
      </w:r>
      <w:ins w:id="745" w:author="Word Document Comparison" w:date="2024-12-20T20:22:00Z" w16du:dateUtc="2024-12-20T19:22:00Z">
        <w:r w:rsidR="003560CA">
          <w:t>188</w:t>
        </w:r>
      </w:ins>
      <w:del w:id="746" w:author="Word Document Comparison" w:date="2024-12-20T20:22:00Z" w16du:dateUtc="2024-12-20T19:22:00Z">
        <w:r w:rsidR="0046236C">
          <w:delText>177</w:delText>
        </w:r>
      </w:del>
      <w:r>
        <w:fldChar w:fldCharType="end"/>
      </w:r>
      <w:r>
        <w:t xml:space="preserve"> nebo </w:t>
      </w:r>
      <w:r>
        <w:fldChar w:fldCharType="begin"/>
      </w:r>
      <w:r>
        <w:instrText xml:space="preserve"> REF _Ref177381846 \r \h  \* MERGEFORMAT </w:instrText>
      </w:r>
      <w:r>
        <w:fldChar w:fldCharType="separate"/>
      </w:r>
      <w:ins w:id="747" w:author="Word Document Comparison" w:date="2024-12-20T20:22:00Z" w16du:dateUtc="2024-12-20T19:22:00Z">
        <w:r w:rsidR="003560CA">
          <w:t>189</w:t>
        </w:r>
      </w:ins>
      <w:del w:id="748" w:author="Word Document Comparison" w:date="2024-12-20T20:22:00Z" w16du:dateUtc="2024-12-20T19:22:00Z">
        <w:r w:rsidR="0046236C">
          <w:delText>178</w:delText>
        </w:r>
      </w:del>
      <w:r>
        <w:fldChar w:fldCharType="end"/>
      </w:r>
      <w:r>
        <w:t xml:space="preserve"> Smlouvy o více </w:t>
      </w:r>
      <w:r w:rsidRPr="00D67D19">
        <w:t xml:space="preserve">než </w:t>
      </w:r>
      <w:ins w:id="749" w:author="Word Document Comparison" w:date="2024-12-20T20:22:00Z" w16du:dateUtc="2024-12-20T19:22:00Z">
        <w:r w:rsidR="002D1DE8">
          <w:rPr>
            <w:lang w:eastAsia="en-US" w:bidi="en-US"/>
          </w:rPr>
          <w:t>15</w:t>
        </w:r>
      </w:ins>
      <w:del w:id="750" w:author="Word Document Comparison" w:date="2024-12-20T20:22:00Z" w16du:dateUtc="2024-12-20T19:22:00Z">
        <w:r>
          <w:rPr>
            <w:lang w:eastAsia="en-US" w:bidi="en-US"/>
          </w:rPr>
          <w:delText>10 pracovních</w:delText>
        </w:r>
      </w:del>
      <w:r>
        <w:rPr>
          <w:lang w:eastAsia="en-US" w:bidi="en-US"/>
        </w:rPr>
        <w:t xml:space="preserve"> dnů</w:t>
      </w:r>
      <w:r>
        <w:t>,</w:t>
      </w:r>
      <w:bookmarkEnd w:id="744"/>
    </w:p>
    <w:p w14:paraId="6491767C" w14:textId="671CAAF4" w:rsidR="002316C9" w:rsidRPr="00DE3667" w:rsidRDefault="002316C9" w:rsidP="00DE3667">
      <w:pPr>
        <w:pStyle w:val="2sltext"/>
        <w:numPr>
          <w:ilvl w:val="1"/>
          <w:numId w:val="1"/>
        </w:numPr>
        <w:ind w:left="1276" w:hanging="709"/>
        <w:rPr>
          <w:del w:id="751" w:author="Word Document Comparison" w:date="2024-12-20T20:22:00Z" w16du:dateUtc="2024-12-20T19:22:00Z"/>
        </w:rPr>
      </w:pPr>
      <w:del w:id="752" w:author="Word Document Comparison" w:date="2024-12-20T20:22:00Z" w16du:dateUtc="2024-12-20T19:22:00Z">
        <w:r w:rsidRPr="00DE3667">
          <w:delText xml:space="preserve">bude-li Předmět </w:delText>
        </w:r>
        <w:r w:rsidR="00AB6E0A" w:rsidRPr="00DE3667">
          <w:delText>plnění</w:delText>
        </w:r>
        <w:r w:rsidRPr="00DE3667">
          <w:delText xml:space="preserve"> trpět vadami, které jej budou činit neupotřebitelným vzhledem k účelu, ke kterému má sloužit </w:delText>
        </w:r>
        <w:r w:rsidR="004120AE" w:rsidRPr="00DE3667">
          <w:delText>po</w:delText>
        </w:r>
        <w:r w:rsidRPr="00DE3667">
          <w:delText xml:space="preserve">dle </w:delText>
        </w:r>
        <w:r w:rsidR="003B2E2D" w:rsidRPr="00DE3667">
          <w:rPr>
            <w:rFonts w:asciiTheme="minorHAnsi" w:hAnsiTheme="minorHAnsi"/>
          </w:rPr>
          <w:delText>této</w:delText>
        </w:r>
        <w:r w:rsidR="00B15993" w:rsidRPr="00DE3667">
          <w:rPr>
            <w:rFonts w:asciiTheme="minorHAnsi" w:hAnsiTheme="minorHAnsi"/>
          </w:rPr>
          <w:delText xml:space="preserve"> </w:delText>
        </w:r>
        <w:r w:rsidR="00065B26" w:rsidRPr="00DE3667">
          <w:delText>S</w:delText>
        </w:r>
        <w:r w:rsidRPr="00DE3667">
          <w:delText>mlouvy</w:delText>
        </w:r>
        <w:r w:rsidR="004120AE" w:rsidRPr="00DE3667">
          <w:delText>,</w:delText>
        </w:r>
      </w:del>
    </w:p>
    <w:p w14:paraId="3B7B5F65" w14:textId="4C587CBA" w:rsidR="002316C9" w:rsidRPr="00044FCE" w:rsidRDefault="002316C9" w:rsidP="00DE3667">
      <w:pPr>
        <w:pStyle w:val="2sltext"/>
        <w:numPr>
          <w:ilvl w:val="1"/>
          <w:numId w:val="1"/>
        </w:numPr>
        <w:ind w:left="1276" w:hanging="709"/>
        <w:rPr>
          <w:del w:id="753" w:author="Word Document Comparison" w:date="2024-12-20T20:22:00Z" w16du:dateUtc="2024-12-20T19:22:00Z"/>
        </w:rPr>
      </w:pPr>
      <w:del w:id="754" w:author="Word Document Comparison" w:date="2024-12-20T20:22:00Z" w16du:dateUtc="2024-12-20T19:22:00Z">
        <w:r w:rsidRPr="00044FCE">
          <w:delText xml:space="preserve">nebude-li mít Předmět </w:delText>
        </w:r>
        <w:r w:rsidR="00AB6E0A" w:rsidRPr="00AB6E0A">
          <w:delText>plnění</w:delText>
        </w:r>
        <w:r w:rsidRPr="00044FCE">
          <w:delText xml:space="preserve"> </w:delText>
        </w:r>
        <w:r w:rsidR="004B1C69" w:rsidRPr="00044FCE">
          <w:delText xml:space="preserve">vlastnosti </w:delText>
        </w:r>
        <w:r w:rsidR="004B1C69">
          <w:delText xml:space="preserve">nebo splňovat podmínky a požadavky stanovené </w:delText>
        </w:r>
        <w:r w:rsidR="00B15993">
          <w:delText xml:space="preserve">touto </w:delText>
        </w:r>
        <w:r w:rsidR="00065B26">
          <w:delText>S</w:delText>
        </w:r>
        <w:r w:rsidRPr="00044FCE">
          <w:delText>mlouv</w:delText>
        </w:r>
        <w:r w:rsidR="003E5D79" w:rsidRPr="00044FCE">
          <w:delText>ou</w:delText>
        </w:r>
        <w:r w:rsidR="004120AE">
          <w:delText>,</w:delText>
        </w:r>
      </w:del>
    </w:p>
    <w:p w14:paraId="07077232" w14:textId="4E2C55C3" w:rsidR="002316C9" w:rsidRDefault="002316C9" w:rsidP="00DE3667">
      <w:pPr>
        <w:pStyle w:val="2sltext"/>
        <w:numPr>
          <w:ilvl w:val="1"/>
          <w:numId w:val="1"/>
        </w:numPr>
        <w:ind w:left="1276" w:hanging="709"/>
        <w:rPr>
          <w:del w:id="755" w:author="Word Document Comparison" w:date="2024-12-20T20:22:00Z" w16du:dateUtc="2024-12-20T19:22:00Z"/>
        </w:rPr>
      </w:pPr>
      <w:del w:id="756" w:author="Word Document Comparison" w:date="2024-12-20T20:22:00Z" w16du:dateUtc="2024-12-20T19:22:00Z">
        <w:r w:rsidRPr="00044FCE">
          <w:delText xml:space="preserve">nebude-li Předmět </w:delText>
        </w:r>
        <w:r w:rsidR="00AB6E0A" w:rsidRPr="00AB6E0A">
          <w:delText>plnění</w:delText>
        </w:r>
        <w:r w:rsidRPr="00044FCE">
          <w:delText xml:space="preserve"> splňovat podmínky stanovené </w:delText>
        </w:r>
        <w:r w:rsidR="00B15993">
          <w:delText xml:space="preserve">obecně závaznými </w:delText>
        </w:r>
        <w:r w:rsidRPr="00044FCE">
          <w:delText xml:space="preserve">právními předpisy nebo technickými normami platnými a účinnými ke dni odevzdání Předmětu </w:delText>
        </w:r>
        <w:r w:rsidR="00AB6E0A" w:rsidRPr="00AB6E0A">
          <w:delText>plnění</w:delText>
        </w:r>
        <w:r w:rsidRPr="00044FCE">
          <w:delText xml:space="preserve"> </w:delText>
        </w:r>
        <w:r w:rsidR="00DE6F8E">
          <w:delText>Objednateli</w:delText>
        </w:r>
        <w:r w:rsidR="004120AE">
          <w:delText>,</w:delText>
        </w:r>
      </w:del>
    </w:p>
    <w:p w14:paraId="7A044D7F" w14:textId="7BCFE051" w:rsidR="003B2E2D" w:rsidRPr="00044FCE" w:rsidRDefault="003B2E2D" w:rsidP="00DE3667">
      <w:pPr>
        <w:pStyle w:val="2sltext"/>
        <w:numPr>
          <w:ilvl w:val="1"/>
          <w:numId w:val="1"/>
        </w:numPr>
        <w:ind w:left="1276" w:hanging="709"/>
      </w:pPr>
      <w:r w:rsidRPr="00166C15">
        <w:t>nebude-li možné ověřit</w:t>
      </w:r>
      <w:r>
        <w:t xml:space="preserve"> skutečnost dle odst. </w:t>
      </w:r>
      <w:r>
        <w:fldChar w:fldCharType="begin"/>
      </w:r>
      <w:r>
        <w:instrText xml:space="preserve"> REF _Ref177381726 \r \h  \* MERGEFORMAT </w:instrText>
      </w:r>
      <w:r>
        <w:fldChar w:fldCharType="separate"/>
      </w:r>
      <w:ins w:id="757" w:author="Word Document Comparison" w:date="2024-12-20T20:22:00Z" w16du:dateUtc="2024-12-20T19:22:00Z">
        <w:r w:rsidR="003560CA">
          <w:t>169</w:t>
        </w:r>
      </w:ins>
      <w:del w:id="758" w:author="Word Document Comparison" w:date="2024-12-20T20:22:00Z" w16du:dateUtc="2024-12-20T19:22:00Z">
        <w:r w:rsidR="0046236C">
          <w:delText>158</w:delText>
        </w:r>
      </w:del>
      <w:r>
        <w:fldChar w:fldCharType="end"/>
      </w:r>
      <w:r>
        <w:t xml:space="preserve"> Smlouvy</w:t>
      </w:r>
      <w:r w:rsidR="004120AE">
        <w:t>,</w:t>
      </w:r>
    </w:p>
    <w:p w14:paraId="575622EE" w14:textId="70DD8234" w:rsidR="004120AE" w:rsidRPr="00044FCE" w:rsidRDefault="004120AE" w:rsidP="00DE3667">
      <w:pPr>
        <w:pStyle w:val="2sltext"/>
        <w:numPr>
          <w:ilvl w:val="1"/>
          <w:numId w:val="1"/>
        </w:numPr>
        <w:ind w:left="1276" w:hanging="709"/>
      </w:pPr>
      <w:r w:rsidRPr="003B2E2D">
        <w:t xml:space="preserve">nepředloží-li </w:t>
      </w:r>
      <w:r>
        <w:t>Dodavatel</w:t>
      </w:r>
      <w:r w:rsidRPr="003B2E2D">
        <w:t xml:space="preserve"> čestné prohlášení dle odst. </w:t>
      </w:r>
      <w:r>
        <w:fldChar w:fldCharType="begin"/>
      </w:r>
      <w:r>
        <w:instrText xml:space="preserve"> REF _Ref177381915 \r \h  \* MERGEFORMAT </w:instrText>
      </w:r>
      <w:r>
        <w:fldChar w:fldCharType="separate"/>
      </w:r>
      <w:ins w:id="759" w:author="Word Document Comparison" w:date="2024-12-20T20:22:00Z" w16du:dateUtc="2024-12-20T19:22:00Z">
        <w:r w:rsidR="003560CA">
          <w:t>162</w:t>
        </w:r>
      </w:ins>
      <w:del w:id="760" w:author="Word Document Comparison" w:date="2024-12-20T20:22:00Z" w16du:dateUtc="2024-12-20T19:22:00Z">
        <w:r w:rsidR="0046236C">
          <w:delText>151</w:delText>
        </w:r>
      </w:del>
      <w:r>
        <w:fldChar w:fldCharType="end"/>
      </w:r>
      <w:r w:rsidRPr="003B2E2D">
        <w:t xml:space="preserve"> Smlouvy</w:t>
      </w:r>
      <w:r>
        <w:t>,</w:t>
      </w:r>
    </w:p>
    <w:p w14:paraId="74264C51" w14:textId="7CD8EB9D" w:rsidR="009F3B04" w:rsidRDefault="009F3B04" w:rsidP="00DE3667">
      <w:pPr>
        <w:pStyle w:val="2sltext"/>
        <w:numPr>
          <w:ilvl w:val="1"/>
          <w:numId w:val="1"/>
        </w:numPr>
        <w:ind w:left="1276" w:hanging="709"/>
      </w:pPr>
      <w:r w:rsidRPr="00044FCE">
        <w:t xml:space="preserve">bude-li </w:t>
      </w:r>
      <w:r w:rsidR="00D74A28" w:rsidRPr="0021170F">
        <w:t>Dodavatel</w:t>
      </w:r>
      <w:r w:rsidRPr="00044FCE">
        <w:t xml:space="preserve"> v prodlení s předložením čestného prohlášení podle </w:t>
      </w:r>
      <w:r w:rsidR="00453717" w:rsidRPr="00453717">
        <w:rPr>
          <w:rFonts w:asciiTheme="minorHAnsi" w:hAnsiTheme="minorHAnsi"/>
        </w:rPr>
        <w:t>odst.</w:t>
      </w:r>
      <w:r w:rsidRPr="00044FCE">
        <w:t xml:space="preserve"> </w:t>
      </w:r>
      <w:r w:rsidRPr="00044FCE">
        <w:fldChar w:fldCharType="begin"/>
      </w:r>
      <w:r w:rsidRPr="00044FCE">
        <w:instrText xml:space="preserve"> REF _Ref105771066 \r \h </w:instrText>
      </w:r>
      <w:r w:rsidR="00EC1804" w:rsidRPr="00044FCE">
        <w:instrText xml:space="preserve"> \* MERGEFORMAT </w:instrText>
      </w:r>
      <w:r w:rsidRPr="00044FCE">
        <w:fldChar w:fldCharType="separate"/>
      </w:r>
      <w:ins w:id="761" w:author="Word Document Comparison" w:date="2024-12-20T20:22:00Z" w16du:dateUtc="2024-12-20T19:22:00Z">
        <w:r w:rsidR="003560CA">
          <w:t>162</w:t>
        </w:r>
      </w:ins>
      <w:del w:id="762" w:author="Word Document Comparison" w:date="2024-12-20T20:22:00Z" w16du:dateUtc="2024-12-20T19:22:00Z">
        <w:r w:rsidR="0046236C">
          <w:delText>151</w:delText>
        </w:r>
      </w:del>
      <w:r w:rsidRPr="00044FCE">
        <w:fldChar w:fldCharType="end"/>
      </w:r>
      <w:r w:rsidRPr="00044FCE">
        <w:t xml:space="preserve"> </w:t>
      </w:r>
      <w:r w:rsidR="00065B26">
        <w:t>S</w:t>
      </w:r>
      <w:r w:rsidRPr="00044FCE">
        <w:t>mlouvy o více než 1</w:t>
      </w:r>
      <w:r w:rsidR="004120AE">
        <w:t>0</w:t>
      </w:r>
      <w:r w:rsidRPr="00044FCE">
        <w:t xml:space="preserve"> pracovních dnů</w:t>
      </w:r>
      <w:r w:rsidR="004120AE">
        <w:t>,</w:t>
      </w:r>
    </w:p>
    <w:p w14:paraId="47B541DA" w14:textId="28D3E770" w:rsidR="00E13952" w:rsidRPr="004120AE" w:rsidRDefault="009F3B04" w:rsidP="00DE3667">
      <w:pPr>
        <w:pStyle w:val="2sltext"/>
        <w:numPr>
          <w:ilvl w:val="1"/>
          <w:numId w:val="1"/>
        </w:numPr>
        <w:ind w:left="1276" w:hanging="709"/>
        <w:rPr>
          <w:color w:val="000000" w:themeColor="text1"/>
        </w:rPr>
      </w:pPr>
      <w:r w:rsidRPr="00044FCE">
        <w:t xml:space="preserve">ukáže-li se čestné prohlášení dle </w:t>
      </w:r>
      <w:r w:rsidR="00453717" w:rsidRPr="00453717">
        <w:rPr>
          <w:rFonts w:asciiTheme="minorHAnsi" w:hAnsiTheme="minorHAnsi"/>
        </w:rPr>
        <w:t>odst.</w:t>
      </w:r>
      <w:r w:rsidRPr="00044FCE">
        <w:t xml:space="preserve"> </w:t>
      </w:r>
      <w:r w:rsidRPr="00044FCE">
        <w:fldChar w:fldCharType="begin"/>
      </w:r>
      <w:r w:rsidRPr="00044FCE">
        <w:instrText xml:space="preserve"> REF _Ref105771066 \r \h </w:instrText>
      </w:r>
      <w:r w:rsidR="00EC1804" w:rsidRPr="00044FCE">
        <w:instrText xml:space="preserve"> \* MERGEFORMAT </w:instrText>
      </w:r>
      <w:r w:rsidRPr="00044FCE">
        <w:fldChar w:fldCharType="separate"/>
      </w:r>
      <w:ins w:id="763" w:author="Word Document Comparison" w:date="2024-12-20T20:22:00Z" w16du:dateUtc="2024-12-20T19:22:00Z">
        <w:r w:rsidR="003560CA">
          <w:t>162</w:t>
        </w:r>
      </w:ins>
      <w:del w:id="764" w:author="Word Document Comparison" w:date="2024-12-20T20:22:00Z" w16du:dateUtc="2024-12-20T19:22:00Z">
        <w:r w:rsidR="0046236C">
          <w:delText>151</w:delText>
        </w:r>
      </w:del>
      <w:r w:rsidRPr="00044FCE">
        <w:fldChar w:fldCharType="end"/>
      </w:r>
      <w:r w:rsidRPr="00044FCE">
        <w:t xml:space="preserve"> </w:t>
      </w:r>
      <w:r w:rsidR="00065B26">
        <w:t>S</w:t>
      </w:r>
      <w:r w:rsidRPr="00044FCE">
        <w:t xml:space="preserve">mlouvy jako nepravdivé ve vztahu </w:t>
      </w:r>
      <w:r w:rsidRPr="00C4415E">
        <w:t>minimálně ke dvěma Druhotným licencím, a to i částečně</w:t>
      </w:r>
      <w:r w:rsidR="00DC3C6D" w:rsidRPr="00C4415E">
        <w:t>.</w:t>
      </w:r>
      <w:r w:rsidRPr="00C4415E">
        <w:t xml:space="preserve"> Nepravdivost čestného prohlášení nezakládají zjevné chyby v psaní nebo v</w:t>
      </w:r>
      <w:r w:rsidR="004120AE">
        <w:t> </w:t>
      </w:r>
      <w:r w:rsidRPr="00C4415E">
        <w:t>počtech</w:t>
      </w:r>
      <w:r w:rsidR="004120AE">
        <w:t>,</w:t>
      </w:r>
    </w:p>
    <w:p w14:paraId="40882FE8" w14:textId="6BC2A5DD" w:rsidR="004120AE" w:rsidRDefault="004120AE" w:rsidP="00DE3667">
      <w:pPr>
        <w:pStyle w:val="2sltext"/>
        <w:numPr>
          <w:ilvl w:val="1"/>
          <w:numId w:val="1"/>
        </w:numPr>
        <w:ind w:left="1276" w:hanging="709"/>
      </w:pPr>
      <w:r>
        <w:lastRenderedPageBreak/>
        <w:t>poruší-li</w:t>
      </w:r>
      <w:r w:rsidRPr="00707F6C">
        <w:t xml:space="preserve"> </w:t>
      </w:r>
      <w:r w:rsidR="00D2235B">
        <w:t>Dodavatel</w:t>
      </w:r>
      <w:r w:rsidRPr="00707F6C">
        <w:t xml:space="preserve"> některou svo</w:t>
      </w:r>
      <w:r>
        <w:t>u</w:t>
      </w:r>
      <w:r w:rsidRPr="00707F6C">
        <w:t xml:space="preserve"> povinnost uvedenou v</w:t>
      </w:r>
      <w:r>
        <w:t> </w:t>
      </w:r>
      <w:r w:rsidRPr="00707F6C">
        <w:t>ods</w:t>
      </w:r>
      <w:r>
        <w:t xml:space="preserve">t. </w:t>
      </w:r>
      <w:ins w:id="765" w:author="Word Document Comparison" w:date="2024-12-20T20:22:00Z" w16du:dateUtc="2024-12-20T19:22:00Z">
        <w:r>
          <w:fldChar w:fldCharType="begin"/>
        </w:r>
        <w:r>
          <w:instrText xml:space="preserve"> REF _Ref175832538 \r \h </w:instrText>
        </w:r>
        <w:r w:rsidR="00232A73">
          <w:instrText xml:space="preserve"> \* MERGEFORMAT </w:instrText>
        </w:r>
        <w:r>
          <w:fldChar w:fldCharType="separate"/>
        </w:r>
        <w:r w:rsidR="003560CA">
          <w:t>103</w:t>
        </w:r>
        <w:r>
          <w:fldChar w:fldCharType="end"/>
        </w:r>
      </w:ins>
      <w:del w:id="766" w:author="Word Document Comparison" w:date="2024-12-20T20:22:00Z" w16du:dateUtc="2024-12-20T19:22:00Z">
        <w:r>
          <w:fldChar w:fldCharType="begin"/>
        </w:r>
        <w:r>
          <w:delInstrText xml:space="preserve"> REF _Ref175832538 \r \h </w:delInstrText>
        </w:r>
        <w:r>
          <w:fldChar w:fldCharType="separate"/>
        </w:r>
        <w:r w:rsidR="0046236C">
          <w:delText>92</w:delText>
        </w:r>
        <w:r>
          <w:fldChar w:fldCharType="end"/>
        </w:r>
      </w:del>
      <w:r>
        <w:t xml:space="preserve">, </w:t>
      </w:r>
      <w:ins w:id="767" w:author="Word Document Comparison" w:date="2024-12-20T20:22:00Z" w16du:dateUtc="2024-12-20T19:22:00Z">
        <w:r>
          <w:fldChar w:fldCharType="begin"/>
        </w:r>
        <w:r>
          <w:instrText xml:space="preserve"> REF _Ref177392073 \r \h </w:instrText>
        </w:r>
        <w:r w:rsidR="00232A73">
          <w:instrText xml:space="preserve"> \* MERGEFORMAT </w:instrText>
        </w:r>
        <w:r>
          <w:fldChar w:fldCharType="separate"/>
        </w:r>
        <w:r w:rsidR="003560CA">
          <w:t>201</w:t>
        </w:r>
        <w:r>
          <w:fldChar w:fldCharType="end"/>
        </w:r>
      </w:ins>
      <w:del w:id="768" w:author="Word Document Comparison" w:date="2024-12-20T20:22:00Z" w16du:dateUtc="2024-12-20T19:22:00Z">
        <w:r>
          <w:fldChar w:fldCharType="begin"/>
        </w:r>
        <w:r>
          <w:delInstrText xml:space="preserve"> REF _Ref177392073 \r \h </w:delInstrText>
        </w:r>
        <w:r>
          <w:fldChar w:fldCharType="separate"/>
        </w:r>
        <w:r w:rsidR="0046236C">
          <w:delText>190</w:delText>
        </w:r>
        <w:r>
          <w:fldChar w:fldCharType="end"/>
        </w:r>
      </w:del>
      <w:r>
        <w:t xml:space="preserve"> až </w:t>
      </w:r>
      <w:ins w:id="769" w:author="Word Document Comparison" w:date="2024-12-20T20:22:00Z" w16du:dateUtc="2024-12-20T19:22:00Z">
        <w:r w:rsidR="00DE3667">
          <w:fldChar w:fldCharType="begin"/>
        </w:r>
        <w:r w:rsidR="00DE3667">
          <w:instrText xml:space="preserve"> REF _Ref153261983 \r \h </w:instrText>
        </w:r>
        <w:r w:rsidR="00232A73">
          <w:instrText xml:space="preserve"> \* MERGEFORMAT </w:instrText>
        </w:r>
        <w:r w:rsidR="00DE3667">
          <w:fldChar w:fldCharType="separate"/>
        </w:r>
        <w:r w:rsidR="003560CA">
          <w:t>207</w:t>
        </w:r>
        <w:r w:rsidR="00DE3667">
          <w:fldChar w:fldCharType="end"/>
        </w:r>
      </w:ins>
      <w:del w:id="770" w:author="Word Document Comparison" w:date="2024-12-20T20:22:00Z" w16du:dateUtc="2024-12-20T19:22:00Z">
        <w:r w:rsidR="00DE3667">
          <w:fldChar w:fldCharType="begin"/>
        </w:r>
        <w:r w:rsidR="00DE3667">
          <w:delInstrText xml:space="preserve"> REF _Ref153261983 \r \h </w:delInstrText>
        </w:r>
        <w:r w:rsidR="00DE3667">
          <w:fldChar w:fldCharType="separate"/>
        </w:r>
        <w:r w:rsidR="0046236C">
          <w:delText>196</w:delText>
        </w:r>
        <w:r w:rsidR="00DE3667">
          <w:fldChar w:fldCharType="end"/>
        </w:r>
      </w:del>
      <w:r>
        <w:t xml:space="preserve"> nebo </w:t>
      </w:r>
      <w:r>
        <w:fldChar w:fldCharType="begin"/>
      </w:r>
      <w:r>
        <w:instrText xml:space="preserve"> REF _Ref391989464 \r \h  \* MERGEFORMAT </w:instrText>
      </w:r>
      <w:r>
        <w:fldChar w:fldCharType="separate"/>
      </w:r>
      <w:ins w:id="771" w:author="Word Document Comparison" w:date="2024-12-20T20:22:00Z" w16du:dateUtc="2024-12-20T19:22:00Z">
        <w:r w:rsidR="003560CA">
          <w:t>209</w:t>
        </w:r>
      </w:ins>
      <w:del w:id="772" w:author="Word Document Comparison" w:date="2024-12-20T20:22:00Z" w16du:dateUtc="2024-12-20T19:22:00Z">
        <w:r w:rsidR="0046236C">
          <w:delText>198</w:delText>
        </w:r>
      </w:del>
      <w:r>
        <w:fldChar w:fldCharType="end"/>
      </w:r>
      <w:r>
        <w:t xml:space="preserve">, </w:t>
      </w:r>
      <w:r w:rsidRPr="00707F6C">
        <w:fldChar w:fldCharType="begin"/>
      </w:r>
      <w:r w:rsidRPr="00707F6C">
        <w:instrText xml:space="preserve"> REF _Ref391989475 \r \h  \* MERGEFORMAT </w:instrText>
      </w:r>
      <w:r w:rsidRPr="00707F6C">
        <w:fldChar w:fldCharType="separate"/>
      </w:r>
      <w:ins w:id="773" w:author="Word Document Comparison" w:date="2024-12-20T20:22:00Z" w16du:dateUtc="2024-12-20T19:22:00Z">
        <w:r w:rsidR="003560CA">
          <w:t>210</w:t>
        </w:r>
      </w:ins>
      <w:del w:id="774" w:author="Word Document Comparison" w:date="2024-12-20T20:22:00Z" w16du:dateUtc="2024-12-20T19:22:00Z">
        <w:r w:rsidR="0046236C">
          <w:delText>199</w:delText>
        </w:r>
      </w:del>
      <w:r w:rsidRPr="00707F6C">
        <w:fldChar w:fldCharType="end"/>
      </w:r>
      <w:r>
        <w:t xml:space="preserve"> nebo </w:t>
      </w:r>
      <w:ins w:id="775" w:author="Word Document Comparison" w:date="2024-12-20T20:22:00Z" w16du:dateUtc="2024-12-20T19:22:00Z">
        <w:r>
          <w:fldChar w:fldCharType="begin"/>
        </w:r>
        <w:r>
          <w:instrText xml:space="preserve"> REF _Ref158629490 \r \h </w:instrText>
        </w:r>
        <w:r w:rsidR="00232A73">
          <w:instrText xml:space="preserve"> \* MERGEFORMAT </w:instrText>
        </w:r>
        <w:r>
          <w:fldChar w:fldCharType="separate"/>
        </w:r>
        <w:r w:rsidR="003560CA">
          <w:t>267</w:t>
        </w:r>
        <w:r>
          <w:fldChar w:fldCharType="end"/>
        </w:r>
      </w:ins>
      <w:del w:id="776" w:author="Word Document Comparison" w:date="2024-12-20T20:22:00Z" w16du:dateUtc="2024-12-20T19:22:00Z">
        <w:r>
          <w:fldChar w:fldCharType="begin"/>
        </w:r>
        <w:r>
          <w:delInstrText xml:space="preserve"> REF _Ref158629490 \r \h </w:delInstrText>
        </w:r>
        <w:r>
          <w:fldChar w:fldCharType="separate"/>
        </w:r>
        <w:r w:rsidR="0046236C">
          <w:delText>256</w:delText>
        </w:r>
        <w:r>
          <w:fldChar w:fldCharType="end"/>
        </w:r>
      </w:del>
      <w:r>
        <w:t xml:space="preserve"> až </w:t>
      </w:r>
      <w:ins w:id="777" w:author="Word Document Comparison" w:date="2024-12-20T20:22:00Z" w16du:dateUtc="2024-12-20T19:22:00Z">
        <w:r>
          <w:fldChar w:fldCharType="begin"/>
        </w:r>
        <w:r>
          <w:instrText xml:space="preserve"> REF _Ref177392181 \r \h </w:instrText>
        </w:r>
        <w:r w:rsidR="00232A73">
          <w:instrText xml:space="preserve"> \* MERGEFORMAT </w:instrText>
        </w:r>
        <w:r>
          <w:fldChar w:fldCharType="separate"/>
        </w:r>
        <w:r w:rsidR="003560CA">
          <w:t>275</w:t>
        </w:r>
        <w:r>
          <w:fldChar w:fldCharType="end"/>
        </w:r>
      </w:ins>
      <w:del w:id="778" w:author="Word Document Comparison" w:date="2024-12-20T20:22:00Z" w16du:dateUtc="2024-12-20T19:22:00Z">
        <w:r>
          <w:fldChar w:fldCharType="begin"/>
        </w:r>
        <w:r>
          <w:delInstrText xml:space="preserve"> REF _Ref177392181 \r \h </w:delInstrText>
        </w:r>
        <w:r>
          <w:fldChar w:fldCharType="separate"/>
        </w:r>
        <w:r w:rsidR="0046236C">
          <w:delText>264</w:delText>
        </w:r>
        <w:r>
          <w:fldChar w:fldCharType="end"/>
        </w:r>
      </w:del>
      <w:r>
        <w:t xml:space="preserve"> nebo </w:t>
      </w:r>
      <w:ins w:id="779" w:author="Word Document Comparison" w:date="2024-12-20T20:22:00Z" w16du:dateUtc="2024-12-20T19:22:00Z">
        <w:r>
          <w:fldChar w:fldCharType="begin"/>
        </w:r>
        <w:r>
          <w:instrText xml:space="preserve"> REF _Ref177392121 \r \h </w:instrText>
        </w:r>
        <w:r w:rsidR="00232A73">
          <w:instrText xml:space="preserve"> \* MERGEFORMAT </w:instrText>
        </w:r>
        <w:r>
          <w:fldChar w:fldCharType="separate"/>
        </w:r>
        <w:r w:rsidR="003560CA">
          <w:t>277</w:t>
        </w:r>
        <w:r>
          <w:fldChar w:fldCharType="end"/>
        </w:r>
      </w:ins>
      <w:del w:id="780" w:author="Word Document Comparison" w:date="2024-12-20T20:22:00Z" w16du:dateUtc="2024-12-20T19:22:00Z">
        <w:r>
          <w:fldChar w:fldCharType="begin"/>
        </w:r>
        <w:r>
          <w:delInstrText xml:space="preserve"> REF _Ref177392121 \r \h </w:delInstrText>
        </w:r>
        <w:r>
          <w:fldChar w:fldCharType="separate"/>
        </w:r>
        <w:r w:rsidR="0046236C">
          <w:delText>266</w:delText>
        </w:r>
        <w:r>
          <w:fldChar w:fldCharType="end"/>
        </w:r>
      </w:del>
      <w:r>
        <w:t xml:space="preserve"> </w:t>
      </w:r>
      <w:r w:rsidRPr="00707F6C">
        <w:t xml:space="preserve">až </w:t>
      </w:r>
      <w:r>
        <w:fldChar w:fldCharType="begin"/>
      </w:r>
      <w:r>
        <w:instrText xml:space="preserve"> REF _Ref130288969 \r \h  \* MERGEFORMAT </w:instrText>
      </w:r>
      <w:r>
        <w:fldChar w:fldCharType="separate"/>
      </w:r>
      <w:ins w:id="781" w:author="Word Document Comparison" w:date="2024-12-20T20:22:00Z" w16du:dateUtc="2024-12-20T19:22:00Z">
        <w:r w:rsidR="003560CA">
          <w:t>284</w:t>
        </w:r>
      </w:ins>
      <w:del w:id="782" w:author="Word Document Comparison" w:date="2024-12-20T20:22:00Z" w16du:dateUtc="2024-12-20T19:22:00Z">
        <w:r w:rsidR="0046236C">
          <w:delText>273</w:delText>
        </w:r>
      </w:del>
      <w:r>
        <w:fldChar w:fldCharType="end"/>
      </w:r>
      <w:r>
        <w:t xml:space="preserve"> </w:t>
      </w:r>
      <w:r w:rsidRPr="00707F6C">
        <w:t>Smlouvy</w:t>
      </w:r>
      <w:r>
        <w:t>,</w:t>
      </w:r>
    </w:p>
    <w:p w14:paraId="6F2674D5" w14:textId="77777777" w:rsidR="00DE3667" w:rsidRDefault="00DE3667" w:rsidP="00DE3667">
      <w:pPr>
        <w:pStyle w:val="2sltext"/>
        <w:numPr>
          <w:ilvl w:val="1"/>
          <w:numId w:val="1"/>
        </w:numPr>
        <w:ind w:left="1276" w:hanging="709"/>
      </w:pPr>
      <w:r>
        <w:t>ukáže-li se jako nepravdivé jakékoliv prohlášení Dodavatele uvedené v této Smlouvě,</w:t>
      </w:r>
    </w:p>
    <w:p w14:paraId="315D0804" w14:textId="77777777" w:rsidR="00DE3667" w:rsidRDefault="00DE3667" w:rsidP="00DE3667">
      <w:pPr>
        <w:pStyle w:val="2sltext"/>
        <w:numPr>
          <w:ilvl w:val="1"/>
          <w:numId w:val="1"/>
        </w:numPr>
        <w:ind w:left="1276" w:hanging="709"/>
      </w:pPr>
      <w:r>
        <w:t>ocitne-li se Dodavatel ve stavu úpadku nebo hrozícího úpadku,</w:t>
      </w:r>
    </w:p>
    <w:p w14:paraId="17BE0084" w14:textId="5C436370" w:rsidR="00DE3667" w:rsidRDefault="00DE3667" w:rsidP="00DE3667">
      <w:pPr>
        <w:pStyle w:val="2sltext"/>
        <w:numPr>
          <w:ilvl w:val="1"/>
          <w:numId w:val="1"/>
        </w:numPr>
        <w:ind w:left="1276" w:hanging="709"/>
      </w:pPr>
      <w:r>
        <w:t>poruší-li Dodavatel jakoukoliv povinnost dle této Smlouvy podstatným způsobem,</w:t>
      </w:r>
    </w:p>
    <w:p w14:paraId="2A5C45D5" w14:textId="1264F7AE" w:rsidR="004120AE" w:rsidRDefault="004120AE" w:rsidP="00232A73">
      <w:pPr>
        <w:pStyle w:val="Odstavecseseznamem"/>
        <w:numPr>
          <w:ilvl w:val="1"/>
          <w:numId w:val="1"/>
        </w:numPr>
        <w:ind w:left="1276" w:hanging="709"/>
        <w:jc w:val="both"/>
        <w:rPr>
          <w:rFonts w:ascii="Calibri" w:hAnsi="Calibri"/>
          <w:color w:val="000000"/>
          <w:sz w:val="22"/>
          <w:szCs w:val="22"/>
        </w:rPr>
        <w:pPrChange w:id="783" w:author="Word Document Comparison" w:date="2024-12-20T20:22:00Z" w16du:dateUtc="2024-12-20T19:22:00Z">
          <w:pPr>
            <w:pStyle w:val="Odstavecseseznamem"/>
            <w:numPr>
              <w:ilvl w:val="1"/>
              <w:numId w:val="1"/>
            </w:numPr>
            <w:tabs>
              <w:tab w:val="num" w:pos="851"/>
            </w:tabs>
            <w:ind w:left="1276" w:hanging="709"/>
          </w:pPr>
        </w:pPrChange>
      </w:pPr>
      <w:r w:rsidRPr="004120AE">
        <w:rPr>
          <w:rFonts w:ascii="Calibri" w:hAnsi="Calibri"/>
          <w:color w:val="000000"/>
          <w:sz w:val="22"/>
          <w:szCs w:val="22"/>
        </w:rPr>
        <w:t xml:space="preserve">bude-li </w:t>
      </w:r>
      <w:r>
        <w:rPr>
          <w:rFonts w:ascii="Calibri" w:hAnsi="Calibri"/>
          <w:color w:val="000000"/>
          <w:sz w:val="22"/>
          <w:szCs w:val="22"/>
        </w:rPr>
        <w:t>Dodavatel</w:t>
      </w:r>
      <w:r w:rsidRPr="004120AE">
        <w:rPr>
          <w:rFonts w:ascii="Calibri" w:hAnsi="Calibri"/>
          <w:color w:val="000000"/>
          <w:sz w:val="22"/>
          <w:szCs w:val="22"/>
        </w:rPr>
        <w:t xml:space="preserve"> pravomocně odsouzen za trestný čin uvedený v příloze č. 3 zákona č. 134/2016 Sb., o zadávání veřejných zakázek, ve znění pozdějších předpisů (dále jen „</w:t>
      </w:r>
      <w:r w:rsidRPr="004120AE">
        <w:rPr>
          <w:rFonts w:ascii="Calibri" w:hAnsi="Calibri"/>
          <w:b/>
          <w:bCs/>
          <w:i/>
          <w:iCs/>
          <w:color w:val="000000"/>
          <w:sz w:val="22"/>
          <w:szCs w:val="22"/>
        </w:rPr>
        <w:t>Zákon o zadávání veřejných zakázek</w:t>
      </w:r>
      <w:r w:rsidRPr="004120AE">
        <w:rPr>
          <w:rFonts w:ascii="Calibri" w:hAnsi="Calibri"/>
          <w:color w:val="000000"/>
          <w:sz w:val="22"/>
          <w:szCs w:val="22"/>
        </w:rPr>
        <w:t>“)</w:t>
      </w:r>
      <w:r>
        <w:rPr>
          <w:rFonts w:ascii="Calibri" w:hAnsi="Calibri"/>
          <w:color w:val="000000"/>
          <w:sz w:val="22"/>
          <w:szCs w:val="22"/>
        </w:rPr>
        <w:t>,</w:t>
      </w:r>
    </w:p>
    <w:p w14:paraId="2210F897" w14:textId="2868AA8D" w:rsidR="004120AE" w:rsidRPr="004120AE" w:rsidRDefault="004120AE" w:rsidP="00232A73">
      <w:pPr>
        <w:pStyle w:val="Odstavecseseznamem"/>
        <w:numPr>
          <w:ilvl w:val="1"/>
          <w:numId w:val="1"/>
        </w:numPr>
        <w:ind w:left="1276" w:hanging="709"/>
        <w:jc w:val="both"/>
        <w:rPr>
          <w:rFonts w:ascii="Calibri" w:hAnsi="Calibri"/>
          <w:color w:val="000000"/>
          <w:sz w:val="22"/>
          <w:szCs w:val="22"/>
        </w:rPr>
        <w:pPrChange w:id="784" w:author="Word Document Comparison" w:date="2024-12-20T20:22:00Z" w16du:dateUtc="2024-12-20T19:22:00Z">
          <w:pPr>
            <w:pStyle w:val="Odstavecseseznamem"/>
            <w:numPr>
              <w:ilvl w:val="1"/>
              <w:numId w:val="1"/>
            </w:numPr>
            <w:tabs>
              <w:tab w:val="num" w:pos="851"/>
            </w:tabs>
            <w:ind w:left="1276" w:hanging="709"/>
          </w:pPr>
        </w:pPrChange>
      </w:pPr>
      <w:r w:rsidRPr="004120AE">
        <w:rPr>
          <w:rFonts w:ascii="Calibri" w:hAnsi="Calibri"/>
          <w:color w:val="000000"/>
          <w:sz w:val="22"/>
          <w:szCs w:val="22"/>
        </w:rPr>
        <w:t xml:space="preserve">bude-li </w:t>
      </w:r>
      <w:r>
        <w:rPr>
          <w:rFonts w:ascii="Calibri" w:hAnsi="Calibri"/>
          <w:color w:val="000000"/>
          <w:sz w:val="22"/>
          <w:szCs w:val="22"/>
        </w:rPr>
        <w:t>Dodavateli</w:t>
      </w:r>
      <w:r w:rsidRPr="004120AE">
        <w:rPr>
          <w:rFonts w:ascii="Calibri" w:hAnsi="Calibri"/>
          <w:color w:val="000000"/>
          <w:sz w:val="22"/>
          <w:szCs w:val="22"/>
        </w:rPr>
        <w:t xml:space="preserve"> uložen zákaz plnění veřejných zakázek</w:t>
      </w:r>
      <w:r w:rsidR="00DE3667">
        <w:rPr>
          <w:rFonts w:ascii="Calibri" w:hAnsi="Calibri"/>
          <w:color w:val="000000"/>
          <w:sz w:val="22"/>
          <w:szCs w:val="22"/>
        </w:rPr>
        <w:t>,</w:t>
      </w:r>
    </w:p>
    <w:p w14:paraId="163D6266" w14:textId="5778FD1C" w:rsidR="007C7244" w:rsidRDefault="00180FA6" w:rsidP="00DE3667">
      <w:pPr>
        <w:pStyle w:val="2sltext"/>
        <w:numPr>
          <w:ilvl w:val="1"/>
          <w:numId w:val="1"/>
        </w:numPr>
        <w:ind w:left="1276" w:hanging="709"/>
        <w:rPr>
          <w:color w:val="000000" w:themeColor="text1"/>
        </w:rPr>
      </w:pPr>
      <w:r w:rsidRPr="003B1220">
        <w:rPr>
          <w:color w:val="000000" w:themeColor="text1"/>
        </w:rPr>
        <w:t xml:space="preserve">v případě významné změny ovládání </w:t>
      </w:r>
      <w:r w:rsidR="00D74A28" w:rsidRPr="003B1220">
        <w:t>Dodavatele</w:t>
      </w:r>
      <w:r w:rsidRPr="003B1220">
        <w:rPr>
          <w:color w:val="000000" w:themeColor="text1"/>
        </w:rPr>
        <w:t xml:space="preserve"> dle Z</w:t>
      </w:r>
      <w:r w:rsidR="003443E9" w:rsidRPr="003B1220">
        <w:rPr>
          <w:color w:val="000000" w:themeColor="text1"/>
        </w:rPr>
        <w:t xml:space="preserve">ákona o obchodních korporacích </w:t>
      </w:r>
      <w:r w:rsidRPr="003B1220">
        <w:rPr>
          <w:color w:val="000000" w:themeColor="text1"/>
        </w:rPr>
        <w:t xml:space="preserve">nebo významné změny kontroly nad </w:t>
      </w:r>
      <w:r w:rsidR="00D74A28" w:rsidRPr="003B1220">
        <w:t>Dodavatelem</w:t>
      </w:r>
      <w:r w:rsidRPr="003B1220">
        <w:rPr>
          <w:color w:val="000000" w:themeColor="text1"/>
        </w:rPr>
        <w:t xml:space="preserve"> nebo změny vlastnictví zásadních aktiv využívaných </w:t>
      </w:r>
      <w:r w:rsidR="00D74A28" w:rsidRPr="003B1220">
        <w:t>Dodavatelem</w:t>
      </w:r>
      <w:r w:rsidRPr="003B1220">
        <w:rPr>
          <w:color w:val="000000" w:themeColor="text1"/>
        </w:rPr>
        <w:t xml:space="preserve"> k plnění </w:t>
      </w:r>
      <w:r w:rsidR="003B1220">
        <w:rPr>
          <w:color w:val="000000" w:themeColor="text1"/>
        </w:rPr>
        <w:t xml:space="preserve">této </w:t>
      </w:r>
      <w:r w:rsidR="00065B26" w:rsidRPr="003B1220">
        <w:rPr>
          <w:color w:val="000000" w:themeColor="text1"/>
        </w:rPr>
        <w:t>S</w:t>
      </w:r>
      <w:r w:rsidRPr="003B1220">
        <w:rPr>
          <w:color w:val="000000" w:themeColor="text1"/>
        </w:rPr>
        <w:t>mlouvy, popřípadě změny oprávnění nakládat s</w:t>
      </w:r>
      <w:r w:rsidR="003443E9" w:rsidRPr="003B1220">
        <w:rPr>
          <w:color w:val="000000" w:themeColor="text1"/>
        </w:rPr>
        <w:t> </w:t>
      </w:r>
      <w:r w:rsidRPr="003B1220">
        <w:rPr>
          <w:color w:val="000000" w:themeColor="text1"/>
        </w:rPr>
        <w:t>těmito aktivy nebo změny kontroly nad nimi</w:t>
      </w:r>
      <w:r w:rsidR="00DE3667">
        <w:rPr>
          <w:color w:val="000000" w:themeColor="text1"/>
        </w:rPr>
        <w:t xml:space="preserve"> nebo</w:t>
      </w:r>
    </w:p>
    <w:p w14:paraId="19494707" w14:textId="04CB9B7F" w:rsidR="003C15ED" w:rsidRDefault="003C15ED" w:rsidP="00DE3667">
      <w:pPr>
        <w:pStyle w:val="2sltext"/>
        <w:numPr>
          <w:ilvl w:val="1"/>
          <w:numId w:val="1"/>
        </w:numPr>
        <w:ind w:left="1276" w:hanging="709"/>
        <w:rPr>
          <w:color w:val="000000" w:themeColor="text1"/>
        </w:rPr>
      </w:pPr>
      <w:r>
        <w:t>dosáhne-li m</w:t>
      </w:r>
      <w:r w:rsidRPr="00897281">
        <w:t>aximální celková výše smluvních pokut, kter</w:t>
      </w:r>
      <w:r>
        <w:t>é</w:t>
      </w:r>
      <w:r w:rsidRPr="00897281">
        <w:t xml:space="preserve"> je </w:t>
      </w:r>
      <w:r>
        <w:t>Dodavatele</w:t>
      </w:r>
      <w:r w:rsidRPr="00897281">
        <w:t xml:space="preserve"> dle</w:t>
      </w:r>
      <w:r>
        <w:t xml:space="preserve"> </w:t>
      </w:r>
      <w:r w:rsidRPr="00897281">
        <w:t xml:space="preserve">této Smlouvy povinen Objednateli uhradit, </w:t>
      </w:r>
      <w:r>
        <w:t xml:space="preserve">hodnoty, která se rovná </w:t>
      </w:r>
      <w:r w:rsidRPr="00897281">
        <w:t xml:space="preserve">finanční částce odpovídající </w:t>
      </w:r>
      <w:r>
        <w:t>20</w:t>
      </w:r>
      <w:r w:rsidRPr="00897281">
        <w:t xml:space="preserve"> % </w:t>
      </w:r>
      <w:r>
        <w:t>Celkové ceny za Předmět plnění</w:t>
      </w:r>
      <w:r w:rsidRPr="00897281">
        <w:t>.</w:t>
      </w:r>
    </w:p>
    <w:p w14:paraId="19B8B2D4" w14:textId="77777777" w:rsidR="004120AE" w:rsidRDefault="004120AE" w:rsidP="004120AE">
      <w:pPr>
        <w:pStyle w:val="2sltext"/>
        <w:numPr>
          <w:ilvl w:val="0"/>
          <w:numId w:val="0"/>
        </w:numPr>
        <w:ind w:left="1134"/>
        <w:rPr>
          <w:color w:val="000000" w:themeColor="text1"/>
        </w:rPr>
      </w:pPr>
    </w:p>
    <w:p w14:paraId="27EF434B" w14:textId="2EBC718C" w:rsidR="004120AE" w:rsidRPr="003B1220" w:rsidRDefault="004120AE" w:rsidP="004120AE">
      <w:pPr>
        <w:pStyle w:val="2sltext"/>
        <w:rPr>
          <w:color w:val="000000" w:themeColor="text1"/>
        </w:rPr>
      </w:pPr>
      <w:r>
        <w:t>Dodavatel</w:t>
      </w:r>
      <w:r w:rsidRPr="00D01FDB">
        <w:t xml:space="preserve"> je oprávněn od této Smlouvy odstoupit pouze v případě jejího podstatného porušení Objednatelem, které nebude napraveno ani do </w:t>
      </w:r>
      <w:r>
        <w:t>60</w:t>
      </w:r>
      <w:r w:rsidRPr="00D01FDB">
        <w:t xml:space="preserve"> dnů ode dne doručení písemné výzvy k nápravě Objednateli.</w:t>
      </w:r>
    </w:p>
    <w:p w14:paraId="1B6D4358" w14:textId="43048AA2" w:rsidR="002248D0" w:rsidRPr="002941B5" w:rsidRDefault="00D37B14" w:rsidP="003A1050">
      <w:pPr>
        <w:pStyle w:val="Nadpis1"/>
      </w:pPr>
      <w:bookmarkStart w:id="785" w:name="_Toc177717661"/>
      <w:bookmarkStart w:id="786" w:name="_Toc185618505"/>
      <w:r w:rsidRPr="002941B5">
        <w:t>PROHLÁŠENÍ SMLUVNÍCH STRAN</w:t>
      </w:r>
      <w:bookmarkEnd w:id="785"/>
      <w:bookmarkEnd w:id="786"/>
    </w:p>
    <w:p w14:paraId="49BD4622" w14:textId="2FA8DB78" w:rsidR="007F22C9" w:rsidRPr="003362A5" w:rsidRDefault="00D74A28" w:rsidP="003A1050">
      <w:pPr>
        <w:pStyle w:val="2sltext"/>
      </w:pPr>
      <w:bookmarkStart w:id="787" w:name="_Ref380406284"/>
      <w:r w:rsidRPr="003362A5">
        <w:t>Dodavatel</w:t>
      </w:r>
      <w:r w:rsidR="007F22C9" w:rsidRPr="003362A5">
        <w:t xml:space="preserve"> prohlašuje, že není v úpadku ani ve stavu hrozícího úpadku, a že mu není známo, že by vůči němu bylo zahájeno insolvenční řízení. </w:t>
      </w:r>
      <w:r w:rsidRPr="003362A5">
        <w:t>Dodavatel</w:t>
      </w:r>
      <w:r w:rsidR="005C12FF" w:rsidRPr="003362A5">
        <w:t xml:space="preserve"> dále</w:t>
      </w:r>
      <w:r w:rsidR="007F22C9" w:rsidRPr="003362A5">
        <w:t xml:space="preserve"> </w:t>
      </w:r>
      <w:r w:rsidR="00F5108C" w:rsidRPr="003362A5">
        <w:t>prohlašuje, že vůči němu není v </w:t>
      </w:r>
      <w:r w:rsidR="007F22C9" w:rsidRPr="003362A5">
        <w:t xml:space="preserve">právní moci žádné soudní rozhodnutí, případně rozhodnutí správního, daňového či jiného orgánu na plnění, které by mohlo být důvodem zahájení exekučního řízení na majetek </w:t>
      </w:r>
      <w:r w:rsidRPr="003362A5">
        <w:t>Dodavatele</w:t>
      </w:r>
      <w:r w:rsidR="007F22C9" w:rsidRPr="003362A5">
        <w:t xml:space="preserve"> a že mu není známo, že by vůči němu takové řízení bylo zahájeno.</w:t>
      </w:r>
      <w:bookmarkEnd w:id="787"/>
    </w:p>
    <w:p w14:paraId="1AE015FD" w14:textId="77777777" w:rsidR="003362A5" w:rsidRDefault="003362A5" w:rsidP="003A1050">
      <w:pPr>
        <w:pStyle w:val="2sltext"/>
        <w:numPr>
          <w:ilvl w:val="0"/>
          <w:numId w:val="0"/>
        </w:numPr>
        <w:ind w:left="567"/>
      </w:pPr>
    </w:p>
    <w:p w14:paraId="0B998BEC" w14:textId="218D2340" w:rsidR="003362A5" w:rsidRPr="00044FCE" w:rsidRDefault="003362A5" w:rsidP="003A1050">
      <w:pPr>
        <w:pStyle w:val="2sltext"/>
      </w:pPr>
      <w:r>
        <w:t>Dodavatel</w:t>
      </w:r>
      <w:r w:rsidRPr="00707F6C">
        <w:t xml:space="preserve"> prohlašuje, že se před podpisem </w:t>
      </w:r>
      <w:r>
        <w:t xml:space="preserve">této </w:t>
      </w:r>
      <w:r w:rsidRPr="00707F6C">
        <w:t xml:space="preserve">Smlouvy </w:t>
      </w:r>
      <w:r>
        <w:t xml:space="preserve">v dostatečném rozsahu </w:t>
      </w:r>
      <w:r w:rsidRPr="00707F6C">
        <w:t>seznámil s</w:t>
      </w:r>
      <w:r>
        <w:t> Předmětem plnění a veškerými požadavky Objednatele dle této Smlouvy</w:t>
      </w:r>
      <w:r w:rsidRPr="00707F6C">
        <w:t>, a že s</w:t>
      </w:r>
      <w:r>
        <w:t> </w:t>
      </w:r>
      <w:r w:rsidRPr="00707F6C">
        <w:t xml:space="preserve">ohledem na své znalosti a zkušenosti </w:t>
      </w:r>
      <w:r>
        <w:t>provede plnění dle této Smlouvy</w:t>
      </w:r>
      <w:r w:rsidRPr="00707F6C">
        <w:t xml:space="preserve"> tak, aby mohlo být </w:t>
      </w:r>
      <w:r>
        <w:t xml:space="preserve">Objednatelem </w:t>
      </w:r>
      <w:r w:rsidRPr="00707F6C">
        <w:t>řádně užíváno k účelu, k</w:t>
      </w:r>
      <w:r>
        <w:t> </w:t>
      </w:r>
      <w:r w:rsidRPr="00707F6C">
        <w:t xml:space="preserve">němuž má být </w:t>
      </w:r>
      <w:r>
        <w:t>provedeno</w:t>
      </w:r>
      <w:r w:rsidRPr="00707F6C">
        <w:t xml:space="preserve">, přičemž si není vědom žádných </w:t>
      </w:r>
      <w:r>
        <w:t>překážek, které by mu bránily v provádění</w:t>
      </w:r>
      <w:r w:rsidRPr="00707F6C">
        <w:t xml:space="preserve"> </w:t>
      </w:r>
      <w:r>
        <w:t>plnění dle této Smlouvy</w:t>
      </w:r>
      <w:r w:rsidRPr="00707F6C">
        <w:t xml:space="preserve"> v souladu s</w:t>
      </w:r>
      <w:r>
        <w:t> touto</w:t>
      </w:r>
      <w:r w:rsidRPr="00707F6C">
        <w:t xml:space="preserve"> Smlouvou.</w:t>
      </w:r>
    </w:p>
    <w:p w14:paraId="22FF4F89" w14:textId="77777777" w:rsidR="004E5ABA" w:rsidRPr="00044FCE" w:rsidRDefault="004E5ABA" w:rsidP="003A1050">
      <w:pPr>
        <w:pStyle w:val="2sltext"/>
        <w:numPr>
          <w:ilvl w:val="0"/>
          <w:numId w:val="0"/>
        </w:numPr>
        <w:ind w:left="567"/>
      </w:pPr>
    </w:p>
    <w:p w14:paraId="379B0147" w14:textId="5AF96A10" w:rsidR="007F22C9" w:rsidRPr="00044FCE" w:rsidRDefault="00D74A28" w:rsidP="003A1050">
      <w:pPr>
        <w:pStyle w:val="2sltext"/>
      </w:pPr>
      <w:r w:rsidRPr="0021170F">
        <w:t>Dodavatel</w:t>
      </w:r>
      <w:r w:rsidR="007F22C9" w:rsidRPr="00044FCE">
        <w:t xml:space="preserve"> na sebe přebírá nebezpečí změny okolností ve smyslu §</w:t>
      </w:r>
      <w:r w:rsidR="00433E0B" w:rsidRPr="00044FCE">
        <w:t xml:space="preserve"> </w:t>
      </w:r>
      <w:r w:rsidR="007F22C9" w:rsidRPr="00044FCE">
        <w:t>1765 Občanského zákoníku.</w:t>
      </w:r>
    </w:p>
    <w:p w14:paraId="508CD7B6" w14:textId="77777777" w:rsidR="004E5ABA" w:rsidRPr="00044FCE" w:rsidRDefault="004E5ABA" w:rsidP="003A1050">
      <w:pPr>
        <w:pStyle w:val="2sltext"/>
        <w:numPr>
          <w:ilvl w:val="0"/>
          <w:numId w:val="0"/>
        </w:numPr>
        <w:ind w:left="567"/>
      </w:pPr>
    </w:p>
    <w:p w14:paraId="463C2F91" w14:textId="1A2B7AF1" w:rsidR="00E64753" w:rsidRDefault="00E64753" w:rsidP="003A1050">
      <w:pPr>
        <w:pStyle w:val="2sltext"/>
      </w:pPr>
      <w:r w:rsidRPr="00044FCE">
        <w:t>Vzhledem k</w:t>
      </w:r>
      <w:r w:rsidR="00E13952">
        <w:t xml:space="preserve"> veřejnoprávnímu </w:t>
      </w:r>
      <w:r w:rsidRPr="00044FCE">
        <w:t xml:space="preserve">charakteru </w:t>
      </w:r>
      <w:r w:rsidR="00D33BC2" w:rsidRPr="00D33BC2">
        <w:t>Objednatel</w:t>
      </w:r>
      <w:r w:rsidR="00D33BC2">
        <w:t>e</w:t>
      </w:r>
      <w:r w:rsidRPr="00044FCE">
        <w:t xml:space="preserve"> </w:t>
      </w:r>
      <w:r w:rsidR="00D74A28" w:rsidRPr="0021170F">
        <w:t>Dodavatel</w:t>
      </w:r>
      <w:r w:rsidRPr="00044FCE">
        <w:t xml:space="preserve"> výslovně prohlašuje, že je s touto skutečností obeznámen a souhlasí se zveřejněním </w:t>
      </w:r>
      <w:r w:rsidR="003362A5">
        <w:t xml:space="preserve">této </w:t>
      </w:r>
      <w:r w:rsidR="00065B26">
        <w:t>S</w:t>
      </w:r>
      <w:r w:rsidRPr="00044FCE">
        <w:t>mlouvy v rozsah</w:t>
      </w:r>
      <w:r w:rsidR="00F5108C" w:rsidRPr="00044FCE">
        <w:t>u a za podmínek vyplývajících z </w:t>
      </w:r>
      <w:r w:rsidRPr="00044FCE">
        <w:t xml:space="preserve">příslušných </w:t>
      </w:r>
      <w:r w:rsidR="003362A5">
        <w:t xml:space="preserve">platných a účinných obecně závazných </w:t>
      </w:r>
      <w:r w:rsidR="003362A5" w:rsidRPr="00707F6C">
        <w:t>právních předpisů</w:t>
      </w:r>
      <w:r w:rsidR="003362A5">
        <w:t>.</w:t>
      </w:r>
    </w:p>
    <w:p w14:paraId="13423277" w14:textId="77777777" w:rsidR="003362A5" w:rsidRDefault="003362A5" w:rsidP="003A1050">
      <w:pPr>
        <w:pStyle w:val="2sltext"/>
        <w:numPr>
          <w:ilvl w:val="0"/>
          <w:numId w:val="0"/>
        </w:numPr>
        <w:ind w:left="567"/>
      </w:pPr>
    </w:p>
    <w:p w14:paraId="6A1DC602" w14:textId="2739330F" w:rsidR="003362A5" w:rsidRDefault="003362A5" w:rsidP="003A1050">
      <w:pPr>
        <w:pStyle w:val="2sltext"/>
      </w:pPr>
      <w:r>
        <w:t>Dodavatel</w:t>
      </w:r>
      <w:r w:rsidRPr="00707F6C">
        <w:t xml:space="preserve"> bere na vědomí, že Objednatel je povinným subjektem podle zákona č. 106/1999 Sb., o svobodném přístupu k informacím, ve znění pozdějších předpisů.</w:t>
      </w:r>
    </w:p>
    <w:p w14:paraId="06FD70D4" w14:textId="77777777" w:rsidR="00E13952" w:rsidRDefault="00E13952" w:rsidP="003A1050">
      <w:pPr>
        <w:pStyle w:val="2sltext"/>
        <w:numPr>
          <w:ilvl w:val="0"/>
          <w:numId w:val="0"/>
        </w:numPr>
        <w:ind w:left="567"/>
      </w:pPr>
    </w:p>
    <w:p w14:paraId="7DAD936B" w14:textId="4055CE81" w:rsidR="00E13952" w:rsidRPr="0054477A" w:rsidRDefault="00D74A28" w:rsidP="003A1050">
      <w:pPr>
        <w:pStyle w:val="2sltext"/>
      </w:pPr>
      <w:r w:rsidRPr="0021170F">
        <w:lastRenderedPageBreak/>
        <w:t>Dodavatel</w:t>
      </w:r>
      <w:r w:rsidR="00E13952" w:rsidRPr="00707F6C">
        <w:t xml:space="preserve"> si je vědom, že je ve smyslu § 2 písm. e) zákona č. 320/2001 Sb., o finanční kontrole ve veřejné správě a o změně některých zákonů</w:t>
      </w:r>
      <w:r w:rsidR="00E13952">
        <w:t xml:space="preserve"> (zákon o finanční kontrole)</w:t>
      </w:r>
      <w:r w:rsidR="00E13952" w:rsidRPr="00707F6C">
        <w:t>, ve znění pozdějších předpisů</w:t>
      </w:r>
      <w:r w:rsidR="00E13952">
        <w:t>,</w:t>
      </w:r>
      <w:r w:rsidR="00E13952" w:rsidRPr="00707F6C">
        <w:t xml:space="preserve"> povinen spolupůsobi</w:t>
      </w:r>
      <w:r w:rsidR="00E13952">
        <w:t>t při výkonu finanční kontroly.</w:t>
      </w:r>
    </w:p>
    <w:p w14:paraId="4092C2B2" w14:textId="77777777" w:rsidR="004E5ABA" w:rsidRPr="00044FCE" w:rsidRDefault="004E5ABA" w:rsidP="003A1050">
      <w:pPr>
        <w:pStyle w:val="2sltext"/>
        <w:numPr>
          <w:ilvl w:val="0"/>
          <w:numId w:val="0"/>
        </w:numPr>
        <w:ind w:left="567"/>
      </w:pPr>
    </w:p>
    <w:p w14:paraId="5943F231" w14:textId="67F0E129" w:rsidR="00D37B14" w:rsidRPr="00044FCE" w:rsidRDefault="00D37B14" w:rsidP="003A1050">
      <w:pPr>
        <w:pStyle w:val="2sltext"/>
      </w:pPr>
      <w:r w:rsidRPr="00044FCE">
        <w:t>Smluvní strany prohlašují, že identifikační údaje uvedené v</w:t>
      </w:r>
      <w:r w:rsidR="003362A5">
        <w:t> záhlaví této</w:t>
      </w:r>
      <w:r w:rsidRPr="00044FCE">
        <w:t xml:space="preserve"> </w:t>
      </w:r>
      <w:r w:rsidR="00065B26">
        <w:t>S</w:t>
      </w:r>
      <w:r w:rsidRPr="00044FCE">
        <w:t>mlouvy odpovídají aktuálnímu stavu a že osobami jednajícími při uzavření</w:t>
      </w:r>
      <w:r w:rsidR="003362A5">
        <w:t xml:space="preserve"> této</w:t>
      </w:r>
      <w:r w:rsidRPr="00044FCE">
        <w:t xml:space="preserve"> </w:t>
      </w:r>
      <w:r w:rsidR="00065B26">
        <w:t>S</w:t>
      </w:r>
      <w:r w:rsidRPr="00044FCE">
        <w:t>mlouvy jsou osoby oprávněné k jednání za Smluvní strany bez jakéhokoliv omezení vnit</w:t>
      </w:r>
      <w:r w:rsidR="004E5ABA" w:rsidRPr="00044FCE">
        <w:t>řními předpisy Smluvních stran.</w:t>
      </w:r>
    </w:p>
    <w:p w14:paraId="1EAF1F3D" w14:textId="77777777" w:rsidR="004E5ABA" w:rsidRPr="00044FCE" w:rsidRDefault="004E5ABA" w:rsidP="003A1050">
      <w:pPr>
        <w:pStyle w:val="2sltext"/>
        <w:numPr>
          <w:ilvl w:val="0"/>
          <w:numId w:val="0"/>
        </w:numPr>
        <w:ind w:left="567"/>
      </w:pPr>
    </w:p>
    <w:p w14:paraId="35492F64" w14:textId="3739776A" w:rsidR="004E5ABA" w:rsidRDefault="00D37B14" w:rsidP="003A1050">
      <w:pPr>
        <w:pStyle w:val="2sltext"/>
      </w:pPr>
      <w:r w:rsidRPr="00044FCE">
        <w:t xml:space="preserve">Jakékoliv změny údajů uvedených </w:t>
      </w:r>
      <w:r w:rsidR="003362A5">
        <w:t>v záhlaví této</w:t>
      </w:r>
      <w:r w:rsidR="00BE1046" w:rsidRPr="00044FCE">
        <w:t xml:space="preserve"> </w:t>
      </w:r>
      <w:r w:rsidR="00065B26">
        <w:t>S</w:t>
      </w:r>
      <w:r w:rsidRPr="00044FCE">
        <w:t xml:space="preserve">mlouvy, jež nastanou v době po uzavření </w:t>
      </w:r>
      <w:r w:rsidR="003362A5">
        <w:t xml:space="preserve">této </w:t>
      </w:r>
      <w:r w:rsidR="00065B26">
        <w:t>S</w:t>
      </w:r>
      <w:r w:rsidRPr="00044FCE">
        <w:t>mlouvy, jsou Smluvní strany povinny bez zbytečného odkladu písemně sdělit druhé Smluvní straně.</w:t>
      </w:r>
    </w:p>
    <w:p w14:paraId="2D27F1FF" w14:textId="77777777" w:rsidR="00E206AD" w:rsidRPr="00044FCE" w:rsidRDefault="00E206AD" w:rsidP="003A1050">
      <w:pPr>
        <w:pStyle w:val="2sltext"/>
        <w:numPr>
          <w:ilvl w:val="0"/>
          <w:numId w:val="0"/>
        </w:numPr>
        <w:ind w:left="567"/>
      </w:pPr>
    </w:p>
    <w:p w14:paraId="2710359A" w14:textId="5D0F2C70" w:rsidR="00A90E1D" w:rsidRPr="001D24E8" w:rsidRDefault="00D37B14" w:rsidP="003A1050">
      <w:pPr>
        <w:pStyle w:val="2sltext"/>
      </w:pPr>
      <w:r w:rsidRPr="00044FCE">
        <w:t>V případě, že se kterékoliv prohlášení některé ze Smluvních stran uvedené v</w:t>
      </w:r>
      <w:r w:rsidR="003362A5">
        <w:t xml:space="preserve"> této</w:t>
      </w:r>
      <w:r w:rsidRPr="00044FCE">
        <w:t> </w:t>
      </w:r>
      <w:r w:rsidR="00065B26">
        <w:t>S</w:t>
      </w:r>
      <w:r w:rsidRPr="00044FCE">
        <w:t xml:space="preserve">mlouvě ukáže býti nepravdivým, odpovídá tato Smluvní strana za </w:t>
      </w:r>
      <w:r w:rsidR="002D521D" w:rsidRPr="00044FCE">
        <w:t>škodu a nemajetkovou újmu, které</w:t>
      </w:r>
      <w:r w:rsidRPr="00044FCE">
        <w:t xml:space="preserve"> nepravdivostí prohlášení nebo v souvislosti s</w:t>
      </w:r>
      <w:r w:rsidR="00762AED" w:rsidRPr="00044FCE">
        <w:t> ní druhé Smluvní straně vznikly</w:t>
      </w:r>
      <w:r w:rsidRPr="00044FCE">
        <w:t>.</w:t>
      </w:r>
    </w:p>
    <w:p w14:paraId="765573D3" w14:textId="3D44B41E" w:rsidR="002248D0" w:rsidRPr="002941B5" w:rsidRDefault="00D37B14" w:rsidP="007F66FF">
      <w:pPr>
        <w:pStyle w:val="Nadpis1"/>
        <w:keepLines w:val="0"/>
        <w:rPr>
          <w:szCs w:val="22"/>
        </w:rPr>
      </w:pPr>
      <w:bookmarkStart w:id="788" w:name="_Toc383117526"/>
      <w:bookmarkStart w:id="789" w:name="_Toc177717662"/>
      <w:bookmarkStart w:id="790" w:name="_Toc185618506"/>
      <w:r w:rsidRPr="002941B5">
        <w:rPr>
          <w:szCs w:val="22"/>
        </w:rPr>
        <w:t>OSTATNÍ UJEDNÁNÍ</w:t>
      </w:r>
      <w:bookmarkEnd w:id="788"/>
      <w:bookmarkEnd w:id="789"/>
      <w:bookmarkEnd w:id="790"/>
    </w:p>
    <w:p w14:paraId="5918AABD" w14:textId="612CDA11" w:rsidR="00412F31" w:rsidRPr="00044FCE" w:rsidRDefault="0092799F" w:rsidP="0076200C">
      <w:pPr>
        <w:pStyle w:val="2sltext"/>
      </w:pPr>
      <w:r>
        <w:t>Tvoří-li Dodavatele více osob, jsou všechny</w:t>
      </w:r>
      <w:r w:rsidRPr="00690AD9">
        <w:t xml:space="preserve"> osoby tvořící </w:t>
      </w:r>
      <w:r>
        <w:t>Dodavatele</w:t>
      </w:r>
      <w:r w:rsidRPr="00690AD9">
        <w:t xml:space="preserve"> z</w:t>
      </w:r>
      <w:r w:rsidRPr="004E5848">
        <w:t xml:space="preserve"> </w:t>
      </w:r>
      <w:r>
        <w:t xml:space="preserve">této Smlouvy </w:t>
      </w:r>
      <w:r w:rsidRPr="004E5848">
        <w:t>zavázán</w:t>
      </w:r>
      <w:r>
        <w:t>y společně a </w:t>
      </w:r>
      <w:r w:rsidRPr="004E5848">
        <w:t>nerozdílně</w:t>
      </w:r>
      <w:r>
        <w:t>, přičemž jednání osob tvořících Dodavatele je upraveno samostatnou smlouvou předloženou Dodavatelem v rámci Řízení veřejné zakázky.</w:t>
      </w:r>
    </w:p>
    <w:p w14:paraId="225AF3F9" w14:textId="77777777" w:rsidR="00412F31" w:rsidRPr="00044FCE" w:rsidRDefault="00412F31" w:rsidP="0076200C">
      <w:pPr>
        <w:pStyle w:val="2sltext"/>
        <w:numPr>
          <w:ilvl w:val="0"/>
          <w:numId w:val="0"/>
        </w:numPr>
        <w:ind w:left="567"/>
      </w:pPr>
    </w:p>
    <w:p w14:paraId="108AC2E8" w14:textId="13D1A86F" w:rsidR="00EA2F68" w:rsidRDefault="00D74A28" w:rsidP="0076200C">
      <w:pPr>
        <w:pStyle w:val="2sltext"/>
      </w:pPr>
      <w:r w:rsidRPr="0021170F">
        <w:t>Dodavatel</w:t>
      </w:r>
      <w:r w:rsidR="00D873E6" w:rsidRPr="00044FCE">
        <w:t xml:space="preserve"> </w:t>
      </w:r>
      <w:r w:rsidR="00E2385B" w:rsidRPr="00044FCE">
        <w:t>je povinen</w:t>
      </w:r>
      <w:r w:rsidR="00D873E6" w:rsidRPr="00044FCE">
        <w:t xml:space="preserve"> </w:t>
      </w:r>
      <w:r w:rsidR="002B6AB7" w:rsidRPr="00044FCE">
        <w:t xml:space="preserve">neprodleně </w:t>
      </w:r>
      <w:r w:rsidR="00D873E6" w:rsidRPr="00044FCE">
        <w:t xml:space="preserve">písemně informovat </w:t>
      </w:r>
      <w:r w:rsidR="00D33BC2" w:rsidRPr="00D33BC2">
        <w:t>Objednatel</w:t>
      </w:r>
      <w:r w:rsidR="00D33BC2">
        <w:t>e</w:t>
      </w:r>
      <w:r w:rsidR="00F5108C" w:rsidRPr="00044FCE">
        <w:t xml:space="preserve"> o skutečnostech majících i </w:t>
      </w:r>
      <w:r w:rsidR="00D873E6" w:rsidRPr="00044FCE">
        <w:t xml:space="preserve">potencionálně vliv na plnění </w:t>
      </w:r>
      <w:r w:rsidR="00CE48A2" w:rsidRPr="00044FCE">
        <w:t xml:space="preserve">jeho </w:t>
      </w:r>
      <w:r w:rsidR="00787C0B" w:rsidRPr="00044FCE">
        <w:t xml:space="preserve">povinností </w:t>
      </w:r>
      <w:r w:rsidR="00D873E6" w:rsidRPr="00044FCE">
        <w:t>vyplývajících z</w:t>
      </w:r>
      <w:r w:rsidR="0092799F">
        <w:t> této</w:t>
      </w:r>
      <w:r w:rsidR="00D873E6" w:rsidRPr="00044FCE">
        <w:t> </w:t>
      </w:r>
      <w:r w:rsidR="00065B26">
        <w:t>S</w:t>
      </w:r>
      <w:r w:rsidR="00D873E6" w:rsidRPr="00044FCE">
        <w:t>mlouvy a není-li to možné</w:t>
      </w:r>
      <w:r w:rsidR="002B6AB7" w:rsidRPr="00044FCE">
        <w:t>,</w:t>
      </w:r>
      <w:r w:rsidR="00D873E6" w:rsidRPr="00044FCE">
        <w:t xml:space="preserve"> nejpozději následující den poté, kdy příslušná skutečnost nastane nebo </w:t>
      </w:r>
      <w:r w:rsidRPr="0021170F">
        <w:t>Dodavatel</w:t>
      </w:r>
      <w:r w:rsidR="00331AA0" w:rsidRPr="00044FCE">
        <w:t xml:space="preserve"> </w:t>
      </w:r>
      <w:r w:rsidR="00D873E6" w:rsidRPr="00044FCE">
        <w:t>zjistí, že by nastat mohla.</w:t>
      </w:r>
      <w:r w:rsidR="007E624B" w:rsidRPr="00044FCE">
        <w:t xml:space="preserve"> Současně je </w:t>
      </w:r>
      <w:r w:rsidRPr="0021170F">
        <w:t>Dodavatel</w:t>
      </w:r>
      <w:r w:rsidR="007E624B" w:rsidRPr="00044FCE">
        <w:t xml:space="preserve"> povinen učinit veškeré nezbytné kroky vedoucí k eliminaci případné škody hrozící </w:t>
      </w:r>
      <w:r w:rsidR="00DE6F8E">
        <w:t>Objednateli</w:t>
      </w:r>
      <w:r w:rsidR="007E624B" w:rsidRPr="00044FCE">
        <w:t>, a to zejména obstarat neprodleně náhradní plnění, přičemž je povinen nést případný rozdíl ceny.</w:t>
      </w:r>
    </w:p>
    <w:p w14:paraId="375E0CC1" w14:textId="77777777" w:rsidR="0092799F" w:rsidRDefault="0092799F" w:rsidP="0076200C">
      <w:pPr>
        <w:pStyle w:val="2sltext"/>
        <w:numPr>
          <w:ilvl w:val="0"/>
          <w:numId w:val="0"/>
        </w:numPr>
        <w:ind w:left="567"/>
      </w:pPr>
    </w:p>
    <w:p w14:paraId="047C8098" w14:textId="2561FD6F" w:rsidR="0092799F" w:rsidRPr="0092799F" w:rsidRDefault="0092799F" w:rsidP="0076200C">
      <w:pPr>
        <w:pStyle w:val="2sltext"/>
      </w:pPr>
      <w:bookmarkStart w:id="791" w:name="_Ref43298503"/>
      <w:r w:rsidRPr="00FF4C21">
        <w:t xml:space="preserve">Smlouva je platná dnem připojení platného uznávaného elektronického podpisu dle zákona </w:t>
      </w:r>
      <w:del w:id="792" w:author="Word Document Comparison" w:date="2024-12-20T20:22:00Z" w16du:dateUtc="2024-12-20T19:22:00Z">
        <w:r>
          <w:br/>
        </w:r>
      </w:del>
      <w:r w:rsidRPr="00FF4C21">
        <w:t>č.</w:t>
      </w:r>
      <w:ins w:id="793" w:author="Word Document Comparison" w:date="2024-12-20T20:22:00Z" w16du:dateUtc="2024-12-20T19:22:00Z">
        <w:r w:rsidR="00F22DC3">
          <w:t> </w:t>
        </w:r>
      </w:ins>
      <w:del w:id="794" w:author="Word Document Comparison" w:date="2024-12-20T20:22:00Z" w16du:dateUtc="2024-12-20T19:22:00Z">
        <w:r w:rsidRPr="00FF4C21">
          <w:delText xml:space="preserve"> </w:delText>
        </w:r>
      </w:del>
      <w:r w:rsidRPr="00FF4C21">
        <w:t>297/2016 Sb., o službách vytvářejících důvěru pro elektronické transakce, ve znění pozdějších předpisů, oběma Smluvními stranami do této Smlouvy a jejích jednotlivých příloh, nejsou</w:t>
      </w:r>
      <w:r w:rsidRPr="001477F5">
        <w:rPr>
          <w:rFonts w:cstheme="minorHAnsi"/>
        </w:rPr>
        <w:t xml:space="preserve">-li součástí jediného elektronického dokumentu (tj. do všech samostatných souborů tvořících v souhrnu </w:t>
      </w:r>
      <w:r>
        <w:rPr>
          <w:rFonts w:cstheme="minorHAnsi"/>
        </w:rPr>
        <w:t xml:space="preserve">tuto </w:t>
      </w:r>
      <w:r w:rsidRPr="001477F5">
        <w:rPr>
          <w:rFonts w:cstheme="minorHAnsi"/>
        </w:rPr>
        <w:t>Smlouvu</w:t>
      </w:r>
      <w:r>
        <w:rPr>
          <w:rFonts w:cstheme="minorHAnsi"/>
        </w:rPr>
        <w:t>)</w:t>
      </w:r>
      <w:r w:rsidRPr="001477F5">
        <w:rPr>
          <w:rFonts w:cstheme="minorHAnsi"/>
        </w:rPr>
        <w:t>.</w:t>
      </w:r>
      <w:bookmarkEnd w:id="791"/>
    </w:p>
    <w:p w14:paraId="34136DA1" w14:textId="77777777" w:rsidR="0092799F" w:rsidRDefault="0092799F" w:rsidP="0076200C">
      <w:pPr>
        <w:pStyle w:val="2sltext"/>
        <w:numPr>
          <w:ilvl w:val="0"/>
          <w:numId w:val="0"/>
        </w:numPr>
        <w:ind w:left="567"/>
      </w:pPr>
    </w:p>
    <w:p w14:paraId="73F5B451" w14:textId="1FDBE4D1" w:rsidR="0092799F" w:rsidRPr="00044FCE" w:rsidRDefault="0092799F" w:rsidP="0076200C">
      <w:pPr>
        <w:pStyle w:val="2sltext"/>
      </w:pPr>
      <w:r>
        <w:t>S</w:t>
      </w:r>
      <w:r w:rsidRPr="000978B4">
        <w:t>mlouva nabývá účinnosti dnem uveřejnění v registru smluv dle zákona</w:t>
      </w:r>
      <w:r>
        <w:t xml:space="preserve"> </w:t>
      </w:r>
      <w:r w:rsidRPr="00A126DE">
        <w:t>č. 340/2015 Sb., o</w:t>
      </w:r>
      <w:r>
        <w:t> </w:t>
      </w:r>
      <w:r w:rsidRPr="00A126DE">
        <w:t xml:space="preserve">zvláštních podmínkách účinnosti některých smluv, uveřejňování těchto smluv a o registru smluv (zákon o registru smluv), </w:t>
      </w:r>
      <w:r w:rsidRPr="00707F6C">
        <w:t>ve znění pozdějších předpisů</w:t>
      </w:r>
      <w:r w:rsidRPr="00A126DE">
        <w:t xml:space="preserve"> (dále jen „</w:t>
      </w:r>
      <w:r w:rsidRPr="00A126DE">
        <w:rPr>
          <w:b/>
          <w:i/>
        </w:rPr>
        <w:t>Zákon o registru smluv</w:t>
      </w:r>
      <w:r w:rsidRPr="00A126DE">
        <w:t>“).</w:t>
      </w:r>
      <w:r>
        <w:t xml:space="preserve"> Dodavatel</w:t>
      </w:r>
      <w:r w:rsidRPr="00A126DE">
        <w:t xml:space="preserve"> souhlasí se zveřejněním </w:t>
      </w:r>
      <w:r>
        <w:t xml:space="preserve">této </w:t>
      </w:r>
      <w:r w:rsidRPr="00A126DE">
        <w:t xml:space="preserve">Smlouvy v souladu s povinnostmi Objednatele za podmínek vyplývajících z příslušných právních předpisů, zejména souhlasí se zveřejněním </w:t>
      </w:r>
      <w:r>
        <w:t xml:space="preserve">této </w:t>
      </w:r>
      <w:r w:rsidRPr="00A126DE">
        <w:t xml:space="preserve">Smlouvy, včetně všech jejích změn a dodatků, výše skutečně uhrazené ceny na základě </w:t>
      </w:r>
      <w:r>
        <w:t xml:space="preserve">této </w:t>
      </w:r>
      <w:r w:rsidRPr="00A126DE">
        <w:t xml:space="preserve">Smlouvy a dalších údajů na profilu zadavatele Objednatele podle Zákona o zadávání veřejných zakázek a v registru smluv podle </w:t>
      </w:r>
      <w:r>
        <w:t>Z</w:t>
      </w:r>
      <w:r w:rsidRPr="00A126DE">
        <w:t xml:space="preserve">ákona </w:t>
      </w:r>
      <w:r>
        <w:t>o registru smluv</w:t>
      </w:r>
      <w:r w:rsidRPr="00A126DE">
        <w:t xml:space="preserve">. Smluvní strany se dohodly, že zákonnou povinnost dle § 5 odst. 2 Zákona o registru smluv splní Objednatel. </w:t>
      </w:r>
      <w:r>
        <w:t>Dodavatel</w:t>
      </w:r>
      <w:r w:rsidRPr="00A126DE">
        <w:t xml:space="preserve"> prohlašuje, že </w:t>
      </w:r>
      <w:r>
        <w:t xml:space="preserve">tato </w:t>
      </w:r>
      <w:r w:rsidRPr="00A126DE">
        <w:t xml:space="preserve">Smlouva ani žádná její část nejsou obchodním tajemstvím </w:t>
      </w:r>
      <w:r>
        <w:t>Dodavatele</w:t>
      </w:r>
      <w:r w:rsidRPr="00A126DE">
        <w:t xml:space="preserve"> ve smyslu § 504 Občanského zákoníku.</w:t>
      </w:r>
    </w:p>
    <w:p w14:paraId="2CA01482" w14:textId="77777777" w:rsidR="00F9686C" w:rsidRPr="00044FCE" w:rsidRDefault="00F9686C" w:rsidP="0076200C">
      <w:pPr>
        <w:pStyle w:val="2sltext"/>
        <w:numPr>
          <w:ilvl w:val="0"/>
          <w:numId w:val="0"/>
        </w:numPr>
        <w:ind w:left="567"/>
      </w:pPr>
    </w:p>
    <w:p w14:paraId="143F9BC4" w14:textId="2BAA50C3" w:rsidR="007F22C9" w:rsidRPr="00044FCE" w:rsidRDefault="00D74A28" w:rsidP="0076200C">
      <w:pPr>
        <w:pStyle w:val="2sltext"/>
      </w:pPr>
      <w:r w:rsidRPr="0021170F">
        <w:lastRenderedPageBreak/>
        <w:t>Dodavatel</w:t>
      </w:r>
      <w:r w:rsidR="007F22C9" w:rsidRPr="00044FCE">
        <w:t xml:space="preserve"> není oprávněn postoupit žádnou svou pohledávku za </w:t>
      </w:r>
      <w:r w:rsidR="00AF470E" w:rsidRPr="00AF470E">
        <w:t>Objednatelem</w:t>
      </w:r>
      <w:r w:rsidR="007F22C9" w:rsidRPr="00044FCE">
        <w:t xml:space="preserve"> vyplývající z</w:t>
      </w:r>
      <w:r w:rsidR="0092799F">
        <w:t> této</w:t>
      </w:r>
      <w:r w:rsidR="007F22C9" w:rsidRPr="00044FCE">
        <w:t> </w:t>
      </w:r>
      <w:r w:rsidR="00065B26">
        <w:t>S</w:t>
      </w:r>
      <w:r w:rsidR="007F22C9" w:rsidRPr="00044FCE">
        <w:t>mlouvy nebo vzniklou v souvislosti s</w:t>
      </w:r>
      <w:r w:rsidR="0092799F">
        <w:t> touto</w:t>
      </w:r>
      <w:r w:rsidR="007F22C9" w:rsidRPr="00044FCE">
        <w:t> </w:t>
      </w:r>
      <w:r w:rsidR="00065B26">
        <w:t>S</w:t>
      </w:r>
      <w:r w:rsidR="007F22C9" w:rsidRPr="00044FCE">
        <w:t>mlouvou</w:t>
      </w:r>
      <w:r w:rsidR="0092799F">
        <w:t xml:space="preserve"> bez předchozího písemného souhlasu Objednatele s postoupením</w:t>
      </w:r>
      <w:r w:rsidR="0092799F" w:rsidRPr="00707F6C">
        <w:t>.</w:t>
      </w:r>
    </w:p>
    <w:p w14:paraId="67476E31" w14:textId="77777777" w:rsidR="004E5ABA" w:rsidRPr="00044FCE" w:rsidRDefault="004E5ABA" w:rsidP="0076200C">
      <w:pPr>
        <w:pStyle w:val="2sltext"/>
        <w:numPr>
          <w:ilvl w:val="0"/>
          <w:numId w:val="0"/>
        </w:numPr>
        <w:ind w:left="567"/>
      </w:pPr>
    </w:p>
    <w:p w14:paraId="3A5B2C49" w14:textId="6C191959" w:rsidR="007F22C9" w:rsidRPr="00044FCE" w:rsidRDefault="0092799F" w:rsidP="0076200C">
      <w:pPr>
        <w:pStyle w:val="2sltext"/>
      </w:pPr>
      <w:r>
        <w:t>Dodavatel</w:t>
      </w:r>
      <w:r w:rsidRPr="00707F6C">
        <w:t xml:space="preserve"> není oprávněn provést jednostranné započtení žádné své pohledávky za Objednatelem vyplývající z</w:t>
      </w:r>
      <w:r>
        <w:t> této</w:t>
      </w:r>
      <w:r w:rsidRPr="00707F6C">
        <w:t> Smlouvy nebo vzniklé v souvislosti s</w:t>
      </w:r>
      <w:r>
        <w:t> touto</w:t>
      </w:r>
      <w:r w:rsidRPr="00707F6C">
        <w:t xml:space="preserve"> Smlouvou na jakoukoliv pohledávku Objednatele za </w:t>
      </w:r>
      <w:r>
        <w:t>Dodavatelem bez předchozího písemného souhlasu Objednatele se započtením</w:t>
      </w:r>
      <w:r w:rsidRPr="00707F6C">
        <w:t>.</w:t>
      </w:r>
    </w:p>
    <w:p w14:paraId="56BEC83B" w14:textId="77777777" w:rsidR="004E5ABA" w:rsidRPr="00044FCE" w:rsidRDefault="004E5ABA" w:rsidP="0076200C">
      <w:pPr>
        <w:pStyle w:val="2sltext"/>
        <w:numPr>
          <w:ilvl w:val="0"/>
          <w:numId w:val="0"/>
        </w:numPr>
        <w:ind w:left="567"/>
      </w:pPr>
    </w:p>
    <w:p w14:paraId="0F53484E" w14:textId="6BAB8579" w:rsidR="003A1050" w:rsidRDefault="0092799F" w:rsidP="00BD30C8">
      <w:pPr>
        <w:pStyle w:val="2sltext"/>
      </w:pPr>
      <w:r w:rsidRPr="00707F6C">
        <w:t xml:space="preserve">Objednatel je oprávněn provést jednostranné započtení jakékoliv své splatné i nesplatné pohledávky za </w:t>
      </w:r>
      <w:r>
        <w:t>Dodavatelem</w:t>
      </w:r>
      <w:r w:rsidRPr="00707F6C">
        <w:t xml:space="preserve"> vyplývající z</w:t>
      </w:r>
      <w:r>
        <w:t> této</w:t>
      </w:r>
      <w:r w:rsidRPr="00707F6C">
        <w:t> Smlouvy nebo vzniklé v souvislosti s</w:t>
      </w:r>
      <w:r>
        <w:t> touto</w:t>
      </w:r>
      <w:r w:rsidRPr="00707F6C">
        <w:t xml:space="preserve"> Smlouvou (zejména smluvní pokutu) na jakoukoliv splatnou i nesplatnou pohledávku </w:t>
      </w:r>
      <w:r>
        <w:t>Dodavatele</w:t>
      </w:r>
      <w:r w:rsidRPr="00707F6C">
        <w:t xml:space="preserve"> za Objednatelem.</w:t>
      </w:r>
    </w:p>
    <w:p w14:paraId="54C4AFC8" w14:textId="77777777" w:rsidR="0092799F" w:rsidRDefault="0092799F" w:rsidP="0076200C">
      <w:pPr>
        <w:pStyle w:val="2sltext"/>
        <w:numPr>
          <w:ilvl w:val="0"/>
          <w:numId w:val="0"/>
        </w:numPr>
        <w:ind w:left="567"/>
      </w:pPr>
    </w:p>
    <w:p w14:paraId="527E2D3E" w14:textId="77777777" w:rsidR="0092799F" w:rsidRDefault="0092799F" w:rsidP="0076200C">
      <w:pPr>
        <w:pStyle w:val="2sltext"/>
        <w:rPr>
          <w:bCs/>
        </w:rPr>
      </w:pPr>
      <w:r w:rsidRPr="001147EA">
        <w:rPr>
          <w:bCs/>
        </w:rPr>
        <w:t xml:space="preserve">Zánikem nebo ukončením této Smlouvy nejsou dotčena práva a povinnosti vyplývající z ustanovení této Smlouvy, která dle projevené vůle Smluvních stran nebo vzhledem ke své povaze mají trvat i po ukončení této Smlouvy, a to zejména práva a povinnosti související s odpovědností za škodu, náhradou škody, smluvními pokutami, fakturací </w:t>
      </w:r>
      <w:r>
        <w:rPr>
          <w:bCs/>
        </w:rPr>
        <w:t>odměn</w:t>
      </w:r>
      <w:r w:rsidRPr="001147EA">
        <w:rPr>
          <w:bCs/>
        </w:rPr>
        <w:t>, s úroky z prodlení, dále s</w:t>
      </w:r>
      <w:r>
        <w:rPr>
          <w:bCs/>
        </w:rPr>
        <w:t> </w:t>
      </w:r>
      <w:r w:rsidRPr="001147EA">
        <w:rPr>
          <w:bCs/>
        </w:rPr>
        <w:t>licenc</w:t>
      </w:r>
      <w:r>
        <w:rPr>
          <w:bCs/>
        </w:rPr>
        <w:t>emi</w:t>
      </w:r>
      <w:r w:rsidRPr="001147EA">
        <w:rPr>
          <w:bCs/>
        </w:rPr>
        <w:t>, odpovědností za vady</w:t>
      </w:r>
      <w:r>
        <w:rPr>
          <w:bCs/>
        </w:rPr>
        <w:t xml:space="preserve"> a </w:t>
      </w:r>
      <w:r w:rsidRPr="001147EA">
        <w:rPr>
          <w:bCs/>
        </w:rPr>
        <w:t>ochranou osobních údajů a </w:t>
      </w:r>
      <w:r>
        <w:rPr>
          <w:bCs/>
        </w:rPr>
        <w:t>mlčenlivostí.</w:t>
      </w:r>
    </w:p>
    <w:p w14:paraId="4C6CE2A1" w14:textId="77777777" w:rsidR="0092799F" w:rsidRDefault="0092799F" w:rsidP="0076200C">
      <w:pPr>
        <w:pStyle w:val="2sltext"/>
        <w:numPr>
          <w:ilvl w:val="0"/>
          <w:numId w:val="0"/>
        </w:numPr>
        <w:ind w:left="567"/>
        <w:rPr>
          <w:bCs/>
        </w:rPr>
      </w:pPr>
    </w:p>
    <w:p w14:paraId="5A3A8677" w14:textId="67FAD4F2" w:rsidR="0092799F" w:rsidRPr="0092799F" w:rsidRDefault="0092799F" w:rsidP="0076200C">
      <w:pPr>
        <w:pStyle w:val="2sltext"/>
      </w:pPr>
      <w:r w:rsidRPr="0021170F">
        <w:t>Dodavatel</w:t>
      </w:r>
      <w:r w:rsidRPr="00044FCE">
        <w:t xml:space="preserve"> se zavazuje dbát zvýšené ochrany životního prostředí a minimalizuje při plnění </w:t>
      </w:r>
      <w:r>
        <w:t>této S</w:t>
      </w:r>
      <w:r w:rsidRPr="00044FCE">
        <w:t xml:space="preserve">mlouvy vznik odpadů, a to v rozsahu, ve kterém plnění </w:t>
      </w:r>
      <w:r>
        <w:t>této S</w:t>
      </w:r>
      <w:r w:rsidRPr="00044FCE">
        <w:t xml:space="preserve">mlouvy dovoluje. Dále se </w:t>
      </w:r>
      <w:r w:rsidRPr="0021170F">
        <w:t>Dodavatel</w:t>
      </w:r>
      <w:r w:rsidRPr="00044FCE">
        <w:t xml:space="preserve"> zavazuje přijímat vhodná opatření k ochraně životního prostředí, a to tak, aby zejména předcházel znečišťování nebo poškozování životního prostředí a minimalizoval nepříznivé důsledky své činnosti na životní prostředí, a to vše při splnění požadavků </w:t>
      </w:r>
      <w:r w:rsidRPr="00D33BC2">
        <w:t>Objednatel</w:t>
      </w:r>
      <w:r>
        <w:t>e</w:t>
      </w:r>
      <w:r w:rsidRPr="00044FCE">
        <w:t xml:space="preserve"> dle </w:t>
      </w:r>
      <w:r w:rsidR="003A1050">
        <w:t xml:space="preserve">této </w:t>
      </w:r>
      <w:r>
        <w:t>S</w:t>
      </w:r>
      <w:r w:rsidRPr="00044FCE">
        <w:t>mlouvy.</w:t>
      </w:r>
    </w:p>
    <w:p w14:paraId="4D9A87DA" w14:textId="77777777" w:rsidR="0092799F" w:rsidRPr="00C367DC" w:rsidRDefault="0092799F" w:rsidP="0076200C">
      <w:pPr>
        <w:pStyle w:val="2sltext"/>
        <w:numPr>
          <w:ilvl w:val="0"/>
          <w:numId w:val="0"/>
        </w:numPr>
        <w:ind w:left="567"/>
        <w:rPr>
          <w:bCs/>
        </w:rPr>
      </w:pPr>
    </w:p>
    <w:p w14:paraId="3C5A985A" w14:textId="2DE92AC9" w:rsidR="0092799F" w:rsidRPr="00C367DC" w:rsidRDefault="0092799F" w:rsidP="0076200C">
      <w:pPr>
        <w:pStyle w:val="2sltext"/>
        <w:rPr>
          <w:bCs/>
        </w:rPr>
      </w:pPr>
      <w:bookmarkStart w:id="795" w:name="_Ref69818320"/>
      <w:r>
        <w:rPr>
          <w:bCs/>
        </w:rPr>
        <w:t>Dodavatel</w:t>
      </w:r>
      <w:r w:rsidRPr="00C367DC">
        <w:rPr>
          <w:bCs/>
        </w:rPr>
        <w:t xml:space="preserve"> se zavazuje zajistit důstojné pracovní podmínky, bezpečnost práce a dodržování veškerých pracovněprávních předpisů, zejména pak zákona č. 262/2006 Sb., zákoník práce, ve znění pozdějších předpisů (odměňování, pracovní doba, doba odpočinku mezi směnami, placené přesčasy)</w:t>
      </w:r>
      <w:r>
        <w:rPr>
          <w:bCs/>
        </w:rPr>
        <w:t>,</w:t>
      </w:r>
      <w:r w:rsidRPr="00C367DC">
        <w:rPr>
          <w:bCs/>
        </w:rPr>
        <w:t xml:space="preserve"> a zákona č. 435/2004 Sb., o zaměstnanosti, ve znění pozdějších předpisů, a to vůči všem osobám, které se na plnění předmětu </w:t>
      </w:r>
      <w:r>
        <w:rPr>
          <w:bCs/>
        </w:rPr>
        <w:t xml:space="preserve">této </w:t>
      </w:r>
      <w:r w:rsidRPr="00C367DC">
        <w:rPr>
          <w:bCs/>
        </w:rPr>
        <w:t>Smlouvy budou podílet a bez ohledu na to, zda bude plnění předmětu</w:t>
      </w:r>
      <w:r>
        <w:rPr>
          <w:bCs/>
        </w:rPr>
        <w:t xml:space="preserve"> této</w:t>
      </w:r>
      <w:r w:rsidRPr="00C367DC">
        <w:rPr>
          <w:bCs/>
        </w:rPr>
        <w:t xml:space="preserve"> Smlouvy prováděno </w:t>
      </w:r>
      <w:r>
        <w:rPr>
          <w:bCs/>
        </w:rPr>
        <w:t>Dodavatelem</w:t>
      </w:r>
      <w:r w:rsidRPr="00C367DC">
        <w:rPr>
          <w:bCs/>
        </w:rPr>
        <w:t xml:space="preserve"> či jeho poddodavatelem.</w:t>
      </w:r>
      <w:bookmarkEnd w:id="795"/>
    </w:p>
    <w:p w14:paraId="7A938C95" w14:textId="77777777" w:rsidR="0092799F" w:rsidRPr="00C367DC" w:rsidRDefault="0092799F" w:rsidP="0076200C">
      <w:pPr>
        <w:pStyle w:val="2sltext"/>
        <w:numPr>
          <w:ilvl w:val="0"/>
          <w:numId w:val="0"/>
        </w:numPr>
        <w:ind w:left="567"/>
        <w:rPr>
          <w:bCs/>
        </w:rPr>
      </w:pPr>
    </w:p>
    <w:p w14:paraId="098532CF" w14:textId="41C38ECD" w:rsidR="0092799F" w:rsidRPr="00C367DC" w:rsidRDefault="0092799F" w:rsidP="0076200C">
      <w:pPr>
        <w:pStyle w:val="2sltext"/>
      </w:pPr>
      <w:r>
        <w:t>Dodavatel</w:t>
      </w:r>
      <w:r w:rsidRPr="00C367DC">
        <w:t xml:space="preserve"> se zavazuje k dodržování veškerých povinností zaměstnavatele vztahujících se k jeho zaměstnancům a příslušným institucím a vyplývajících ze zákona č. 48/1997 Sb., o veřejném zdravotním pojištění a o změně a doplnění některých souvisejících zákonů, ve znění pozdějších předpisů, zákona č. 592/1992 Sb., o pojistném na všeobecné zdravotní pojištění, ve znění pozdějších předpisů, a zákona č. 187/2006 Sb., o nemocenském pojištění, ve znění pozdějších předpisů.</w:t>
      </w:r>
    </w:p>
    <w:p w14:paraId="55FADA48" w14:textId="77777777" w:rsidR="0092799F" w:rsidRPr="00C367DC" w:rsidRDefault="0092799F" w:rsidP="0076200C">
      <w:pPr>
        <w:pStyle w:val="2sltext"/>
        <w:numPr>
          <w:ilvl w:val="0"/>
          <w:numId w:val="0"/>
        </w:numPr>
        <w:ind w:left="567"/>
        <w:rPr>
          <w:bCs/>
        </w:rPr>
      </w:pPr>
    </w:p>
    <w:p w14:paraId="1394E702" w14:textId="33AC5779" w:rsidR="0092799F" w:rsidRPr="00C367DC" w:rsidRDefault="0092799F" w:rsidP="0076200C">
      <w:pPr>
        <w:pStyle w:val="2sltext"/>
      </w:pPr>
      <w:bookmarkStart w:id="796" w:name="_Ref69818342"/>
      <w:r>
        <w:t>Dodavatel</w:t>
      </w:r>
      <w:r w:rsidRPr="00C367DC">
        <w:t xml:space="preserve"> se zavazuje zachovávat férové vztahy v dodavatelsko-odběratelském řetězci, tj.</w:t>
      </w:r>
      <w:r>
        <w:t> </w:t>
      </w:r>
      <w:r w:rsidRPr="00C367DC">
        <w:t xml:space="preserve">zejména ve vztahu ke svým poddodavatelům. Jakýkoliv závazek uzavřený </w:t>
      </w:r>
      <w:r>
        <w:t>Dodavatelem</w:t>
      </w:r>
      <w:r w:rsidRPr="00C367DC">
        <w:t xml:space="preserve"> a</w:t>
      </w:r>
      <w:r>
        <w:t> </w:t>
      </w:r>
      <w:r w:rsidRPr="00C367DC">
        <w:t>jeho poddodavatelem, jehož předmětem je plnění této Smlouvy,</w:t>
      </w:r>
      <w:r>
        <w:t xml:space="preserve"> resp. její části,</w:t>
      </w:r>
      <w:r w:rsidRPr="00C367DC">
        <w:t xml:space="preserve"> nesmí obsahovat splatnost faktury delší než 30 dnů.</w:t>
      </w:r>
      <w:bookmarkEnd w:id="796"/>
    </w:p>
    <w:p w14:paraId="526EEBF3" w14:textId="77777777" w:rsidR="0092799F" w:rsidRPr="00C367DC" w:rsidRDefault="0092799F" w:rsidP="0076200C">
      <w:pPr>
        <w:pStyle w:val="2sltext"/>
        <w:numPr>
          <w:ilvl w:val="0"/>
          <w:numId w:val="0"/>
        </w:numPr>
        <w:ind w:left="567"/>
      </w:pPr>
    </w:p>
    <w:p w14:paraId="045EBA46" w14:textId="77777777" w:rsidR="0092799F" w:rsidRPr="003D048E" w:rsidRDefault="0092799F" w:rsidP="0076200C">
      <w:pPr>
        <w:pStyle w:val="2sltext"/>
      </w:pPr>
      <w:r w:rsidRPr="00C367DC">
        <w:t xml:space="preserve">Smluvní strany se zavazují, že budou v maximální možné míře zajišťovat digitalizaci jakýchkoliv úkonů, služeb a agend souvisejících </w:t>
      </w:r>
      <w:r>
        <w:t>s plněním této Smlouvy. Smluvní strany v </w:t>
      </w:r>
      <w:r w:rsidRPr="00C367DC">
        <w:t>maximální možné míře upřednostní elektronickou komunikaci,</w:t>
      </w:r>
      <w:r>
        <w:t xml:space="preserve"> a to i ve vztahu k fakturaci a </w:t>
      </w:r>
      <w:r w:rsidRPr="00C367DC">
        <w:t>platbám.</w:t>
      </w:r>
    </w:p>
    <w:p w14:paraId="411CBF9C" w14:textId="77777777" w:rsidR="0092799F" w:rsidRDefault="0092799F" w:rsidP="0076200C">
      <w:pPr>
        <w:pStyle w:val="2sltext"/>
        <w:numPr>
          <w:ilvl w:val="0"/>
          <w:numId w:val="0"/>
        </w:numPr>
        <w:ind w:left="567"/>
      </w:pPr>
    </w:p>
    <w:p w14:paraId="0C208EBD" w14:textId="5825C7A7" w:rsidR="00D01645" w:rsidRPr="003A1050" w:rsidRDefault="0092799F" w:rsidP="0076200C">
      <w:pPr>
        <w:pStyle w:val="2sltext"/>
      </w:pPr>
      <w:r>
        <w:rPr>
          <w:rFonts w:cstheme="minorHAnsi"/>
        </w:rPr>
        <w:lastRenderedPageBreak/>
        <w:t>Je-li v této Smlouvě uveden počet dní a není-li u takového počtu dní výslovně uvedeno, že se jedná o dny pracovní, tak se jedná o dny kalendářní.</w:t>
      </w:r>
    </w:p>
    <w:p w14:paraId="649242D8" w14:textId="77777777" w:rsidR="00645700" w:rsidRPr="002941B5" w:rsidRDefault="00645700" w:rsidP="00645700">
      <w:pPr>
        <w:pStyle w:val="Nadpis1"/>
      </w:pPr>
      <w:bookmarkStart w:id="797" w:name="_Ref115090954"/>
      <w:bookmarkStart w:id="798" w:name="_Toc177234644"/>
      <w:bookmarkStart w:id="799" w:name="_Toc177717663"/>
      <w:bookmarkStart w:id="800" w:name="_Hlk175310369"/>
      <w:bookmarkStart w:id="801" w:name="_Toc185618507"/>
      <w:r w:rsidRPr="002941B5">
        <w:t>OPRÁVNĚNÉ OSOBY</w:t>
      </w:r>
      <w:bookmarkEnd w:id="797"/>
      <w:bookmarkEnd w:id="798"/>
      <w:bookmarkEnd w:id="799"/>
      <w:bookmarkEnd w:id="801"/>
    </w:p>
    <w:p w14:paraId="5A1B4E68" w14:textId="3EBCCE21" w:rsidR="00645700" w:rsidRDefault="00645700" w:rsidP="00645700">
      <w:pPr>
        <w:pStyle w:val="2sltext"/>
      </w:pPr>
      <w:r w:rsidRPr="003F2EE5">
        <w:t>Každá ze Smluvních stran jmenuje oprávněn</w:t>
      </w:r>
      <w:r>
        <w:t>é</w:t>
      </w:r>
      <w:r w:rsidRPr="003F2EE5">
        <w:t xml:space="preserve"> osob</w:t>
      </w:r>
      <w:r>
        <w:t>y</w:t>
      </w:r>
      <w:r w:rsidRPr="003F2EE5">
        <w:t xml:space="preserve">, </w:t>
      </w:r>
      <w:r>
        <w:t>které</w:t>
      </w:r>
      <w:r w:rsidRPr="003F2EE5">
        <w:t xml:space="preserve"> budou zastupovat příslušnou Smluvní stranu ve smluvních</w:t>
      </w:r>
      <w:r>
        <w:t xml:space="preserve"> a</w:t>
      </w:r>
      <w:r w:rsidRPr="003F2EE5">
        <w:t xml:space="preserve"> obchodních</w:t>
      </w:r>
      <w:r>
        <w:t xml:space="preserve"> záležitostech a věcných a technických </w:t>
      </w:r>
      <w:r w:rsidRPr="003F2EE5">
        <w:t xml:space="preserve">záležitostech </w:t>
      </w:r>
      <w:r>
        <w:t xml:space="preserve">případně dalších záležitostech dle dohody Smluvních stran </w:t>
      </w:r>
      <w:r w:rsidRPr="003F2EE5">
        <w:t xml:space="preserve">souvisejících s plněním </w:t>
      </w:r>
      <w:r>
        <w:t xml:space="preserve">této </w:t>
      </w:r>
      <w:r w:rsidRPr="003F2EE5">
        <w:t>Smlouvy.</w:t>
      </w:r>
      <w:r>
        <w:t xml:space="preserve"> Každá ze Smluvních stran je bez zbytečného odkladu po nabytí účinnosti této Smlouvy povinna písemně oznámit druhé Smluvní straně jmenované oprávněné osoby.</w:t>
      </w:r>
    </w:p>
    <w:p w14:paraId="649BC1DF" w14:textId="77777777" w:rsidR="00645700" w:rsidRDefault="00645700" w:rsidP="00645700">
      <w:pPr>
        <w:pStyle w:val="2sltext"/>
        <w:numPr>
          <w:ilvl w:val="0"/>
          <w:numId w:val="0"/>
        </w:numPr>
        <w:ind w:left="567"/>
      </w:pPr>
    </w:p>
    <w:p w14:paraId="46697CE6" w14:textId="77777777" w:rsidR="00645700" w:rsidRDefault="00645700" w:rsidP="00645700">
      <w:pPr>
        <w:pStyle w:val="2sltext"/>
      </w:pPr>
      <w:r w:rsidRPr="003F2EE5">
        <w:t xml:space="preserve">Oprávněné osoby budou oprávněny činit </w:t>
      </w:r>
      <w:r>
        <w:t xml:space="preserve">v příslušných záležitostech </w:t>
      </w:r>
      <w:r w:rsidRPr="003F2EE5">
        <w:t>rozhodnutí závazná pro Smluvní strany ve vztahu k</w:t>
      </w:r>
      <w:r>
        <w:t> této</w:t>
      </w:r>
      <w:r w:rsidRPr="003F2EE5">
        <w:t xml:space="preserve"> Smlouvě. Oprávněné osoby, nejsou-li statutárními orgány, však nejsou oprávněny provádět změny </w:t>
      </w:r>
      <w:r>
        <w:t>nebo ukončení</w:t>
      </w:r>
      <w:r w:rsidRPr="003F2EE5">
        <w:t xml:space="preserve"> </w:t>
      </w:r>
      <w:r>
        <w:t xml:space="preserve">této </w:t>
      </w:r>
      <w:r w:rsidRPr="003F2EE5">
        <w:t>Smlouvy, nebude-li jim k tomu udělena zvláštní plná moc.</w:t>
      </w:r>
    </w:p>
    <w:p w14:paraId="57E96B2E" w14:textId="77777777" w:rsidR="00645700" w:rsidRDefault="00645700" w:rsidP="00645700">
      <w:pPr>
        <w:pStyle w:val="2sltext"/>
        <w:numPr>
          <w:ilvl w:val="0"/>
          <w:numId w:val="0"/>
        </w:numPr>
        <w:ind w:left="567"/>
      </w:pPr>
    </w:p>
    <w:p w14:paraId="30C1A592" w14:textId="77777777" w:rsidR="00645700" w:rsidRDefault="00645700" w:rsidP="00645700">
      <w:pPr>
        <w:pStyle w:val="2sltext"/>
      </w:pPr>
      <w:r w:rsidRPr="003F2EE5">
        <w:t>Každá ze Smluvních stran má právo změnit jí jmenované oprávněné osoby</w:t>
      </w:r>
      <w:r>
        <w:t xml:space="preserve"> a</w:t>
      </w:r>
      <w:r w:rsidRPr="003F2EE5">
        <w:t xml:space="preserve"> o každé změně </w:t>
      </w:r>
      <w:r>
        <w:t>oprávněných osob druhou Smluvní stranu písemně vyrozumět</w:t>
      </w:r>
      <w:r w:rsidRPr="003F2EE5">
        <w:t>. Změna oprávněných osob je vůči druhé Smluvní straně účinná okamžikem, kdy o ní byla písemně vyrozuměna.</w:t>
      </w:r>
    </w:p>
    <w:p w14:paraId="0FF98E0F" w14:textId="77777777" w:rsidR="00645700" w:rsidRDefault="00645700" w:rsidP="00645700">
      <w:pPr>
        <w:pStyle w:val="2sltext"/>
        <w:numPr>
          <w:ilvl w:val="0"/>
          <w:numId w:val="0"/>
        </w:numPr>
        <w:ind w:left="567"/>
      </w:pPr>
    </w:p>
    <w:p w14:paraId="73CB9BE1" w14:textId="77777777" w:rsidR="00645700" w:rsidRPr="00E63F0D" w:rsidRDefault="00645700" w:rsidP="00645700">
      <w:pPr>
        <w:pStyle w:val="2sltext"/>
        <w:rPr>
          <w:rFonts w:cstheme="minorHAnsi"/>
        </w:rPr>
      </w:pPr>
      <w:r w:rsidRPr="003F2EE5">
        <w:t xml:space="preserve">Existencí oprávněné osoby není dotčeno právo </w:t>
      </w:r>
      <w:r>
        <w:t xml:space="preserve">Smluvní strany </w:t>
      </w:r>
      <w:r w:rsidRPr="003F2EE5">
        <w:t xml:space="preserve">komunikovat a kontaktovat pracovníky </w:t>
      </w:r>
      <w:r>
        <w:t>druhé Smluvní strany</w:t>
      </w:r>
      <w:r w:rsidRPr="003F2EE5">
        <w:t xml:space="preserve"> dle </w:t>
      </w:r>
      <w:r>
        <w:t xml:space="preserve">pracovní </w:t>
      </w:r>
      <w:r w:rsidRPr="003F2EE5">
        <w:t>komunikační matice, která bude</w:t>
      </w:r>
      <w:r>
        <w:t xml:space="preserve"> mezi Smluvními stranami </w:t>
      </w:r>
      <w:r w:rsidRPr="003F2EE5">
        <w:t>stanovena při</w:t>
      </w:r>
      <w:r>
        <w:t xml:space="preserve"> </w:t>
      </w:r>
      <w:r w:rsidRPr="003F2EE5">
        <w:t xml:space="preserve">plnění </w:t>
      </w:r>
      <w:r>
        <w:t xml:space="preserve">této </w:t>
      </w:r>
      <w:r w:rsidRPr="003F2EE5">
        <w:t>Smlouvy.</w:t>
      </w:r>
    </w:p>
    <w:p w14:paraId="30A19FA1" w14:textId="6E11F583" w:rsidR="009E4ECF" w:rsidRPr="002941B5" w:rsidRDefault="009E4ECF" w:rsidP="009E4ECF">
      <w:pPr>
        <w:pStyle w:val="Nadpis1"/>
      </w:pPr>
      <w:bookmarkStart w:id="802" w:name="_Toc114838282"/>
      <w:bookmarkStart w:id="803" w:name="_Toc177717664"/>
      <w:bookmarkStart w:id="804" w:name="_Toc185618508"/>
      <w:bookmarkEnd w:id="800"/>
      <w:r w:rsidRPr="002941B5">
        <w:t>REALIZAČNÍ TÝM</w:t>
      </w:r>
      <w:bookmarkEnd w:id="802"/>
      <w:bookmarkEnd w:id="803"/>
      <w:bookmarkEnd w:id="804"/>
    </w:p>
    <w:p w14:paraId="5CC693B9" w14:textId="06B3513C" w:rsidR="00645700" w:rsidRDefault="00645700" w:rsidP="00645700">
      <w:pPr>
        <w:pStyle w:val="2sltext"/>
      </w:pPr>
      <w:bookmarkStart w:id="805" w:name="_Ref66108257"/>
      <w:bookmarkStart w:id="806" w:name="_Ref158629490"/>
      <w:r>
        <w:t>Dodavatel</w:t>
      </w:r>
      <w:r w:rsidRPr="007B383F">
        <w:t xml:space="preserve"> je povinen provádět </w:t>
      </w:r>
      <w:r>
        <w:t>plnění</w:t>
      </w:r>
      <w:r w:rsidRPr="007B383F">
        <w:t xml:space="preserve"> </w:t>
      </w:r>
      <w:r>
        <w:t>dle</w:t>
      </w:r>
      <w:r w:rsidRPr="007B383F">
        <w:t xml:space="preserve"> </w:t>
      </w:r>
      <w:r>
        <w:t xml:space="preserve">této </w:t>
      </w:r>
      <w:r w:rsidRPr="007B383F">
        <w:t>Smlouvy</w:t>
      </w:r>
      <w:r>
        <w:t xml:space="preserve"> </w:t>
      </w:r>
      <w:r w:rsidRPr="007B383F">
        <w:t>prostřednictvím osob uvedených v</w:t>
      </w:r>
      <w:r>
        <w:t> </w:t>
      </w:r>
      <w:r w:rsidRPr="007B383F">
        <w:t>příloze</w:t>
      </w:r>
      <w:r>
        <w:t xml:space="preserve"> této S</w:t>
      </w:r>
      <w:r w:rsidRPr="007B383F">
        <w:t>mlouvy (</w:t>
      </w:r>
      <w:r>
        <w:fldChar w:fldCharType="begin"/>
      </w:r>
      <w:r>
        <w:instrText xml:space="preserve"> REF _Ref115347449 \r \h </w:instrText>
      </w:r>
      <w:r>
        <w:fldChar w:fldCharType="separate"/>
      </w:r>
      <w:r w:rsidR="00F06272">
        <w:t>Příloha č. 5</w:t>
      </w:r>
      <w:r>
        <w:fldChar w:fldCharType="end"/>
      </w:r>
      <w:r>
        <w:t xml:space="preserve"> </w:t>
      </w:r>
      <w:r w:rsidRPr="007B383F">
        <w:t xml:space="preserve">Smlouvy), </w:t>
      </w:r>
      <w:r>
        <w:t>kterými</w:t>
      </w:r>
      <w:r w:rsidRPr="007B383F">
        <w:t xml:space="preserve"> v rámci Řízení veřejné zakázky prokazoval splnění kvalifikac</w:t>
      </w:r>
      <w:r>
        <w:t>e,</w:t>
      </w:r>
      <w:r w:rsidRPr="007B383F">
        <w:t xml:space="preserve"> nebo </w:t>
      </w:r>
      <w:r>
        <w:t>osob</w:t>
      </w:r>
      <w:r w:rsidRPr="007B383F">
        <w:t xml:space="preserve"> písemně odsouhlasený</w:t>
      </w:r>
      <w:r>
        <w:t>ch</w:t>
      </w:r>
      <w:r w:rsidRPr="007B383F">
        <w:t xml:space="preserve"> Objednatelem (dále jen jednotlivě „</w:t>
      </w:r>
      <w:r w:rsidRPr="007B383F">
        <w:rPr>
          <w:b/>
          <w:bCs/>
          <w:i/>
          <w:iCs/>
        </w:rPr>
        <w:t>Člen realizačního týmu</w:t>
      </w:r>
      <w:r w:rsidRPr="007B383F">
        <w:t>“ nebo společně „</w:t>
      </w:r>
      <w:r w:rsidRPr="007B383F">
        <w:rPr>
          <w:b/>
          <w:bCs/>
          <w:i/>
          <w:iCs/>
        </w:rPr>
        <w:t>Členové realizačního týmu</w:t>
      </w:r>
      <w:r w:rsidRPr="007B383F">
        <w:t>“).</w:t>
      </w:r>
      <w:bookmarkEnd w:id="805"/>
      <w:r>
        <w:t xml:space="preserve"> Dodavatel</w:t>
      </w:r>
      <w:r w:rsidRPr="004178BB">
        <w:rPr>
          <w:lang w:bidi="en-US"/>
        </w:rPr>
        <w:t xml:space="preserve"> </w:t>
      </w:r>
      <w:r>
        <w:rPr>
          <w:lang w:bidi="en-US"/>
        </w:rPr>
        <w:t xml:space="preserve">je povinen </w:t>
      </w:r>
      <w:r w:rsidRPr="004178BB">
        <w:rPr>
          <w:lang w:bidi="en-US"/>
        </w:rPr>
        <w:t xml:space="preserve">pro splnění této povinnosti </w:t>
      </w:r>
      <w:r>
        <w:rPr>
          <w:lang w:bidi="en-US"/>
        </w:rPr>
        <w:t xml:space="preserve">zajistit </w:t>
      </w:r>
      <w:r w:rsidRPr="004178BB">
        <w:rPr>
          <w:lang w:bidi="en-US"/>
        </w:rPr>
        <w:t>dostatečn</w:t>
      </w:r>
      <w:r>
        <w:rPr>
          <w:lang w:bidi="en-US"/>
        </w:rPr>
        <w:t>ě</w:t>
      </w:r>
      <w:r w:rsidRPr="004178BB">
        <w:rPr>
          <w:lang w:bidi="en-US"/>
        </w:rPr>
        <w:t xml:space="preserve"> volné časové kapacity Členů realizačního týmu.</w:t>
      </w:r>
      <w:bookmarkEnd w:id="806"/>
    </w:p>
    <w:p w14:paraId="491E0C54" w14:textId="77777777" w:rsidR="00645700" w:rsidRPr="007B383F" w:rsidRDefault="00645700" w:rsidP="00645700">
      <w:pPr>
        <w:pStyle w:val="2sltext"/>
        <w:numPr>
          <w:ilvl w:val="0"/>
          <w:numId w:val="0"/>
        </w:numPr>
        <w:ind w:left="567"/>
      </w:pPr>
    </w:p>
    <w:p w14:paraId="20CBD07A" w14:textId="43A74830" w:rsidR="00645700" w:rsidRDefault="00645700" w:rsidP="00645700">
      <w:pPr>
        <w:pStyle w:val="2sltext"/>
      </w:pPr>
      <w:r w:rsidRPr="00645700">
        <w:t>Dodavatel</w:t>
      </w:r>
      <w:r w:rsidRPr="006718DD">
        <w:t xml:space="preserve"> je povinen zajistit, aby se všichni Členové realizačního týmu,</w:t>
      </w:r>
      <w:r w:rsidRPr="007D0338">
        <w:t xml:space="preserve"> jimiž v</w:t>
      </w:r>
      <w:r>
        <w:t> </w:t>
      </w:r>
      <w:r w:rsidRPr="007D0338">
        <w:t>rámci</w:t>
      </w:r>
      <w:r>
        <w:t xml:space="preserve"> Ř</w:t>
      </w:r>
      <w:r w:rsidRPr="007D0338">
        <w:t xml:space="preserve">ízení </w:t>
      </w:r>
      <w:r>
        <w:t>v</w:t>
      </w:r>
      <w:r w:rsidRPr="007D0338">
        <w:t>eřejn</w:t>
      </w:r>
      <w:r>
        <w:t>é</w:t>
      </w:r>
      <w:r w:rsidRPr="007D0338">
        <w:t xml:space="preserve"> zakázk</w:t>
      </w:r>
      <w:r>
        <w:t>y</w:t>
      </w:r>
      <w:r w:rsidRPr="007D0338">
        <w:t xml:space="preserve"> prokazoval splnění kvalifikace,</w:t>
      </w:r>
      <w:r w:rsidRPr="006718DD">
        <w:t xml:space="preserve"> aktivně podíleli na </w:t>
      </w:r>
      <w:r>
        <w:t xml:space="preserve">provádění příslušné části plnění dle této Smlouvy </w:t>
      </w:r>
      <w:r w:rsidRPr="007D0338">
        <w:t xml:space="preserve">a nabídky podané </w:t>
      </w:r>
      <w:r>
        <w:t>na Veřejnou zakázku</w:t>
      </w:r>
      <w:r w:rsidRPr="007D0338">
        <w:t>.</w:t>
      </w:r>
      <w:bookmarkStart w:id="807" w:name="_Ref165390702"/>
    </w:p>
    <w:p w14:paraId="4609A99E" w14:textId="77777777" w:rsidR="00645700" w:rsidRDefault="00645700" w:rsidP="00645700">
      <w:pPr>
        <w:pStyle w:val="2sltext"/>
        <w:numPr>
          <w:ilvl w:val="0"/>
          <w:numId w:val="0"/>
        </w:numPr>
        <w:ind w:left="567"/>
      </w:pPr>
    </w:p>
    <w:p w14:paraId="7BBCEF4E" w14:textId="40FCC26A" w:rsidR="00645700" w:rsidRPr="00E152DE" w:rsidRDefault="00645700" w:rsidP="00645700">
      <w:pPr>
        <w:pStyle w:val="2sltext"/>
      </w:pPr>
      <w:bookmarkStart w:id="808" w:name="_Ref175136801"/>
      <w:r>
        <w:t>Dodavatel</w:t>
      </w:r>
      <w:r w:rsidRPr="00F93353">
        <w:t xml:space="preserve"> je povinen zajistit, </w:t>
      </w:r>
      <w:r>
        <w:t>aby všichni</w:t>
      </w:r>
      <w:r w:rsidRPr="00F93353">
        <w:t xml:space="preserve"> Členové realizačního týmu po celou </w:t>
      </w:r>
      <w:r w:rsidRPr="00E152DE">
        <w:rPr>
          <w:rFonts w:cstheme="minorHAnsi"/>
        </w:rPr>
        <w:t xml:space="preserve">dobu trvání této </w:t>
      </w:r>
      <w:r>
        <w:rPr>
          <w:rFonts w:cstheme="minorHAnsi"/>
        </w:rPr>
        <w:t>Smlouvy</w:t>
      </w:r>
      <w:r w:rsidRPr="00E152DE">
        <w:rPr>
          <w:rFonts w:cstheme="minorHAnsi"/>
        </w:rPr>
        <w:t xml:space="preserve"> disponova</w:t>
      </w:r>
      <w:r>
        <w:rPr>
          <w:rFonts w:cstheme="minorHAnsi"/>
        </w:rPr>
        <w:t>li</w:t>
      </w:r>
      <w:r w:rsidRPr="00E152DE">
        <w:rPr>
          <w:rFonts w:cstheme="minorHAnsi"/>
        </w:rPr>
        <w:t xml:space="preserve"> </w:t>
      </w:r>
      <w:r w:rsidRPr="00F93353">
        <w:t xml:space="preserve">stejnou nebo vyšší úrovní kvalifikace, než jaká byla pro příslušného Člena realizačního </w:t>
      </w:r>
      <w:r>
        <w:t xml:space="preserve">týmu </w:t>
      </w:r>
      <w:r w:rsidRPr="00F93353">
        <w:t>stanovena v</w:t>
      </w:r>
      <w:r>
        <w:t> </w:t>
      </w:r>
      <w:bookmarkEnd w:id="807"/>
      <w:r>
        <w:t>Řízení veřejné zakázky.</w:t>
      </w:r>
      <w:bookmarkEnd w:id="808"/>
    </w:p>
    <w:p w14:paraId="1A358C88" w14:textId="77777777" w:rsidR="00645700" w:rsidRPr="00E152DE" w:rsidRDefault="00645700" w:rsidP="00645700">
      <w:pPr>
        <w:pStyle w:val="2sltext"/>
        <w:numPr>
          <w:ilvl w:val="0"/>
          <w:numId w:val="0"/>
        </w:numPr>
        <w:ind w:left="567"/>
      </w:pPr>
    </w:p>
    <w:p w14:paraId="135D075D" w14:textId="0B24FF9F" w:rsidR="00645700" w:rsidRDefault="00645700" w:rsidP="00645700">
      <w:pPr>
        <w:pStyle w:val="2sltext"/>
      </w:pPr>
      <w:bookmarkStart w:id="809" w:name="_Ref165385824"/>
      <w:r>
        <w:t>Dodavatel</w:t>
      </w:r>
      <w:r w:rsidRPr="00F93353">
        <w:t xml:space="preserve"> je povinen změnit Člena realizačního týmu, pokud daný Člen realizačního týmu nedisponuje stejnou nebo vyšší úrovní kvalifikace, než jaká byla pro příslušného Člena realizačního </w:t>
      </w:r>
      <w:r>
        <w:t xml:space="preserve">týmu </w:t>
      </w:r>
      <w:r w:rsidRPr="00F93353">
        <w:t xml:space="preserve">stanovena </w:t>
      </w:r>
      <w:bookmarkEnd w:id="809"/>
      <w:r w:rsidRPr="00F93353">
        <w:t>v</w:t>
      </w:r>
      <w:r>
        <w:t> Řízení veřejné zakázky.</w:t>
      </w:r>
    </w:p>
    <w:p w14:paraId="72F038F9" w14:textId="77777777" w:rsidR="00645700" w:rsidRPr="007D0338" w:rsidRDefault="00645700" w:rsidP="00645700">
      <w:pPr>
        <w:pStyle w:val="2sltext"/>
        <w:numPr>
          <w:ilvl w:val="0"/>
          <w:numId w:val="0"/>
        </w:numPr>
        <w:ind w:left="567"/>
      </w:pPr>
    </w:p>
    <w:p w14:paraId="04C69F86" w14:textId="5B466542" w:rsidR="00645700" w:rsidRPr="007B383F" w:rsidRDefault="00645700" w:rsidP="00645700">
      <w:pPr>
        <w:pStyle w:val="2sltext"/>
      </w:pPr>
      <w:bookmarkStart w:id="810" w:name="_Ref175136605"/>
      <w:r w:rsidRPr="007D0338">
        <w:t xml:space="preserve">Objednatel je oprávněn požadovat a </w:t>
      </w:r>
      <w:r>
        <w:t>Dodavatel</w:t>
      </w:r>
      <w:r w:rsidRPr="007D0338">
        <w:t xml:space="preserve"> je povinen zabezpečit změnu Člena realizačního týmu, </w:t>
      </w:r>
      <w:r w:rsidRPr="00F93353">
        <w:t xml:space="preserve">pokud daný Člen realizačního týmu nedisponuje stejnou nebo vyšší úrovní kvalifikace, než jaká byla pro příslušného Člena realizačního </w:t>
      </w:r>
      <w:r>
        <w:t xml:space="preserve">týmu </w:t>
      </w:r>
      <w:r w:rsidRPr="00F93353">
        <w:t>stanovena v</w:t>
      </w:r>
      <w:r>
        <w:t xml:space="preserve"> Řízení veřejné zakázky, nebo </w:t>
      </w:r>
      <w:r w:rsidRPr="007D0338">
        <w:t>pokud je jeho činnost nedostatečná nebo neuspokojivá, zejména v případech, kdy:</w:t>
      </w:r>
      <w:bookmarkEnd w:id="810"/>
    </w:p>
    <w:p w14:paraId="52E27CEB" w14:textId="77777777" w:rsidR="00645700" w:rsidRPr="007B383F" w:rsidRDefault="00645700" w:rsidP="00645700">
      <w:pPr>
        <w:pStyle w:val="2sltext"/>
        <w:numPr>
          <w:ilvl w:val="1"/>
          <w:numId w:val="1"/>
        </w:numPr>
      </w:pPr>
      <w:r w:rsidRPr="00CE6FA3">
        <w:lastRenderedPageBreak/>
        <w:t>kvalita plnění předmětu</w:t>
      </w:r>
      <w:r>
        <w:t xml:space="preserve"> této </w:t>
      </w:r>
      <w:r w:rsidRPr="00CE6FA3">
        <w:t xml:space="preserve">Smlouvy </w:t>
      </w:r>
      <w:r>
        <w:t xml:space="preserve">prováděného Členem realizačního týmu </w:t>
      </w:r>
      <w:r w:rsidRPr="00CE6FA3">
        <w:t>neodpovídá požadavkům</w:t>
      </w:r>
      <w:r>
        <w:t xml:space="preserve"> této </w:t>
      </w:r>
      <w:r w:rsidRPr="00CE6FA3">
        <w:t>Smlouvy;</w:t>
      </w:r>
    </w:p>
    <w:p w14:paraId="55DF27C6" w14:textId="77777777" w:rsidR="00645700" w:rsidRPr="007B383F" w:rsidRDefault="00645700" w:rsidP="00645700">
      <w:pPr>
        <w:pStyle w:val="2sltext"/>
        <w:numPr>
          <w:ilvl w:val="1"/>
          <w:numId w:val="1"/>
        </w:numPr>
      </w:pPr>
      <w:r w:rsidRPr="00CE6FA3">
        <w:t xml:space="preserve">nejsou </w:t>
      </w:r>
      <w:r>
        <w:t xml:space="preserve">Členem realizačního týmu </w:t>
      </w:r>
      <w:r w:rsidRPr="00CE6FA3">
        <w:t>vykonávány pokyny Objednatele udělené podle</w:t>
      </w:r>
      <w:r>
        <w:t xml:space="preserve"> této </w:t>
      </w:r>
      <w:r w:rsidRPr="00CE6FA3">
        <w:t>Smlouvy;</w:t>
      </w:r>
    </w:p>
    <w:p w14:paraId="6D05C00D" w14:textId="77777777" w:rsidR="00645700" w:rsidRDefault="00645700" w:rsidP="00645700">
      <w:pPr>
        <w:pStyle w:val="2sltext"/>
        <w:numPr>
          <w:ilvl w:val="1"/>
          <w:numId w:val="1"/>
        </w:numPr>
      </w:pPr>
      <w:r w:rsidRPr="00CE6FA3">
        <w:t>bude dán jiný závažný důvod pro změnu Člena realizačního týmu.</w:t>
      </w:r>
    </w:p>
    <w:p w14:paraId="10A5ACDC" w14:textId="77777777" w:rsidR="00645700" w:rsidRPr="00CE6FA3" w:rsidRDefault="00645700" w:rsidP="00645700">
      <w:pPr>
        <w:pStyle w:val="2sltext"/>
        <w:numPr>
          <w:ilvl w:val="0"/>
          <w:numId w:val="0"/>
        </w:numPr>
        <w:ind w:left="567"/>
      </w:pPr>
    </w:p>
    <w:p w14:paraId="3EE52A65" w14:textId="0EED83F6" w:rsidR="00645700" w:rsidRDefault="00645700" w:rsidP="00645700">
      <w:pPr>
        <w:pStyle w:val="2sltext"/>
      </w:pPr>
      <w:bookmarkStart w:id="811" w:name="_Ref175135698"/>
      <w:r>
        <w:t xml:space="preserve">Dodavatel </w:t>
      </w:r>
      <w:r w:rsidRPr="00CE6FA3">
        <w:t>je povinen navrhnout nového Člena realizačního týmu do 1</w:t>
      </w:r>
      <w:r>
        <w:t>5</w:t>
      </w:r>
      <w:r w:rsidRPr="00CE6FA3">
        <w:t xml:space="preserve"> </w:t>
      </w:r>
      <w:r>
        <w:t xml:space="preserve">pracovních </w:t>
      </w:r>
      <w:r w:rsidRPr="00CE6FA3">
        <w:t xml:space="preserve">dnů </w:t>
      </w:r>
      <w:r w:rsidRPr="004178BB">
        <w:t>od</w:t>
      </w:r>
      <w:r>
        <w:t xml:space="preserve">e dne, kdy se dozvěděl, že daný Člen realizačního týmu nedisponuje </w:t>
      </w:r>
      <w:r w:rsidRPr="00740DD7">
        <w:t xml:space="preserve">stejnou nebo vyšší úrovní kvalifikace, než jaká byla pro příslušného Člena realizačního </w:t>
      </w:r>
      <w:r>
        <w:t xml:space="preserve">týmu </w:t>
      </w:r>
      <w:r w:rsidRPr="00740DD7">
        <w:t>stanovena v</w:t>
      </w:r>
      <w:r>
        <w:t xml:space="preserve"> Řízení veřejné zakázky dle odst. </w:t>
      </w:r>
      <w:r>
        <w:fldChar w:fldCharType="begin"/>
      </w:r>
      <w:r>
        <w:instrText xml:space="preserve"> REF _Ref165385824 \r \h  \* MERGEFORMAT </w:instrText>
      </w:r>
      <w:r>
        <w:fldChar w:fldCharType="separate"/>
      </w:r>
      <w:ins w:id="812" w:author="Word Document Comparison" w:date="2024-12-20T20:22:00Z" w16du:dateUtc="2024-12-20T19:22:00Z">
        <w:r w:rsidR="003560CA">
          <w:t>270</w:t>
        </w:r>
      </w:ins>
      <w:del w:id="813" w:author="Word Document Comparison" w:date="2024-12-20T20:22:00Z" w16du:dateUtc="2024-12-20T19:22:00Z">
        <w:r w:rsidR="0046236C">
          <w:delText>259</w:delText>
        </w:r>
      </w:del>
      <w:r>
        <w:fldChar w:fldCharType="end"/>
      </w:r>
      <w:r>
        <w:t xml:space="preserve"> Smlouvy, nebo </w:t>
      </w:r>
      <w:r w:rsidRPr="00CE6FA3">
        <w:t>od</w:t>
      </w:r>
      <w:r>
        <w:t>e dne</w:t>
      </w:r>
      <w:r w:rsidRPr="00CE6FA3">
        <w:t xml:space="preserve"> doručení žádosti Objednatele</w:t>
      </w:r>
      <w:r>
        <w:t xml:space="preserve"> dle odst. </w:t>
      </w:r>
      <w:r>
        <w:fldChar w:fldCharType="begin"/>
      </w:r>
      <w:r>
        <w:instrText xml:space="preserve"> REF _Ref175136605 \r \h  \* MERGEFORMAT </w:instrText>
      </w:r>
      <w:r>
        <w:fldChar w:fldCharType="separate"/>
      </w:r>
      <w:ins w:id="814" w:author="Word Document Comparison" w:date="2024-12-20T20:22:00Z" w16du:dateUtc="2024-12-20T19:22:00Z">
        <w:r w:rsidR="003560CA">
          <w:t>271</w:t>
        </w:r>
      </w:ins>
      <w:del w:id="815" w:author="Word Document Comparison" w:date="2024-12-20T20:22:00Z" w16du:dateUtc="2024-12-20T19:22:00Z">
        <w:r w:rsidR="0046236C">
          <w:delText>260</w:delText>
        </w:r>
      </w:del>
      <w:r>
        <w:fldChar w:fldCharType="end"/>
      </w:r>
      <w:r>
        <w:t xml:space="preserve"> Smlouvy</w:t>
      </w:r>
      <w:r w:rsidRPr="00CE6FA3">
        <w:t xml:space="preserve">. </w:t>
      </w:r>
      <w:r w:rsidRPr="0004319A">
        <w:t xml:space="preserve">Pokud se jedná o Člena realizačního týmu, jehož prostřednictvím </w:t>
      </w:r>
      <w:r>
        <w:t xml:space="preserve">Dodavatel </w:t>
      </w:r>
      <w:r w:rsidRPr="0004319A">
        <w:t>v</w:t>
      </w:r>
      <w:r>
        <w:t> Řízení veřejné zakázky</w:t>
      </w:r>
      <w:r w:rsidRPr="0004319A">
        <w:t xml:space="preserve"> prokazoval </w:t>
      </w:r>
      <w:r>
        <w:t xml:space="preserve">splnění </w:t>
      </w:r>
      <w:r w:rsidRPr="0004319A">
        <w:t>kvalifikac</w:t>
      </w:r>
      <w:r>
        <w:t>e</w:t>
      </w:r>
      <w:r w:rsidRPr="0004319A">
        <w:t>, musí nový Člen realizačního týmu disponovat stejnou nebo vyšší úrovní kvalifikace</w:t>
      </w:r>
      <w:r w:rsidRPr="00F71506">
        <w:t xml:space="preserve">, než jaká byla pro příslušného Člena realizačního stanovena v Řízení veřejné zakázky, </w:t>
      </w:r>
      <w:r>
        <w:t>a Dodavatel musí doložit příslušné doklady prokazující splnění takové kvalifikace, přičemž takový n</w:t>
      </w:r>
      <w:r w:rsidRPr="003265CA">
        <w:t xml:space="preserve">ový Člen realizačního týmu musí být odsouhlasen Objednatelem postupem obdobným postupu dle odst. </w:t>
      </w:r>
      <w:r>
        <w:fldChar w:fldCharType="begin"/>
      </w:r>
      <w:r>
        <w:instrText xml:space="preserve"> REF _Ref433119755 \r \h  \* MERGEFORMAT </w:instrText>
      </w:r>
      <w:r>
        <w:fldChar w:fldCharType="separate"/>
      </w:r>
      <w:ins w:id="816" w:author="Word Document Comparison" w:date="2024-12-20T20:22:00Z" w16du:dateUtc="2024-12-20T19:22:00Z">
        <w:r w:rsidR="003560CA">
          <w:t>273</w:t>
        </w:r>
      </w:ins>
      <w:del w:id="817" w:author="Word Document Comparison" w:date="2024-12-20T20:22:00Z" w16du:dateUtc="2024-12-20T19:22:00Z">
        <w:r w:rsidR="0046236C">
          <w:delText>262</w:delText>
        </w:r>
      </w:del>
      <w:r>
        <w:fldChar w:fldCharType="end"/>
      </w:r>
      <w:r>
        <w:t xml:space="preserve"> </w:t>
      </w:r>
      <w:r w:rsidRPr="003265CA">
        <w:t>Smlouvy.</w:t>
      </w:r>
      <w:bookmarkEnd w:id="811"/>
    </w:p>
    <w:p w14:paraId="7898408D" w14:textId="77777777" w:rsidR="00645700" w:rsidRPr="00CE6FA3" w:rsidRDefault="00645700" w:rsidP="00645700">
      <w:pPr>
        <w:pStyle w:val="2sltext"/>
        <w:numPr>
          <w:ilvl w:val="0"/>
          <w:numId w:val="0"/>
        </w:numPr>
        <w:ind w:left="567"/>
      </w:pPr>
    </w:p>
    <w:p w14:paraId="03F15597" w14:textId="13DA6AA5" w:rsidR="00645700" w:rsidRPr="007B383F" w:rsidRDefault="00645700" w:rsidP="00645700">
      <w:pPr>
        <w:pStyle w:val="2sltext"/>
      </w:pPr>
      <w:bookmarkStart w:id="818" w:name="_Ref433119755"/>
      <w:r>
        <w:t xml:space="preserve">Dodavatel </w:t>
      </w:r>
      <w:r w:rsidRPr="00CE6FA3">
        <w:t xml:space="preserve">je oprávněn změnit Člena realizačního týmu, jímž v rámci </w:t>
      </w:r>
      <w:r>
        <w:t>Ř</w:t>
      </w:r>
      <w:r w:rsidRPr="00CE6FA3">
        <w:t xml:space="preserve">ízení </w:t>
      </w:r>
      <w:r>
        <w:t>v</w:t>
      </w:r>
      <w:r w:rsidRPr="00CE6FA3">
        <w:t>eřejn</w:t>
      </w:r>
      <w:r>
        <w:t>é</w:t>
      </w:r>
      <w:r w:rsidRPr="00CE6FA3">
        <w:t xml:space="preserve"> zakázk</w:t>
      </w:r>
      <w:r>
        <w:t>y</w:t>
      </w:r>
      <w:r w:rsidRPr="00CE6FA3">
        <w:t xml:space="preserve"> prokazoval splnění kvalifikace, z důvodů na straně </w:t>
      </w:r>
      <w:r>
        <w:t>Dodavatele</w:t>
      </w:r>
      <w:r w:rsidRPr="00CE6FA3">
        <w:t xml:space="preserve"> pouze s předchozím písemným souhlasem Objednatele. Objednatel udělí písemný souhlas se změnou </w:t>
      </w:r>
      <w:r w:rsidRPr="004178BB">
        <w:t>bez zbytečného odkladu</w:t>
      </w:r>
      <w:r w:rsidRPr="00CE6FA3">
        <w:t xml:space="preserve"> od doručení žádosti Objednateli. Objednatel neodmítne písemný souhlas udělit bez vážného důvodu. Objednatel písemný souhlas se změnou neudělí, pokud:</w:t>
      </w:r>
      <w:bookmarkEnd w:id="818"/>
      <w:r w:rsidRPr="00CE6FA3">
        <w:t xml:space="preserve"> </w:t>
      </w:r>
    </w:p>
    <w:p w14:paraId="5C6D38C7" w14:textId="77777777" w:rsidR="00645700" w:rsidRDefault="00645700" w:rsidP="00645700">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6528099A" w14:textId="77777777" w:rsidR="00645700" w:rsidRPr="00E82E01" w:rsidRDefault="00645700" w:rsidP="00645700">
      <w:pPr>
        <w:pStyle w:val="2sltext"/>
        <w:numPr>
          <w:ilvl w:val="1"/>
          <w:numId w:val="1"/>
        </w:numPr>
      </w:pPr>
      <w:r w:rsidRPr="009E4ECF">
        <w:t>po Objednateli nelze spravedlivě požadovat, aby s takovou změnou souhlasil.</w:t>
      </w:r>
      <w:bookmarkStart w:id="819" w:name="_Ref130288955"/>
    </w:p>
    <w:p w14:paraId="4C053495" w14:textId="77777777" w:rsidR="00645700" w:rsidRPr="00E82E01" w:rsidRDefault="00645700" w:rsidP="00645700">
      <w:pPr>
        <w:pStyle w:val="2sltext"/>
        <w:numPr>
          <w:ilvl w:val="0"/>
          <w:numId w:val="0"/>
        </w:numPr>
        <w:ind w:left="567"/>
      </w:pPr>
    </w:p>
    <w:p w14:paraId="7EBF1796" w14:textId="50EBAF83" w:rsidR="00645700" w:rsidRDefault="00645700" w:rsidP="00645700">
      <w:pPr>
        <w:pStyle w:val="2sltext"/>
      </w:pPr>
      <w:bookmarkStart w:id="820" w:name="_Ref158629501"/>
      <w:r>
        <w:t>Dodavatel</w:t>
      </w:r>
      <w:r w:rsidRPr="004178BB">
        <w:t xml:space="preserve"> je oprávněn doplnit Členy realizačního týmu o nového Člena realizačního týmu z důvodů na straně </w:t>
      </w:r>
      <w:r>
        <w:t>Dodavatele</w:t>
      </w:r>
      <w:r w:rsidRPr="004178BB">
        <w:t xml:space="preserve"> pouze s předchozím písemným souhlasem Objednatele. Objednatel udělí písemný souhlas s doplněním bez zbytečného odkladu</w:t>
      </w:r>
      <w:r w:rsidRPr="00CE6FA3">
        <w:t xml:space="preserve"> od doručení žádosti Objednateli</w:t>
      </w:r>
      <w:r w:rsidRPr="004178BB">
        <w:t>.</w:t>
      </w:r>
      <w:r>
        <w:t xml:space="preserve"> </w:t>
      </w:r>
      <w:r w:rsidRPr="004178BB">
        <w:t>Objednatel neodmítne písemný souhlas udělit bez vážného důvodu. Objednatel písemný souhlas s doplněním neudělí, pokud:</w:t>
      </w:r>
      <w:bookmarkEnd w:id="819"/>
      <w:bookmarkEnd w:id="820"/>
      <w:r w:rsidRPr="004178BB">
        <w:t xml:space="preserve"> </w:t>
      </w:r>
    </w:p>
    <w:p w14:paraId="03F8BF12" w14:textId="77777777" w:rsidR="00645700" w:rsidRDefault="00645700" w:rsidP="00645700">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78C6C677" w14:textId="77777777" w:rsidR="00645700" w:rsidRDefault="00645700" w:rsidP="00645700">
      <w:pPr>
        <w:pStyle w:val="2sltext"/>
        <w:numPr>
          <w:ilvl w:val="1"/>
          <w:numId w:val="1"/>
        </w:numPr>
      </w:pPr>
      <w:r w:rsidRPr="004178BB">
        <w:t>po Objednateli nelze spravedlivě požadovat, aby s takovým doplněním souhlasil.</w:t>
      </w:r>
      <w:bookmarkStart w:id="821" w:name="_Ref127290265"/>
    </w:p>
    <w:p w14:paraId="77A8A670" w14:textId="77777777" w:rsidR="004120AE" w:rsidRDefault="004120AE" w:rsidP="004120AE">
      <w:pPr>
        <w:pStyle w:val="2sltext"/>
        <w:numPr>
          <w:ilvl w:val="0"/>
          <w:numId w:val="0"/>
        </w:numPr>
        <w:ind w:left="567"/>
      </w:pPr>
      <w:bookmarkStart w:id="822" w:name="_Ref165390750"/>
    </w:p>
    <w:p w14:paraId="67EA8CFE" w14:textId="48EC1F3A" w:rsidR="004120AE" w:rsidRDefault="004120AE" w:rsidP="004120AE">
      <w:pPr>
        <w:pStyle w:val="2sltext"/>
      </w:pPr>
      <w:bookmarkStart w:id="823" w:name="_Ref177392181"/>
      <w:r>
        <w:t>Dodavatel</w:t>
      </w:r>
      <w:r w:rsidRPr="00C440D7">
        <w:t xml:space="preserve"> je povinen předložit Objednateli na písemnou výzvu Objednatele doklady prokazující splnění povinností </w:t>
      </w:r>
      <w:r>
        <w:t>Dodavatele</w:t>
      </w:r>
      <w:r w:rsidRPr="00C440D7">
        <w:t xml:space="preserve"> dle odst. </w:t>
      </w:r>
      <w:r w:rsidRPr="00C440D7">
        <w:fldChar w:fldCharType="begin"/>
      </w:r>
      <w:r w:rsidRPr="00C440D7">
        <w:instrText xml:space="preserve"> REF _Ref175136801 \r \h </w:instrText>
      </w:r>
      <w:r>
        <w:instrText xml:space="preserve"> \* MERGEFORMAT </w:instrText>
      </w:r>
      <w:r w:rsidRPr="00C440D7">
        <w:fldChar w:fldCharType="separate"/>
      </w:r>
      <w:ins w:id="824" w:author="Word Document Comparison" w:date="2024-12-20T20:22:00Z" w16du:dateUtc="2024-12-20T19:22:00Z">
        <w:r w:rsidR="003560CA">
          <w:t>269</w:t>
        </w:r>
      </w:ins>
      <w:del w:id="825" w:author="Word Document Comparison" w:date="2024-12-20T20:22:00Z" w16du:dateUtc="2024-12-20T19:22:00Z">
        <w:r w:rsidR="0046236C">
          <w:delText>258</w:delText>
        </w:r>
      </w:del>
      <w:r w:rsidRPr="00C440D7">
        <w:fldChar w:fldCharType="end"/>
      </w:r>
      <w:r w:rsidRPr="00C440D7">
        <w:t xml:space="preserve"> Smlouvy, </w:t>
      </w:r>
      <w:bookmarkEnd w:id="822"/>
      <w:r w:rsidRPr="00C440D7">
        <w:t>a to v přiměřené lhůtě stanovené Objednatelem.</w:t>
      </w:r>
      <w:bookmarkEnd w:id="823"/>
    </w:p>
    <w:bookmarkEnd w:id="821"/>
    <w:p w14:paraId="7CB8B485" w14:textId="77777777" w:rsidR="00645700" w:rsidRDefault="00645700" w:rsidP="00645700">
      <w:pPr>
        <w:pStyle w:val="2sltext"/>
        <w:numPr>
          <w:ilvl w:val="0"/>
          <w:numId w:val="0"/>
        </w:numPr>
        <w:ind w:left="567"/>
      </w:pPr>
    </w:p>
    <w:p w14:paraId="6D43A1DB" w14:textId="5EA88747" w:rsidR="00645700" w:rsidRDefault="00645700" w:rsidP="004120AE">
      <w:pPr>
        <w:pStyle w:val="2sltext"/>
      </w:pPr>
      <w:r w:rsidRPr="00E82E01">
        <w:rPr>
          <w:bCs/>
        </w:rPr>
        <w:t xml:space="preserve">Pro změnu Člena realizačního týmu nebo doplnění Členů realizačního týmu o nového Člena realizačního týmu </w:t>
      </w:r>
      <w:r w:rsidRPr="004178BB">
        <w:t xml:space="preserve">dle tohoto článku </w:t>
      </w:r>
      <w:r>
        <w:t xml:space="preserve">této Smlouvy </w:t>
      </w:r>
      <w:r w:rsidRPr="004178BB">
        <w:t xml:space="preserve">nebude uzavírán dodatek k této </w:t>
      </w:r>
      <w:r>
        <w:t>Smlouvě</w:t>
      </w:r>
      <w:r w:rsidRPr="004178BB">
        <w:t>.</w:t>
      </w:r>
    </w:p>
    <w:p w14:paraId="52D4BDF6" w14:textId="1A5FD56F" w:rsidR="005E6171" w:rsidRPr="002941B5" w:rsidRDefault="005E6171" w:rsidP="0006795C">
      <w:pPr>
        <w:pStyle w:val="Nadpis1"/>
      </w:pPr>
      <w:bookmarkStart w:id="826" w:name="_Toc177717665"/>
      <w:bookmarkStart w:id="827" w:name="_Toc185618509"/>
      <w:r w:rsidRPr="002941B5">
        <w:t>PODDODAVATELÉ</w:t>
      </w:r>
      <w:bookmarkEnd w:id="826"/>
      <w:bookmarkEnd w:id="827"/>
    </w:p>
    <w:p w14:paraId="077833DC" w14:textId="736E3BCA" w:rsidR="0006795C" w:rsidRPr="00BC2384" w:rsidRDefault="0006795C" w:rsidP="0006795C">
      <w:pPr>
        <w:pStyle w:val="2sltext"/>
      </w:pPr>
      <w:bookmarkStart w:id="828" w:name="_Ref394405799"/>
      <w:bookmarkStart w:id="829" w:name="_Ref177392121"/>
      <w:r>
        <w:rPr>
          <w:rFonts w:cstheme="minorHAnsi"/>
        </w:rPr>
        <w:t>Dodavatel</w:t>
      </w:r>
      <w:r w:rsidRPr="00BC2384">
        <w:t xml:space="preserve"> </w:t>
      </w:r>
      <w:bookmarkEnd w:id="828"/>
      <w:r w:rsidRPr="00BC2384">
        <w:t>je oprávněn pověřit plněním svých povinností vyplývajících z</w:t>
      </w:r>
      <w:r>
        <w:t> této</w:t>
      </w:r>
      <w:r w:rsidRPr="00BC2384">
        <w:t xml:space="preserve"> Smlouvy pouze jiné osoby uvedené v</w:t>
      </w:r>
      <w:r>
        <w:t> příloze této Smlouvy (</w:t>
      </w:r>
      <w:r>
        <w:fldChar w:fldCharType="begin"/>
      </w:r>
      <w:r>
        <w:instrText xml:space="preserve"> REF _Ref110434144 \r \h </w:instrText>
      </w:r>
      <w:r>
        <w:fldChar w:fldCharType="separate"/>
      </w:r>
      <w:r w:rsidR="005B41D3">
        <w:t>Příloha č. 6</w:t>
      </w:r>
      <w:r>
        <w:fldChar w:fldCharType="end"/>
      </w:r>
      <w:r>
        <w:t xml:space="preserve"> Smlouvy)</w:t>
      </w:r>
      <w:r w:rsidRPr="00BC2384">
        <w:t>,</w:t>
      </w:r>
      <w:r>
        <w:t xml:space="preserve"> </w:t>
      </w:r>
      <w:r w:rsidRPr="00BC2384">
        <w:t xml:space="preserve">nebo osoby písemně </w:t>
      </w:r>
      <w:r w:rsidRPr="00BC2384">
        <w:lastRenderedPageBreak/>
        <w:t>odsouhlasené Objednatelem (</w:t>
      </w:r>
      <w:r>
        <w:t xml:space="preserve">dále jen </w:t>
      </w:r>
      <w:r>
        <w:rPr>
          <w:bCs/>
        </w:rPr>
        <w:t xml:space="preserve">jednotlivě </w:t>
      </w:r>
      <w:r w:rsidRPr="00E81787">
        <w:rPr>
          <w:bCs/>
        </w:rPr>
        <w:t>„</w:t>
      </w:r>
      <w:r>
        <w:rPr>
          <w:b/>
          <w:bCs/>
          <w:i/>
        </w:rPr>
        <w:t>Poddodavatel</w:t>
      </w:r>
      <w:r w:rsidRPr="00E81787">
        <w:rPr>
          <w:bCs/>
        </w:rPr>
        <w:t>“</w:t>
      </w:r>
      <w:r w:rsidRPr="00BC2384">
        <w:rPr>
          <w:bCs/>
        </w:rPr>
        <w:t xml:space="preserve"> nebo společně „</w:t>
      </w:r>
      <w:r>
        <w:rPr>
          <w:b/>
          <w:bCs/>
          <w:i/>
        </w:rPr>
        <w:t>Poddodavatelé</w:t>
      </w:r>
      <w:r w:rsidRPr="00BC2384">
        <w:rPr>
          <w:bCs/>
        </w:rPr>
        <w:t>“).</w:t>
      </w:r>
      <w:bookmarkEnd w:id="829"/>
    </w:p>
    <w:p w14:paraId="296A389E" w14:textId="77777777" w:rsidR="0006795C" w:rsidRDefault="0006795C" w:rsidP="0006795C">
      <w:pPr>
        <w:pStyle w:val="2sltext"/>
        <w:numPr>
          <w:ilvl w:val="0"/>
          <w:numId w:val="0"/>
        </w:numPr>
        <w:ind w:left="567"/>
        <w:rPr>
          <w:rFonts w:cstheme="minorHAnsi"/>
        </w:rPr>
      </w:pPr>
    </w:p>
    <w:p w14:paraId="6B0AD9FD" w14:textId="373D239E" w:rsidR="0006795C" w:rsidRPr="00C042AC" w:rsidRDefault="0006795C" w:rsidP="0006795C">
      <w:pPr>
        <w:pStyle w:val="2sltext"/>
      </w:pPr>
      <w:bookmarkStart w:id="830" w:name="_Hlk177233864"/>
      <w:r w:rsidRPr="00D1759B">
        <w:t xml:space="preserve">Plní-li </w:t>
      </w:r>
      <w:r>
        <w:rPr>
          <w:rFonts w:cstheme="minorHAnsi"/>
        </w:rPr>
        <w:t>Dodavatel</w:t>
      </w:r>
      <w:r w:rsidRPr="00D1759B">
        <w:t xml:space="preserve"> své povinnosti vyplývající z této Smlouvy prostřednictvím Poddodavatele, odpovídá Objednateli za poskytování řádného plnění jako by plnil sám.</w:t>
      </w:r>
      <w:bookmarkEnd w:id="830"/>
    </w:p>
    <w:p w14:paraId="1A59C1E3" w14:textId="77777777" w:rsidR="0006795C" w:rsidRPr="00C042AC" w:rsidRDefault="0006795C" w:rsidP="0006795C">
      <w:pPr>
        <w:pStyle w:val="2sltext"/>
        <w:numPr>
          <w:ilvl w:val="0"/>
          <w:numId w:val="0"/>
        </w:numPr>
        <w:ind w:left="567"/>
      </w:pPr>
    </w:p>
    <w:p w14:paraId="006FE86D" w14:textId="4620019B" w:rsidR="0006795C" w:rsidRDefault="0006795C" w:rsidP="0006795C">
      <w:pPr>
        <w:pStyle w:val="2sltext"/>
      </w:pPr>
      <w:bookmarkStart w:id="831" w:name="_Hlk177233890"/>
      <w:r>
        <w:rPr>
          <w:rFonts w:cstheme="minorHAnsi"/>
        </w:rPr>
        <w:t>Dodavatel</w:t>
      </w:r>
      <w:r w:rsidRPr="00C042AC">
        <w:t xml:space="preserve"> prohlašuje a zavazuje se, že jako ručitel uspokojí za jakéhokoliv Poddodavatele jeho povinnost nahradit újmu způsobenou Poddodavatelem Objednateli při plnění nebo v souvislosti s plněním povinností z</w:t>
      </w:r>
      <w:r>
        <w:t> této</w:t>
      </w:r>
      <w:r w:rsidRPr="00C042AC">
        <w:t xml:space="preserve"> Smlouvy, jestliže Poddodavatel povinnost k náhradě újmy nesplní. Objednatel </w:t>
      </w:r>
      <w:r>
        <w:rPr>
          <w:rFonts w:cstheme="minorHAnsi"/>
        </w:rPr>
        <w:t>Dodavatel</w:t>
      </w:r>
      <w:r w:rsidRPr="00C042AC">
        <w:t>e jako ručitele podle předchozí věty přijímá.</w:t>
      </w:r>
      <w:bookmarkEnd w:id="831"/>
    </w:p>
    <w:p w14:paraId="60345199" w14:textId="77777777" w:rsidR="0006795C" w:rsidRPr="002D3859" w:rsidRDefault="0006795C" w:rsidP="0006795C">
      <w:pPr>
        <w:pStyle w:val="2sltext"/>
        <w:numPr>
          <w:ilvl w:val="0"/>
          <w:numId w:val="0"/>
        </w:numPr>
        <w:ind w:left="567"/>
      </w:pPr>
    </w:p>
    <w:p w14:paraId="522B36AB" w14:textId="3A470F63" w:rsidR="0006795C" w:rsidRPr="00C042AC" w:rsidRDefault="0006795C" w:rsidP="0006795C">
      <w:pPr>
        <w:pStyle w:val="2sltext"/>
      </w:pPr>
      <w:bookmarkStart w:id="832" w:name="_Hlk177233952"/>
      <w:r>
        <w:rPr>
          <w:rFonts w:cstheme="minorHAnsi"/>
        </w:rPr>
        <w:t>Dodavatel</w:t>
      </w:r>
      <w:r w:rsidRPr="00394AF4">
        <w:t xml:space="preserve"> se zavazuje, že Poddodavatelé, kterými prokazoval splnění kvalifikace v Řízení veřejné zakázky, se budou podílet na plnění povinností </w:t>
      </w:r>
      <w:r>
        <w:rPr>
          <w:rFonts w:cstheme="minorHAnsi"/>
        </w:rPr>
        <w:t>Dodavatel</w:t>
      </w:r>
      <w:r>
        <w:t>e vyplývajících z této Smlouvy v </w:t>
      </w:r>
      <w:r w:rsidRPr="00394AF4">
        <w:t xml:space="preserve">rozsahu podle nabídky </w:t>
      </w:r>
      <w:r>
        <w:rPr>
          <w:rFonts w:cstheme="minorHAnsi"/>
        </w:rPr>
        <w:t>Dodavatele</w:t>
      </w:r>
      <w:r w:rsidRPr="00394AF4">
        <w:t xml:space="preserve"> podané </w:t>
      </w:r>
      <w:r>
        <w:t>na Veřejnou zakázku</w:t>
      </w:r>
      <w:r w:rsidRPr="00394AF4">
        <w:t>.</w:t>
      </w:r>
      <w:bookmarkEnd w:id="832"/>
    </w:p>
    <w:p w14:paraId="5EDD2C7D" w14:textId="77777777" w:rsidR="0006795C" w:rsidRPr="00C042AC" w:rsidRDefault="0006795C" w:rsidP="0006795C">
      <w:pPr>
        <w:pStyle w:val="2sltext"/>
        <w:numPr>
          <w:ilvl w:val="0"/>
          <w:numId w:val="0"/>
        </w:numPr>
        <w:ind w:left="567"/>
      </w:pPr>
    </w:p>
    <w:p w14:paraId="6600A69A" w14:textId="7ABE573C" w:rsidR="0006795C" w:rsidRPr="00BC2384" w:rsidRDefault="0006795C" w:rsidP="0006795C">
      <w:pPr>
        <w:pStyle w:val="2sltext"/>
      </w:pPr>
      <w:bookmarkStart w:id="833" w:name="_Hlk177233981"/>
      <w:r w:rsidRPr="00C042AC">
        <w:t>Objednat</w:t>
      </w:r>
      <w:r w:rsidRPr="00BC2384">
        <w:t xml:space="preserve">el je oprávněn požadovat a </w:t>
      </w:r>
      <w:r>
        <w:rPr>
          <w:rFonts w:cstheme="minorHAnsi"/>
        </w:rPr>
        <w:t>Dodavatel</w:t>
      </w:r>
      <w:r w:rsidRPr="00BC2384">
        <w:t xml:space="preserve"> je povinen zabezpečit změnu Poddodavatele</w:t>
      </w:r>
      <w:r>
        <w:t xml:space="preserve"> nebo část plnění prováděnou Poddodavatelem provést sám,</w:t>
      </w:r>
      <w:r w:rsidRPr="00C922A4">
        <w:t xml:space="preserve"> splňuje-li všechny pro </w:t>
      </w:r>
      <w:r>
        <w:t>provádění</w:t>
      </w:r>
      <w:r w:rsidRPr="00C922A4">
        <w:t xml:space="preserve"> příslušné části </w:t>
      </w:r>
      <w:r>
        <w:t>plnění</w:t>
      </w:r>
      <w:r w:rsidRPr="00C922A4">
        <w:t xml:space="preserve"> Objednatelem stanovené předpoklady a kvalifikaci</w:t>
      </w:r>
      <w:r w:rsidRPr="00BC2384">
        <w:t>, a to v případech, kdy:</w:t>
      </w:r>
    </w:p>
    <w:p w14:paraId="42045110" w14:textId="77777777" w:rsidR="0006795C" w:rsidRPr="00A25A59" w:rsidRDefault="0006795C" w:rsidP="0006795C">
      <w:pPr>
        <w:pStyle w:val="2sltext"/>
        <w:numPr>
          <w:ilvl w:val="1"/>
          <w:numId w:val="1"/>
        </w:numPr>
      </w:pPr>
      <w:r w:rsidRPr="00A25A59">
        <w:t>bude Poddodavatel vůči Objednateli v prodlení se splněním povinnosti z jiného závazku nebo</w:t>
      </w:r>
    </w:p>
    <w:p w14:paraId="3AA6BAF7" w14:textId="77777777" w:rsidR="0006795C" w:rsidRPr="00A25A59" w:rsidRDefault="0006795C" w:rsidP="0006795C">
      <w:pPr>
        <w:pStyle w:val="2sltext"/>
        <w:numPr>
          <w:ilvl w:val="1"/>
          <w:numId w:val="1"/>
        </w:numPr>
      </w:pPr>
      <w:r w:rsidRPr="00A25A59">
        <w:t>bude Poddodavatel pravomocně odsouzen za trestný čin uvedený v příloze č. 3 Zákona o zadávání veřejných zakázek nebo</w:t>
      </w:r>
    </w:p>
    <w:p w14:paraId="295F5BA4" w14:textId="77777777" w:rsidR="0006795C" w:rsidRPr="00A25A59" w:rsidRDefault="0006795C" w:rsidP="0006795C">
      <w:pPr>
        <w:pStyle w:val="2sltext"/>
        <w:numPr>
          <w:ilvl w:val="1"/>
          <w:numId w:val="1"/>
        </w:numPr>
      </w:pPr>
      <w:r w:rsidRPr="00A25A59">
        <w:t>se Poddodavatel ocitne ve stavu úpadku nebo hrozícího úpadku nebo</w:t>
      </w:r>
    </w:p>
    <w:p w14:paraId="4A4B681C" w14:textId="77777777" w:rsidR="0006795C" w:rsidRPr="00A25A59" w:rsidRDefault="0006795C" w:rsidP="0006795C">
      <w:pPr>
        <w:pStyle w:val="2sltext"/>
        <w:numPr>
          <w:ilvl w:val="1"/>
          <w:numId w:val="1"/>
        </w:numPr>
      </w:pPr>
      <w:r w:rsidRPr="00A25A59">
        <w:t>bude Poddodavateli uložen zákaz plnění veřejných zakázek nebo</w:t>
      </w:r>
    </w:p>
    <w:p w14:paraId="49E5E997" w14:textId="77777777" w:rsidR="0006795C" w:rsidRPr="00B857BC" w:rsidRDefault="0006795C" w:rsidP="0006795C">
      <w:pPr>
        <w:pStyle w:val="2sltext"/>
        <w:numPr>
          <w:ilvl w:val="1"/>
          <w:numId w:val="1"/>
        </w:numPr>
        <w:rPr>
          <w:rFonts w:cstheme="minorHAnsi"/>
        </w:rPr>
      </w:pPr>
      <w:r w:rsidRPr="00A25A59">
        <w:t>bude dán jiný závažný důvod pro změnu Poddodavatele (např. důvod obdobný důvodu pro odst</w:t>
      </w:r>
      <w:r w:rsidRPr="00B857BC">
        <w:rPr>
          <w:rFonts w:cstheme="minorHAnsi"/>
        </w:rPr>
        <w:t>oupení Objednatele od</w:t>
      </w:r>
      <w:r>
        <w:rPr>
          <w:rFonts w:cstheme="minorHAnsi"/>
        </w:rPr>
        <w:t xml:space="preserve"> této</w:t>
      </w:r>
      <w:r w:rsidRPr="00B857BC">
        <w:rPr>
          <w:rFonts w:cstheme="minorHAnsi"/>
        </w:rPr>
        <w:t xml:space="preserve"> Smlouvy).</w:t>
      </w:r>
      <w:bookmarkEnd w:id="833"/>
    </w:p>
    <w:p w14:paraId="143F2385" w14:textId="77777777" w:rsidR="0006795C" w:rsidRPr="00BC2384" w:rsidRDefault="0006795C" w:rsidP="0006795C">
      <w:pPr>
        <w:pStyle w:val="2sltext"/>
        <w:numPr>
          <w:ilvl w:val="0"/>
          <w:numId w:val="0"/>
        </w:numPr>
        <w:ind w:left="567"/>
      </w:pPr>
    </w:p>
    <w:p w14:paraId="55425ABD" w14:textId="2576CA04" w:rsidR="0006795C" w:rsidRPr="00BC2384" w:rsidRDefault="0006795C" w:rsidP="0006795C">
      <w:pPr>
        <w:pStyle w:val="2sltext"/>
      </w:pPr>
      <w:bookmarkStart w:id="834" w:name="_Ref175135643"/>
      <w:r>
        <w:rPr>
          <w:rFonts w:cstheme="minorHAnsi"/>
        </w:rPr>
        <w:t>Dodavatel</w:t>
      </w:r>
      <w:r w:rsidRPr="00BC2384">
        <w:t xml:space="preserve"> je povinen navrhnout nového Poddodavatele do 1</w:t>
      </w:r>
      <w:r>
        <w:t>5</w:t>
      </w:r>
      <w:r w:rsidRPr="00BC2384">
        <w:t xml:space="preserve"> </w:t>
      </w:r>
      <w:r>
        <w:t xml:space="preserve">pracovních </w:t>
      </w:r>
      <w:r w:rsidRPr="00BC2384">
        <w:t xml:space="preserve">dnů od doručení žádosti Objednatele. Nový Poddodavatel </w:t>
      </w:r>
      <w:r>
        <w:t>může být připuštěn k provádění plnění dle této Smlouvy výlučně na základě písemného souhlasu Objednatele</w:t>
      </w:r>
      <w:r w:rsidRPr="00E63F0D">
        <w:t xml:space="preserve"> </w:t>
      </w:r>
      <w:r>
        <w:t xml:space="preserve">uděleného </w:t>
      </w:r>
      <w:r w:rsidRPr="003265CA">
        <w:t xml:space="preserve">postupem obdobným postupu dle odst. </w:t>
      </w:r>
      <w:r w:rsidRPr="00645700">
        <w:rPr>
          <w:color w:val="000000" w:themeColor="text1"/>
        </w:rPr>
        <w:fldChar w:fldCharType="begin"/>
      </w:r>
      <w:r w:rsidRPr="00645700">
        <w:rPr>
          <w:color w:val="000000" w:themeColor="text1"/>
        </w:rPr>
        <w:instrText xml:space="preserve"> REF _Ref158906214 \r \h  \* MERGEFORMAT </w:instrText>
      </w:r>
      <w:r w:rsidRPr="00645700">
        <w:rPr>
          <w:color w:val="000000" w:themeColor="text1"/>
        </w:rPr>
      </w:r>
      <w:r w:rsidRPr="00645700">
        <w:rPr>
          <w:color w:val="000000" w:themeColor="text1"/>
        </w:rPr>
        <w:fldChar w:fldCharType="separate"/>
      </w:r>
      <w:ins w:id="835" w:author="Word Document Comparison" w:date="2024-12-20T20:22:00Z" w16du:dateUtc="2024-12-20T19:22:00Z">
        <w:r w:rsidR="003560CA">
          <w:rPr>
            <w:color w:val="000000" w:themeColor="text1"/>
          </w:rPr>
          <w:t>283</w:t>
        </w:r>
      </w:ins>
      <w:del w:id="836" w:author="Word Document Comparison" w:date="2024-12-20T20:22:00Z" w16du:dateUtc="2024-12-20T19:22:00Z">
        <w:r w:rsidR="0046236C">
          <w:rPr>
            <w:color w:val="000000" w:themeColor="text1"/>
          </w:rPr>
          <w:delText>272</w:delText>
        </w:r>
      </w:del>
      <w:r w:rsidRPr="00645700">
        <w:rPr>
          <w:color w:val="000000" w:themeColor="text1"/>
        </w:rPr>
        <w:fldChar w:fldCharType="end"/>
      </w:r>
      <w:r w:rsidRPr="0006795C">
        <w:rPr>
          <w:color w:val="FF0000"/>
        </w:rPr>
        <w:t xml:space="preserve"> </w:t>
      </w:r>
      <w:r>
        <w:t>Smlouvy</w:t>
      </w:r>
      <w:r w:rsidRPr="003265CA">
        <w:t>.</w:t>
      </w:r>
      <w:bookmarkEnd w:id="834"/>
    </w:p>
    <w:p w14:paraId="6D9FF20E" w14:textId="77777777" w:rsidR="0006795C" w:rsidRPr="00022957" w:rsidRDefault="0006795C" w:rsidP="0006795C">
      <w:pPr>
        <w:pStyle w:val="2sltext"/>
        <w:numPr>
          <w:ilvl w:val="0"/>
          <w:numId w:val="0"/>
        </w:numPr>
        <w:ind w:left="567"/>
      </w:pPr>
      <w:bookmarkStart w:id="837" w:name="_Ref523059942"/>
    </w:p>
    <w:p w14:paraId="2C15E46B" w14:textId="2D310C9D" w:rsidR="0006795C" w:rsidRDefault="0006795C" w:rsidP="0006795C">
      <w:pPr>
        <w:pStyle w:val="2sltext"/>
      </w:pPr>
      <w:bookmarkStart w:id="838" w:name="_Ref66197316"/>
      <w:bookmarkStart w:id="839" w:name="_Ref158906214"/>
      <w:r>
        <w:rPr>
          <w:rFonts w:cstheme="minorHAnsi"/>
        </w:rPr>
        <w:t>Dodavatel</w:t>
      </w:r>
      <w:r w:rsidRPr="00BC2384">
        <w:t xml:space="preserve"> je oprávněn změnit </w:t>
      </w:r>
      <w:r w:rsidRPr="003D52FB">
        <w:t xml:space="preserve">Poddodavatele z důvodů na straně </w:t>
      </w:r>
      <w:r>
        <w:rPr>
          <w:rFonts w:cstheme="minorHAnsi"/>
        </w:rPr>
        <w:t>Dodavatel</w:t>
      </w:r>
      <w:r w:rsidRPr="003D52FB">
        <w:t>e pouze s předchozím písemným souhlasem Objednatele.</w:t>
      </w:r>
      <w:bookmarkEnd w:id="837"/>
      <w:bookmarkEnd w:id="838"/>
      <w:r>
        <w:t xml:space="preserve"> </w:t>
      </w:r>
      <w:r w:rsidRPr="00394AF4">
        <w:t xml:space="preserve">Objednatel vydá písemný souhlas se změnou </w:t>
      </w:r>
      <w:r>
        <w:t>bez zbytečného odkladu</w:t>
      </w:r>
      <w:r w:rsidRPr="00394AF4">
        <w:t xml:space="preserve"> od doručení žádosti </w:t>
      </w:r>
      <w:r>
        <w:rPr>
          <w:rFonts w:cstheme="minorHAnsi"/>
        </w:rPr>
        <w:t>Dodavatele</w:t>
      </w:r>
      <w:r w:rsidRPr="00394AF4">
        <w:t>. Objednatel souhlas se změnou nevydá, pokud:</w:t>
      </w:r>
      <w:bookmarkEnd w:id="839"/>
    </w:p>
    <w:p w14:paraId="5EE8B4E9" w14:textId="002C6FC5" w:rsidR="0006795C" w:rsidRDefault="0006795C" w:rsidP="0006795C">
      <w:pPr>
        <w:pStyle w:val="2sltext"/>
        <w:numPr>
          <w:ilvl w:val="1"/>
          <w:numId w:val="1"/>
        </w:numPr>
      </w:pPr>
      <w:r w:rsidRPr="00394AF4">
        <w:t xml:space="preserve">prostřednictvím původního Poddodavatele </w:t>
      </w:r>
      <w:r>
        <w:rPr>
          <w:rFonts w:cstheme="minorHAnsi"/>
        </w:rPr>
        <w:t>Dodavatel</w:t>
      </w:r>
      <w:r w:rsidRPr="00394AF4">
        <w:t xml:space="preserve"> v Řízení veřejné zakázky prokazoval </w:t>
      </w:r>
      <w:r>
        <w:t xml:space="preserve">splnění kvalifikace </w:t>
      </w:r>
      <w:r w:rsidRPr="00394AF4">
        <w:t xml:space="preserve">a nový Poddodavatel nebude mít stejnou či vyšší </w:t>
      </w:r>
      <w:r>
        <w:t xml:space="preserve">úroveň </w:t>
      </w:r>
      <w:r w:rsidRPr="00394AF4">
        <w:t>kvalifikac</w:t>
      </w:r>
      <w:r>
        <w:t>e</w:t>
      </w:r>
      <w:r w:rsidRPr="00394AF4">
        <w:t xml:space="preserve"> jako původní nahrazovaný Poddodavatel nebo</w:t>
      </w:r>
    </w:p>
    <w:p w14:paraId="207138E5" w14:textId="77777777" w:rsidR="0006795C" w:rsidRDefault="0006795C" w:rsidP="0006795C">
      <w:pPr>
        <w:pStyle w:val="2sltext"/>
        <w:numPr>
          <w:ilvl w:val="1"/>
          <w:numId w:val="1"/>
        </w:numPr>
      </w:pPr>
      <w:r w:rsidRPr="00394AF4">
        <w:t>po Objednateli nelze spravedlivě požadovat, aby s takovou změnou souhlasil.</w:t>
      </w:r>
    </w:p>
    <w:p w14:paraId="32A07266" w14:textId="77777777" w:rsidR="0006795C" w:rsidRDefault="0006795C" w:rsidP="0006795C">
      <w:pPr>
        <w:pStyle w:val="2sltext"/>
        <w:numPr>
          <w:ilvl w:val="0"/>
          <w:numId w:val="0"/>
        </w:numPr>
        <w:ind w:left="567"/>
      </w:pPr>
    </w:p>
    <w:p w14:paraId="5051784A" w14:textId="2AE7D05D" w:rsidR="0006795C" w:rsidRDefault="0006795C" w:rsidP="0006795C">
      <w:pPr>
        <w:pStyle w:val="2sltext"/>
      </w:pPr>
      <w:bookmarkStart w:id="840" w:name="_Ref130288969"/>
      <w:r>
        <w:rPr>
          <w:rFonts w:cstheme="minorHAnsi"/>
        </w:rPr>
        <w:t>Dodavatel</w:t>
      </w:r>
      <w:r w:rsidRPr="00BC2384">
        <w:t xml:space="preserve"> je oprávněn </w:t>
      </w:r>
      <w:r>
        <w:t>doplnit</w:t>
      </w:r>
      <w:r w:rsidRPr="00BC2384">
        <w:t xml:space="preserve"> </w:t>
      </w:r>
      <w:r w:rsidRPr="003D52FB">
        <w:t xml:space="preserve">Poddodavatele </w:t>
      </w:r>
      <w:r>
        <w:t xml:space="preserve">o nového Poddodavatele </w:t>
      </w:r>
      <w:r w:rsidRPr="003D52FB">
        <w:t xml:space="preserve">z důvodů na straně </w:t>
      </w:r>
      <w:r>
        <w:rPr>
          <w:rFonts w:cstheme="minorHAnsi"/>
        </w:rPr>
        <w:t>Dodavatele</w:t>
      </w:r>
      <w:r w:rsidRPr="003D52FB">
        <w:t xml:space="preserve"> pouze s předchozím písemným souhlasem Objednatele.</w:t>
      </w:r>
      <w:r>
        <w:t xml:space="preserve"> </w:t>
      </w:r>
      <w:r w:rsidRPr="00394AF4">
        <w:t xml:space="preserve">Objednatel vydá písemný souhlas </w:t>
      </w:r>
      <w:r>
        <w:t>s doplněním</w:t>
      </w:r>
      <w:r w:rsidRPr="00394AF4">
        <w:t xml:space="preserve"> </w:t>
      </w:r>
      <w:r w:rsidRPr="004178BB">
        <w:t>bez zbytečného odkladu</w:t>
      </w:r>
      <w:r w:rsidRPr="00394AF4">
        <w:t xml:space="preserve"> od doručení žádosti </w:t>
      </w:r>
      <w:r>
        <w:rPr>
          <w:rFonts w:cstheme="minorHAnsi"/>
        </w:rPr>
        <w:t>Dodavatele</w:t>
      </w:r>
      <w:r w:rsidRPr="00394AF4">
        <w:t>. Objednatel souhlas s</w:t>
      </w:r>
      <w:r>
        <w:t xml:space="preserve"> doplněním </w:t>
      </w:r>
      <w:r w:rsidRPr="00394AF4">
        <w:t>nevydá, pokud</w:t>
      </w:r>
      <w:r>
        <w:t xml:space="preserve"> </w:t>
      </w:r>
      <w:r w:rsidRPr="00687585">
        <w:rPr>
          <w:rFonts w:cstheme="minorHAnsi"/>
        </w:rPr>
        <w:t>po Objednateli</w:t>
      </w:r>
      <w:r w:rsidRPr="00394AF4">
        <w:t xml:space="preserve"> nelze spravedlivě požadovat, aby s</w:t>
      </w:r>
      <w:r>
        <w:t> </w:t>
      </w:r>
      <w:r w:rsidRPr="00394AF4">
        <w:t>takov</w:t>
      </w:r>
      <w:r>
        <w:t xml:space="preserve">ým doplněním </w:t>
      </w:r>
      <w:r w:rsidRPr="00394AF4">
        <w:t>souhlasil.</w:t>
      </w:r>
      <w:bookmarkEnd w:id="840"/>
    </w:p>
    <w:p w14:paraId="6080826D" w14:textId="77777777" w:rsidR="0006795C" w:rsidRDefault="0006795C" w:rsidP="0006795C">
      <w:pPr>
        <w:pStyle w:val="2sltext"/>
        <w:numPr>
          <w:ilvl w:val="0"/>
          <w:numId w:val="0"/>
        </w:numPr>
        <w:ind w:left="567"/>
      </w:pPr>
    </w:p>
    <w:p w14:paraId="3D187DBE" w14:textId="341F69BC" w:rsidR="0006795C" w:rsidRDefault="0006795C" w:rsidP="0006795C">
      <w:pPr>
        <w:pStyle w:val="2sltext"/>
      </w:pPr>
      <w:r w:rsidRPr="00CF70A2">
        <w:t xml:space="preserve">Bude-li osoba, která je Poddodavatelem, zároveň osobou, která je Členem realizačního týmu, tak se namísto odst. </w:t>
      </w:r>
      <w:r>
        <w:fldChar w:fldCharType="begin"/>
      </w:r>
      <w:r>
        <w:instrText xml:space="preserve"> REF _Ref175135643 \r \h  \* MERGEFORMAT </w:instrText>
      </w:r>
      <w:r>
        <w:fldChar w:fldCharType="separate"/>
      </w:r>
      <w:ins w:id="841" w:author="Word Document Comparison" w:date="2024-12-20T20:22:00Z" w16du:dateUtc="2024-12-20T19:22:00Z">
        <w:r w:rsidR="003560CA">
          <w:t>282</w:t>
        </w:r>
      </w:ins>
      <w:del w:id="842" w:author="Word Document Comparison" w:date="2024-12-20T20:22:00Z" w16du:dateUtc="2024-12-20T19:22:00Z">
        <w:r w:rsidR="0046236C">
          <w:delText>271</w:delText>
        </w:r>
      </w:del>
      <w:r>
        <w:fldChar w:fldCharType="end"/>
      </w:r>
      <w:r>
        <w:t xml:space="preserve"> </w:t>
      </w:r>
      <w:r w:rsidRPr="00CF70A2">
        <w:t xml:space="preserve">až </w:t>
      </w:r>
      <w:r>
        <w:fldChar w:fldCharType="begin"/>
      </w:r>
      <w:r>
        <w:instrText xml:space="preserve"> REF _Ref130288969 \r \h  \* MERGEFORMAT </w:instrText>
      </w:r>
      <w:r>
        <w:fldChar w:fldCharType="separate"/>
      </w:r>
      <w:ins w:id="843" w:author="Word Document Comparison" w:date="2024-12-20T20:22:00Z" w16du:dateUtc="2024-12-20T19:22:00Z">
        <w:r w:rsidR="003560CA">
          <w:t>284</w:t>
        </w:r>
      </w:ins>
      <w:del w:id="844" w:author="Word Document Comparison" w:date="2024-12-20T20:22:00Z" w16du:dateUtc="2024-12-20T19:22:00Z">
        <w:r w:rsidR="0046236C">
          <w:delText>273</w:delText>
        </w:r>
      </w:del>
      <w:r>
        <w:fldChar w:fldCharType="end"/>
      </w:r>
      <w:r w:rsidRPr="00CF70A2">
        <w:t xml:space="preserve"> </w:t>
      </w:r>
      <w:r>
        <w:t xml:space="preserve">Smlouvy </w:t>
      </w:r>
      <w:r w:rsidRPr="00CF70A2">
        <w:t xml:space="preserve">uplatní odst. </w:t>
      </w:r>
      <w:r>
        <w:fldChar w:fldCharType="begin"/>
      </w:r>
      <w:r>
        <w:instrText xml:space="preserve"> REF _Ref175135698 \r \h  \* MERGEFORMAT </w:instrText>
      </w:r>
      <w:r>
        <w:fldChar w:fldCharType="separate"/>
      </w:r>
      <w:ins w:id="845" w:author="Word Document Comparison" w:date="2024-12-20T20:22:00Z" w16du:dateUtc="2024-12-20T19:22:00Z">
        <w:r w:rsidR="003560CA">
          <w:t>272</w:t>
        </w:r>
      </w:ins>
      <w:del w:id="846" w:author="Word Document Comparison" w:date="2024-12-20T20:22:00Z" w16du:dateUtc="2024-12-20T19:22:00Z">
        <w:r w:rsidR="0046236C">
          <w:delText>261</w:delText>
        </w:r>
      </w:del>
      <w:r>
        <w:fldChar w:fldCharType="end"/>
      </w:r>
      <w:r>
        <w:t xml:space="preserve"> </w:t>
      </w:r>
      <w:r w:rsidRPr="00CF70A2">
        <w:t xml:space="preserve">až </w:t>
      </w:r>
      <w:r>
        <w:fldChar w:fldCharType="begin"/>
      </w:r>
      <w:r>
        <w:instrText xml:space="preserve"> REF _Ref158629501 \r \h  \* MERGEFORMAT </w:instrText>
      </w:r>
      <w:r>
        <w:fldChar w:fldCharType="separate"/>
      </w:r>
      <w:ins w:id="847" w:author="Word Document Comparison" w:date="2024-12-20T20:22:00Z" w16du:dateUtc="2024-12-20T19:22:00Z">
        <w:r w:rsidR="003560CA">
          <w:t>274</w:t>
        </w:r>
      </w:ins>
      <w:del w:id="848" w:author="Word Document Comparison" w:date="2024-12-20T20:22:00Z" w16du:dateUtc="2024-12-20T19:22:00Z">
        <w:r w:rsidR="0046236C">
          <w:delText>263</w:delText>
        </w:r>
      </w:del>
      <w:r>
        <w:fldChar w:fldCharType="end"/>
      </w:r>
      <w:r w:rsidRPr="00CF70A2">
        <w:t xml:space="preserve"> </w:t>
      </w:r>
      <w:r>
        <w:t>Smlouvy</w:t>
      </w:r>
      <w:r w:rsidRPr="00CF70A2">
        <w:t>.</w:t>
      </w:r>
    </w:p>
    <w:p w14:paraId="6F9CBC4F" w14:textId="77777777" w:rsidR="0006795C" w:rsidRDefault="0006795C" w:rsidP="0006795C">
      <w:pPr>
        <w:pStyle w:val="2sltext"/>
        <w:numPr>
          <w:ilvl w:val="0"/>
          <w:numId w:val="0"/>
        </w:numPr>
        <w:ind w:left="567"/>
      </w:pPr>
    </w:p>
    <w:p w14:paraId="7D937B0C" w14:textId="6AF11E2E" w:rsidR="005E6171" w:rsidRPr="006F77F2" w:rsidRDefault="0006795C" w:rsidP="0006795C">
      <w:pPr>
        <w:pStyle w:val="2sltext"/>
        <w:rPr>
          <w:color w:val="000000" w:themeColor="text1"/>
        </w:rPr>
      </w:pPr>
      <w:r>
        <w:rPr>
          <w:bCs/>
        </w:rPr>
        <w:lastRenderedPageBreak/>
        <w:t xml:space="preserve">Pro změnu Poddodavatele nebo doplnění Poddodavatele </w:t>
      </w:r>
      <w:r>
        <w:t>dle tohoto článku této Smlouvy nebude uzavírán dodatek k této Smlouvě.</w:t>
      </w:r>
    </w:p>
    <w:p w14:paraId="20158879" w14:textId="7688CC12" w:rsidR="002248D0" w:rsidRPr="002941B5" w:rsidRDefault="007F22C9" w:rsidP="00A5074F">
      <w:pPr>
        <w:pStyle w:val="Nadpis1"/>
        <w:keepLines w:val="0"/>
        <w:rPr>
          <w:szCs w:val="22"/>
        </w:rPr>
      </w:pPr>
      <w:bookmarkStart w:id="849" w:name="_Toc380671114"/>
      <w:bookmarkStart w:id="850" w:name="_Toc383117528"/>
      <w:bookmarkStart w:id="851" w:name="_Toc177717666"/>
      <w:bookmarkStart w:id="852" w:name="_Toc185618510"/>
      <w:r w:rsidRPr="002941B5">
        <w:rPr>
          <w:szCs w:val="22"/>
        </w:rPr>
        <w:t xml:space="preserve">ZÁVĚREČNÁ </w:t>
      </w:r>
      <w:bookmarkEnd w:id="849"/>
      <w:bookmarkEnd w:id="850"/>
      <w:r w:rsidR="006A488A" w:rsidRPr="002941B5">
        <w:rPr>
          <w:szCs w:val="22"/>
        </w:rPr>
        <w:t>USTANOVENÍ</w:t>
      </w:r>
      <w:bookmarkEnd w:id="851"/>
      <w:bookmarkEnd w:id="852"/>
    </w:p>
    <w:p w14:paraId="5B099892" w14:textId="2AAB2A97" w:rsidR="006A488A" w:rsidRDefault="006A488A" w:rsidP="001B5F8B">
      <w:pPr>
        <w:numPr>
          <w:ilvl w:val="0"/>
          <w:numId w:val="1"/>
        </w:numPr>
        <w:jc w:val="both"/>
        <w:rPr>
          <w:szCs w:val="22"/>
        </w:rPr>
      </w:pPr>
      <w:r>
        <w:rPr>
          <w:szCs w:val="22"/>
        </w:rPr>
        <w:t>Přílohy této Smlouvy jsou její nedílnou součástí.</w:t>
      </w:r>
    </w:p>
    <w:p w14:paraId="15C0F812" w14:textId="77777777" w:rsidR="006A488A" w:rsidRDefault="006A488A" w:rsidP="006A488A">
      <w:pPr>
        <w:ind w:left="567"/>
        <w:jc w:val="both"/>
        <w:rPr>
          <w:szCs w:val="22"/>
        </w:rPr>
      </w:pPr>
    </w:p>
    <w:p w14:paraId="75214778" w14:textId="4FCC731C" w:rsidR="00E6223B" w:rsidRPr="00C4415E" w:rsidRDefault="00E6223B" w:rsidP="001B5F8B">
      <w:pPr>
        <w:numPr>
          <w:ilvl w:val="0"/>
          <w:numId w:val="1"/>
        </w:numPr>
        <w:jc w:val="both"/>
        <w:rPr>
          <w:szCs w:val="22"/>
        </w:rPr>
      </w:pPr>
      <w:r w:rsidRPr="00C4415E">
        <w:rPr>
          <w:szCs w:val="22"/>
        </w:rPr>
        <w:t>Veškerá práva a povinnosti Smluvních stran vyplývající z</w:t>
      </w:r>
      <w:r w:rsidR="009B2E59">
        <w:rPr>
          <w:szCs w:val="22"/>
        </w:rPr>
        <w:t> této</w:t>
      </w:r>
      <w:r w:rsidRPr="00C4415E">
        <w:rPr>
          <w:szCs w:val="22"/>
        </w:rPr>
        <w:t> </w:t>
      </w:r>
      <w:r w:rsidR="00065B26">
        <w:rPr>
          <w:szCs w:val="22"/>
        </w:rPr>
        <w:t>S</w:t>
      </w:r>
      <w:r w:rsidRPr="00C4415E">
        <w:rPr>
          <w:szCs w:val="22"/>
        </w:rPr>
        <w:t>mlouv</w:t>
      </w:r>
      <w:r w:rsidR="007F1DFE" w:rsidRPr="00C4415E">
        <w:rPr>
          <w:szCs w:val="22"/>
        </w:rPr>
        <w:t>y se řídí českým právním řádem. Smluvní strany se dohodly, že ustanovení právních předpisů, která nemají donucující účinky, mají přednost před obchodními zvyklostmi</w:t>
      </w:r>
      <w:r w:rsidR="009B2E59">
        <w:rPr>
          <w:szCs w:val="22"/>
        </w:rPr>
        <w:t xml:space="preserve"> a zavedenou praxí Smluvních stran, pokud tato Smlouva nestanoví jinak.</w:t>
      </w:r>
      <w:r w:rsidR="007F1DFE" w:rsidRPr="00C4415E">
        <w:rPr>
          <w:szCs w:val="22"/>
        </w:rPr>
        <w:t xml:space="preserve"> </w:t>
      </w:r>
      <w:r w:rsidRPr="00C4415E">
        <w:rPr>
          <w:szCs w:val="22"/>
        </w:rPr>
        <w:t>Smluvní strany vylučují použití Úmluvy OSN o smlouvách o</w:t>
      </w:r>
      <w:r w:rsidR="0006795C">
        <w:rPr>
          <w:szCs w:val="22"/>
        </w:rPr>
        <w:t> </w:t>
      </w:r>
      <w:r w:rsidRPr="00C4415E">
        <w:rPr>
          <w:szCs w:val="22"/>
        </w:rPr>
        <w:t>mezinárodní koupi zboží.</w:t>
      </w:r>
    </w:p>
    <w:p w14:paraId="2D928896" w14:textId="77777777" w:rsidR="00692CF4" w:rsidRPr="00C4415E" w:rsidRDefault="00692CF4" w:rsidP="00692CF4">
      <w:pPr>
        <w:ind w:left="567"/>
        <w:jc w:val="both"/>
        <w:rPr>
          <w:szCs w:val="22"/>
        </w:rPr>
      </w:pPr>
    </w:p>
    <w:p w14:paraId="31B54DF0" w14:textId="49C14F09" w:rsidR="00692CF4" w:rsidRPr="00C4415E" w:rsidRDefault="009B2E59" w:rsidP="001B5F8B">
      <w:pPr>
        <w:numPr>
          <w:ilvl w:val="0"/>
          <w:numId w:val="1"/>
        </w:numPr>
        <w:jc w:val="both"/>
        <w:rPr>
          <w:szCs w:val="22"/>
        </w:rPr>
      </w:pPr>
      <w:r w:rsidRPr="003F2EE5">
        <w:rPr>
          <w:rFonts w:cstheme="minorHAnsi"/>
        </w:rPr>
        <w:t xml:space="preserve">Je-li nebo stane-li se jakékoli ustanovení této Smlouvy neplatným, </w:t>
      </w:r>
      <w:r>
        <w:rPr>
          <w:rFonts w:cstheme="minorHAnsi"/>
        </w:rPr>
        <w:t xml:space="preserve">neúčinným, </w:t>
      </w:r>
      <w:r w:rsidRPr="003F2EE5">
        <w:rPr>
          <w:rFonts w:cstheme="minorHAnsi"/>
        </w:rPr>
        <w:t>nezákonným nebo nevynutitelným, netýká se tato neplatnost</w:t>
      </w:r>
      <w:r>
        <w:rPr>
          <w:rFonts w:cstheme="minorHAnsi"/>
        </w:rPr>
        <w:t>, neúčinnost</w:t>
      </w:r>
      <w:r w:rsidRPr="003F2EE5">
        <w:rPr>
          <w:rFonts w:cstheme="minorHAnsi"/>
        </w:rPr>
        <w:t xml:space="preserve"> a nevynutitelnost zbývajících ustanovení této Smlouvy. Smluvní strany se tímto zavazují nahradit jakékoli takové neplatné,</w:t>
      </w:r>
      <w:r>
        <w:rPr>
          <w:rFonts w:cstheme="minorHAnsi"/>
        </w:rPr>
        <w:t xml:space="preserve"> neúčinné,</w:t>
      </w:r>
      <w:r w:rsidRPr="003F2EE5">
        <w:rPr>
          <w:rFonts w:cstheme="minorHAnsi"/>
        </w:rPr>
        <w:t xml:space="preserve"> nezákonné nebo nevynutitelné ustanovení ustanovením, které je platné,</w:t>
      </w:r>
      <w:r>
        <w:rPr>
          <w:rFonts w:cstheme="minorHAnsi"/>
        </w:rPr>
        <w:t xml:space="preserve"> účinné, </w:t>
      </w:r>
      <w:r w:rsidRPr="003F2EE5">
        <w:rPr>
          <w:rFonts w:cstheme="minorHAnsi"/>
        </w:rPr>
        <w:t xml:space="preserve">zákonné a vynutitelné a </w:t>
      </w:r>
      <w:r>
        <w:rPr>
          <w:rFonts w:cstheme="minorHAnsi"/>
        </w:rPr>
        <w:t>které svým obsahem a účelem v nejvyšší možné míře odpovídá obsahu a účelu původního ustanovení</w:t>
      </w:r>
      <w:r w:rsidRPr="003F2EE5">
        <w:rPr>
          <w:rFonts w:cstheme="minorHAnsi"/>
        </w:rPr>
        <w:t>.</w:t>
      </w:r>
    </w:p>
    <w:p w14:paraId="18BFCBAB" w14:textId="77777777" w:rsidR="004E5ABA" w:rsidRPr="00044FCE" w:rsidRDefault="004E5ABA" w:rsidP="0095688C">
      <w:pPr>
        <w:ind w:left="567"/>
        <w:jc w:val="both"/>
        <w:rPr>
          <w:szCs w:val="22"/>
        </w:rPr>
      </w:pPr>
    </w:p>
    <w:p w14:paraId="10F52961" w14:textId="0A6694F3" w:rsidR="007F22C9" w:rsidRPr="00044FCE" w:rsidRDefault="009B2E59" w:rsidP="001B5F8B">
      <w:pPr>
        <w:numPr>
          <w:ilvl w:val="0"/>
          <w:numId w:val="1"/>
        </w:numPr>
        <w:jc w:val="both"/>
        <w:rPr>
          <w:szCs w:val="22"/>
        </w:rPr>
      </w:pPr>
      <w:r w:rsidRPr="00707F6C">
        <w:t>Všechny spory vznikající z</w:t>
      </w:r>
      <w:r>
        <w:t> této</w:t>
      </w:r>
      <w:r w:rsidRPr="00707F6C">
        <w:t xml:space="preserve"> Smlouvy a v souvislosti s ní budou </w:t>
      </w:r>
      <w:r>
        <w:t xml:space="preserve">řešeny především dohodou Smluvních stran, přičemž nedojde-li k dohodě o řešení sporů, budou tyto </w:t>
      </w:r>
      <w:r w:rsidRPr="00707F6C">
        <w:t xml:space="preserve">podle vůle Smluvních stran </w:t>
      </w:r>
      <w:r w:rsidRPr="00D41529">
        <w:t>rozhodovány</w:t>
      </w:r>
      <w:r w:rsidRPr="00707F6C">
        <w:t xml:space="preserve"> soudy České republiky, jakožto soudy výlučně příslušnými.</w:t>
      </w:r>
    </w:p>
    <w:p w14:paraId="284121F1" w14:textId="77777777" w:rsidR="004E5ABA" w:rsidRPr="00044FCE" w:rsidRDefault="004E5ABA" w:rsidP="0095688C">
      <w:pPr>
        <w:pStyle w:val="Odstavecseseznamem"/>
        <w:rPr>
          <w:rFonts w:ascii="Calibri" w:hAnsi="Calibri"/>
          <w:sz w:val="22"/>
          <w:szCs w:val="22"/>
        </w:rPr>
      </w:pPr>
    </w:p>
    <w:p w14:paraId="65BFDAC3" w14:textId="58C5802D" w:rsidR="007F22C9" w:rsidRPr="00044FCE" w:rsidRDefault="009B2E59" w:rsidP="001B5F8B">
      <w:pPr>
        <w:numPr>
          <w:ilvl w:val="0"/>
          <w:numId w:val="1"/>
        </w:numPr>
        <w:jc w:val="both"/>
        <w:rPr>
          <w:szCs w:val="22"/>
        </w:rPr>
      </w:pPr>
      <w:r w:rsidRPr="00D41529">
        <w:t>Smlouvu lze měnit pouze písemnými, vzestupně číslovanými dodatky</w:t>
      </w:r>
      <w:r>
        <w:t>, pokud tato Smlouva nestanoví jinak</w:t>
      </w:r>
      <w:r w:rsidRPr="00D41529">
        <w:t>. Jakékoli změny</w:t>
      </w:r>
      <w:r>
        <w:t xml:space="preserve"> této</w:t>
      </w:r>
      <w:r w:rsidRPr="00D41529">
        <w:t xml:space="preserve"> Smlouvy učiněné jinou</w:t>
      </w:r>
      <w:r>
        <w:t>,</w:t>
      </w:r>
      <w:r w:rsidRPr="00D41529">
        <w:t xml:space="preserve"> než písemnou formou jsou vyloučeny.</w:t>
      </w:r>
    </w:p>
    <w:p w14:paraId="0C385E3C" w14:textId="77777777" w:rsidR="004E5ABA" w:rsidRPr="006A488A" w:rsidRDefault="004E5ABA" w:rsidP="006A488A">
      <w:pPr>
        <w:rPr>
          <w:szCs w:val="22"/>
        </w:rPr>
      </w:pPr>
    </w:p>
    <w:p w14:paraId="6CBEB54D" w14:textId="0322BEE1" w:rsidR="003A2B89" w:rsidRPr="003A2B89" w:rsidRDefault="009B2E59" w:rsidP="001B5F8B">
      <w:pPr>
        <w:numPr>
          <w:ilvl w:val="0"/>
          <w:numId w:val="1"/>
        </w:numPr>
        <w:jc w:val="both"/>
        <w:rPr>
          <w:szCs w:val="22"/>
        </w:rPr>
      </w:pPr>
      <w:bookmarkStart w:id="853" w:name="_Ref66195104"/>
      <w:r w:rsidRPr="00D41529">
        <w:t>Smlouva se vyhotovuje v elektronické podobě, přičemž obě Smluvní strany obdrží její elektronický originál.</w:t>
      </w:r>
      <w:bookmarkEnd w:id="853"/>
    </w:p>
    <w:p w14:paraId="4F5288E8" w14:textId="77777777" w:rsidR="006A488A" w:rsidRPr="006A488A" w:rsidRDefault="006A488A" w:rsidP="006A488A">
      <w:pPr>
        <w:jc w:val="both"/>
        <w:rPr>
          <w:szCs w:val="22"/>
        </w:rPr>
      </w:pPr>
    </w:p>
    <w:p w14:paraId="30FF5825" w14:textId="678B9102" w:rsidR="007F22C9" w:rsidRPr="00044FCE" w:rsidRDefault="009B2E59" w:rsidP="001B5F8B">
      <w:pPr>
        <w:numPr>
          <w:ilvl w:val="0"/>
          <w:numId w:val="1"/>
        </w:numPr>
        <w:jc w:val="both"/>
        <w:rPr>
          <w:szCs w:val="22"/>
        </w:rPr>
      </w:pPr>
      <w:r w:rsidRPr="00D41529">
        <w:t>Smlouva nabývá platnosti dnem jejího uzavření</w:t>
      </w:r>
      <w:r>
        <w:t xml:space="preserve"> a </w:t>
      </w:r>
      <w:r w:rsidRPr="00D41529">
        <w:t>účinnosti uveřejněním v registru smluv dle Zákona o registru smluv</w:t>
      </w:r>
      <w:r>
        <w:t>.</w:t>
      </w:r>
    </w:p>
    <w:p w14:paraId="6050F913" w14:textId="711097F5" w:rsidR="007F22C9" w:rsidRPr="00044FCE" w:rsidRDefault="007F22C9" w:rsidP="009B2E59">
      <w:pPr>
        <w:pStyle w:val="Nadpis1"/>
        <w:numPr>
          <w:ilvl w:val="0"/>
          <w:numId w:val="0"/>
        </w:numPr>
        <w:jc w:val="left"/>
      </w:pPr>
      <w:bookmarkStart w:id="854" w:name="_Toc177717667"/>
      <w:bookmarkStart w:id="855" w:name="_Toc185618511"/>
      <w:r w:rsidRPr="002941B5">
        <w:t>P</w:t>
      </w:r>
      <w:r w:rsidR="009B2E59" w:rsidRPr="002941B5">
        <w:t>ŘÍLOHY</w:t>
      </w:r>
      <w:r w:rsidR="00946B7F" w:rsidRPr="002941B5">
        <w:t>:</w:t>
      </w:r>
      <w:bookmarkEnd w:id="854"/>
      <w:bookmarkEnd w:id="855"/>
    </w:p>
    <w:p w14:paraId="76D905D7" w14:textId="00A49E9F" w:rsidR="007F22C9" w:rsidRDefault="000D3B39" w:rsidP="001B5F8B">
      <w:pPr>
        <w:pStyle w:val="Odstavecseseznamem"/>
        <w:numPr>
          <w:ilvl w:val="0"/>
          <w:numId w:val="4"/>
        </w:numPr>
        <w:ind w:left="1418" w:hanging="1418"/>
        <w:jc w:val="both"/>
        <w:rPr>
          <w:rFonts w:ascii="Calibri" w:hAnsi="Calibri"/>
          <w:sz w:val="22"/>
          <w:szCs w:val="22"/>
        </w:rPr>
      </w:pPr>
      <w:bookmarkStart w:id="856" w:name="_Ref177110150"/>
      <w:r>
        <w:rPr>
          <w:rFonts w:ascii="Calibri" w:hAnsi="Calibri"/>
          <w:sz w:val="22"/>
          <w:szCs w:val="22"/>
        </w:rPr>
        <w:t>Technická specifikace</w:t>
      </w:r>
      <w:bookmarkEnd w:id="856"/>
    </w:p>
    <w:p w14:paraId="134BFD33" w14:textId="0DD2F1E4" w:rsidR="000D3B39" w:rsidRPr="00044FCE" w:rsidRDefault="000D3B39" w:rsidP="001B5F8B">
      <w:pPr>
        <w:pStyle w:val="Odstavecseseznamem"/>
        <w:numPr>
          <w:ilvl w:val="0"/>
          <w:numId w:val="4"/>
        </w:numPr>
        <w:ind w:left="1418" w:hanging="1418"/>
        <w:jc w:val="both"/>
        <w:rPr>
          <w:rFonts w:ascii="Calibri" w:hAnsi="Calibri"/>
          <w:sz w:val="22"/>
          <w:szCs w:val="22"/>
        </w:rPr>
      </w:pPr>
      <w:bookmarkStart w:id="857" w:name="_Ref177110289"/>
      <w:r w:rsidRPr="000D3B39">
        <w:rPr>
          <w:rFonts w:ascii="Calibri" w:hAnsi="Calibri"/>
          <w:sz w:val="22"/>
          <w:szCs w:val="22"/>
        </w:rPr>
        <w:t>Požadavky na zpracování předimplementační analýzy</w:t>
      </w:r>
      <w:bookmarkEnd w:id="857"/>
    </w:p>
    <w:p w14:paraId="7EC21298" w14:textId="7D05F24D" w:rsidR="003D4D08" w:rsidRDefault="00AA7393" w:rsidP="001B5F8B">
      <w:pPr>
        <w:pStyle w:val="Odstavecseseznamem"/>
        <w:numPr>
          <w:ilvl w:val="0"/>
          <w:numId w:val="4"/>
        </w:numPr>
        <w:ind w:left="1418" w:hanging="1418"/>
        <w:jc w:val="both"/>
        <w:rPr>
          <w:rFonts w:ascii="Calibri" w:hAnsi="Calibri"/>
          <w:sz w:val="22"/>
          <w:szCs w:val="22"/>
        </w:rPr>
      </w:pPr>
      <w:bookmarkStart w:id="858" w:name="_Ref115347469"/>
      <w:bookmarkStart w:id="859" w:name="_Hlk177238805"/>
      <w:bookmarkStart w:id="860" w:name="_Ref383095354"/>
      <w:r>
        <w:rPr>
          <w:rFonts w:ascii="Calibri" w:hAnsi="Calibri"/>
          <w:sz w:val="22"/>
          <w:szCs w:val="22"/>
        </w:rPr>
        <w:t xml:space="preserve">Kalkulace </w:t>
      </w:r>
      <w:bookmarkEnd w:id="858"/>
      <w:r w:rsidR="00317CB5">
        <w:rPr>
          <w:rFonts w:ascii="Calibri" w:hAnsi="Calibri"/>
          <w:sz w:val="22"/>
          <w:szCs w:val="22"/>
        </w:rPr>
        <w:t>Celkové c</w:t>
      </w:r>
      <w:r w:rsidR="000D3B39">
        <w:rPr>
          <w:rFonts w:ascii="Calibri" w:hAnsi="Calibri"/>
          <w:sz w:val="22"/>
          <w:szCs w:val="22"/>
        </w:rPr>
        <w:t xml:space="preserve">eny </w:t>
      </w:r>
      <w:r w:rsidR="00317CB5">
        <w:rPr>
          <w:rFonts w:ascii="Calibri" w:hAnsi="Calibri"/>
          <w:sz w:val="22"/>
          <w:szCs w:val="22"/>
        </w:rPr>
        <w:t xml:space="preserve">za </w:t>
      </w:r>
      <w:r w:rsidR="000D3B39">
        <w:rPr>
          <w:rFonts w:ascii="Calibri" w:hAnsi="Calibri"/>
          <w:sz w:val="22"/>
          <w:szCs w:val="22"/>
        </w:rPr>
        <w:t>Předmět plnění</w:t>
      </w:r>
      <w:bookmarkEnd w:id="859"/>
    </w:p>
    <w:p w14:paraId="2098CC3D" w14:textId="1BD89687" w:rsidR="00CF38B7" w:rsidRDefault="00CF38B7" w:rsidP="001B5F8B">
      <w:pPr>
        <w:pStyle w:val="Odstavecseseznamem"/>
        <w:numPr>
          <w:ilvl w:val="0"/>
          <w:numId w:val="4"/>
        </w:numPr>
        <w:ind w:left="1418" w:hanging="1418"/>
        <w:jc w:val="both"/>
        <w:rPr>
          <w:rFonts w:ascii="Calibri" w:hAnsi="Calibri"/>
          <w:sz w:val="22"/>
          <w:szCs w:val="22"/>
        </w:rPr>
      </w:pPr>
      <w:bookmarkStart w:id="861" w:name="_Ref177534154"/>
      <w:r>
        <w:rPr>
          <w:rFonts w:ascii="Calibri" w:hAnsi="Calibri"/>
          <w:sz w:val="22"/>
          <w:szCs w:val="22"/>
        </w:rPr>
        <w:t>Ceník navyšování výkonu nebo kapacity</w:t>
      </w:r>
      <w:bookmarkEnd w:id="861"/>
    </w:p>
    <w:p w14:paraId="5C166364" w14:textId="5CBD3E0C" w:rsidR="00867F86" w:rsidRPr="005D0A5A" w:rsidRDefault="000D3B39" w:rsidP="00867F86">
      <w:pPr>
        <w:pStyle w:val="Odstavecseseznamem"/>
        <w:numPr>
          <w:ilvl w:val="0"/>
          <w:numId w:val="4"/>
        </w:numPr>
        <w:ind w:left="1418" w:hanging="1418"/>
        <w:jc w:val="both"/>
        <w:rPr>
          <w:rFonts w:ascii="Calibri" w:hAnsi="Calibri"/>
          <w:sz w:val="22"/>
          <w:szCs w:val="22"/>
        </w:rPr>
      </w:pPr>
      <w:bookmarkStart w:id="862" w:name="_Ref115347449"/>
      <w:r>
        <w:rPr>
          <w:rFonts w:ascii="Calibri" w:hAnsi="Calibri"/>
          <w:sz w:val="22"/>
          <w:szCs w:val="22"/>
        </w:rPr>
        <w:t>R</w:t>
      </w:r>
      <w:r w:rsidR="00867F86">
        <w:rPr>
          <w:rFonts w:ascii="Calibri" w:hAnsi="Calibri"/>
          <w:sz w:val="22"/>
          <w:szCs w:val="22"/>
        </w:rPr>
        <w:t>ealizační tým</w:t>
      </w:r>
      <w:bookmarkEnd w:id="862"/>
    </w:p>
    <w:p w14:paraId="2F368437" w14:textId="39EBF30E" w:rsidR="006F77F2" w:rsidRDefault="006F77F2" w:rsidP="001B5F8B">
      <w:pPr>
        <w:pStyle w:val="Odstavecseseznamem"/>
        <w:numPr>
          <w:ilvl w:val="0"/>
          <w:numId w:val="4"/>
        </w:numPr>
        <w:ind w:left="1418" w:hanging="1418"/>
        <w:jc w:val="both"/>
        <w:rPr>
          <w:rFonts w:ascii="Calibri" w:hAnsi="Calibri"/>
          <w:sz w:val="22"/>
          <w:szCs w:val="22"/>
        </w:rPr>
      </w:pPr>
      <w:bookmarkStart w:id="863" w:name="_Ref110434144"/>
      <w:r>
        <w:rPr>
          <w:rFonts w:ascii="Calibri" w:hAnsi="Calibri"/>
          <w:sz w:val="22"/>
          <w:szCs w:val="22"/>
        </w:rPr>
        <w:t>Poddodavatelé</w:t>
      </w:r>
      <w:bookmarkEnd w:id="863"/>
    </w:p>
    <w:bookmarkEnd w:id="860"/>
    <w:p w14:paraId="4E9A451F" w14:textId="77777777" w:rsidR="007F22C9" w:rsidRPr="00044FCE" w:rsidRDefault="007F22C9" w:rsidP="0095688C">
      <w:pPr>
        <w:jc w:val="both"/>
        <w:rPr>
          <w:szCs w:val="22"/>
        </w:rPr>
      </w:pPr>
    </w:p>
    <w:p w14:paraId="0F5A9CEB" w14:textId="77777777" w:rsidR="007F22C9" w:rsidRPr="00044FCE" w:rsidRDefault="007F22C9" w:rsidP="0095688C">
      <w:pPr>
        <w:jc w:val="both"/>
        <w:rPr>
          <w:szCs w:val="22"/>
        </w:rPr>
      </w:pPr>
    </w:p>
    <w:p w14:paraId="22429101" w14:textId="77777777" w:rsidR="007F22C9" w:rsidRPr="00044FCE" w:rsidRDefault="007F22C9" w:rsidP="0095688C">
      <w:pPr>
        <w:jc w:val="both"/>
        <w:rPr>
          <w:szCs w:val="22"/>
        </w:rPr>
      </w:pPr>
    </w:p>
    <w:p w14:paraId="6EC19E97" w14:textId="47AAC7E1" w:rsidR="007F22C9" w:rsidRPr="00044FCE" w:rsidRDefault="007F22C9" w:rsidP="00697E73">
      <w:pPr>
        <w:keepNext/>
        <w:jc w:val="both"/>
        <w:rPr>
          <w:szCs w:val="22"/>
        </w:rPr>
      </w:pPr>
      <w:r w:rsidRPr="00044FCE">
        <w:rPr>
          <w:szCs w:val="22"/>
        </w:rPr>
        <w:lastRenderedPageBreak/>
        <w:t xml:space="preserve">V </w:t>
      </w:r>
      <w:r w:rsidR="0039540A">
        <w:rPr>
          <w:szCs w:val="22"/>
          <w:lang w:eastAsia="en-US"/>
        </w:rPr>
        <w:t>Praze</w:t>
      </w:r>
      <w:r w:rsidRPr="00044FCE">
        <w:rPr>
          <w:szCs w:val="22"/>
        </w:rPr>
        <w:t xml:space="preserve"> dne </w:t>
      </w:r>
      <w:r w:rsidR="0039540A">
        <w:rPr>
          <w:bCs/>
          <w:color w:val="000000"/>
        </w:rPr>
        <w:t>dle el. podpisu</w:t>
      </w:r>
      <w:r w:rsidRPr="00044FCE">
        <w:rPr>
          <w:szCs w:val="22"/>
        </w:rPr>
        <w:tab/>
      </w:r>
      <w:r w:rsidRPr="00044FCE">
        <w:rPr>
          <w:szCs w:val="22"/>
        </w:rPr>
        <w:tab/>
      </w:r>
      <w:r w:rsidR="0039540A">
        <w:rPr>
          <w:szCs w:val="22"/>
        </w:rPr>
        <w:tab/>
      </w:r>
      <w:r w:rsidR="0039540A">
        <w:rPr>
          <w:szCs w:val="22"/>
        </w:rPr>
        <w:tab/>
      </w:r>
      <w:r w:rsidRPr="00044FCE">
        <w:rPr>
          <w:szCs w:val="22"/>
        </w:rPr>
        <w:t xml:space="preserve">V </w:t>
      </w:r>
      <w:r w:rsidR="00697E73">
        <w:rPr>
          <w:szCs w:val="22"/>
          <w:highlight w:val="cyan"/>
          <w:lang w:eastAsia="en-US"/>
        </w:rPr>
        <w:fldChar w:fldCharType="begin"/>
      </w:r>
      <w:r w:rsidR="00697E73">
        <w:rPr>
          <w:szCs w:val="22"/>
          <w:highlight w:val="cyan"/>
          <w:lang w:eastAsia="en-US"/>
        </w:rPr>
        <w:instrText xml:space="preserve"> MACROBUTTON  AcceptConflict "[Bude doplněno]" </w:instrText>
      </w:r>
      <w:r w:rsidR="00697E73">
        <w:rPr>
          <w:szCs w:val="22"/>
          <w:highlight w:val="cyan"/>
          <w:lang w:eastAsia="en-US"/>
        </w:rPr>
        <w:fldChar w:fldCharType="end"/>
      </w:r>
      <w:r w:rsidRPr="00044FCE">
        <w:rPr>
          <w:szCs w:val="22"/>
        </w:rPr>
        <w:t xml:space="preserve"> dne </w:t>
      </w:r>
      <w:r w:rsidR="0039540A">
        <w:rPr>
          <w:bCs/>
          <w:color w:val="000000"/>
        </w:rPr>
        <w:t>dle el. podpisu</w:t>
      </w:r>
    </w:p>
    <w:p w14:paraId="14EDEEC9" w14:textId="77777777" w:rsidR="007F22C9" w:rsidRPr="00044FCE" w:rsidRDefault="007F22C9" w:rsidP="00697E73">
      <w:pPr>
        <w:keepNext/>
        <w:jc w:val="both"/>
        <w:rPr>
          <w:szCs w:val="22"/>
        </w:rPr>
      </w:pPr>
    </w:p>
    <w:p w14:paraId="06EE461A" w14:textId="77777777" w:rsidR="007F22C9" w:rsidRPr="00044FCE" w:rsidRDefault="007F22C9" w:rsidP="00697E73">
      <w:pPr>
        <w:keepNext/>
        <w:jc w:val="both"/>
        <w:rPr>
          <w:b/>
          <w:szCs w:val="22"/>
        </w:rPr>
      </w:pPr>
    </w:p>
    <w:p w14:paraId="7E0405F2" w14:textId="77777777" w:rsidR="007F22C9" w:rsidRPr="00044FCE" w:rsidRDefault="007F22C9" w:rsidP="00697E73">
      <w:pPr>
        <w:keepNext/>
        <w:rPr>
          <w:b/>
          <w:szCs w:val="22"/>
        </w:rPr>
      </w:pPr>
    </w:p>
    <w:p w14:paraId="7B64FF16" w14:textId="688A9E1E" w:rsidR="007F22C9" w:rsidRDefault="007F22C9" w:rsidP="00697E73">
      <w:pPr>
        <w:keepNext/>
        <w:rPr>
          <w:b/>
          <w:szCs w:val="22"/>
        </w:rPr>
      </w:pPr>
    </w:p>
    <w:p w14:paraId="28E0D61E" w14:textId="77777777" w:rsidR="00697E73" w:rsidRPr="00044FCE" w:rsidRDefault="00697E73" w:rsidP="00697E73">
      <w:pPr>
        <w:keepNext/>
        <w:rPr>
          <w:b/>
          <w:szCs w:val="22"/>
        </w:rPr>
      </w:pPr>
    </w:p>
    <w:p w14:paraId="6C9AD7AA" w14:textId="77777777" w:rsidR="007F22C9" w:rsidRPr="00044FCE" w:rsidRDefault="007F22C9" w:rsidP="00697E73">
      <w:pPr>
        <w:keepNext/>
        <w:rPr>
          <w:szCs w:val="22"/>
        </w:rPr>
      </w:pPr>
      <w:r w:rsidRPr="00044FCE">
        <w:rPr>
          <w:szCs w:val="22"/>
        </w:rPr>
        <w:t>_______</w:t>
      </w:r>
      <w:r w:rsidR="004E5ABA" w:rsidRPr="00044FCE">
        <w:rPr>
          <w:szCs w:val="22"/>
        </w:rPr>
        <w:t>______________________________</w:t>
      </w:r>
      <w:r w:rsidRPr="00044FCE">
        <w:rPr>
          <w:szCs w:val="22"/>
        </w:rPr>
        <w:tab/>
      </w:r>
      <w:r w:rsidR="004E5ABA" w:rsidRPr="00044FCE">
        <w:rPr>
          <w:szCs w:val="22"/>
        </w:rPr>
        <w:tab/>
      </w:r>
      <w:r w:rsidRPr="00044FCE">
        <w:rPr>
          <w:szCs w:val="22"/>
        </w:rPr>
        <w:t>_____________________________________</w:t>
      </w:r>
    </w:p>
    <w:p w14:paraId="6E0EED05" w14:textId="77777777" w:rsidR="001E0D66" w:rsidRDefault="00AF470E" w:rsidP="001E0D66">
      <w:pPr>
        <w:rPr>
          <w:b/>
          <w:szCs w:val="22"/>
        </w:rPr>
      </w:pPr>
      <w:r w:rsidRPr="00AF470E">
        <w:rPr>
          <w:b/>
          <w:szCs w:val="22"/>
        </w:rPr>
        <w:t>Objednatel</w:t>
      </w:r>
      <w:r w:rsidR="007F22C9" w:rsidRPr="00044FCE">
        <w:rPr>
          <w:b/>
          <w:szCs w:val="22"/>
        </w:rPr>
        <w:tab/>
      </w:r>
      <w:r w:rsidR="007F22C9" w:rsidRPr="00044FCE">
        <w:rPr>
          <w:b/>
          <w:szCs w:val="22"/>
        </w:rPr>
        <w:tab/>
      </w:r>
      <w:r w:rsidR="007F22C9" w:rsidRPr="00044FCE">
        <w:rPr>
          <w:b/>
          <w:szCs w:val="22"/>
        </w:rPr>
        <w:tab/>
      </w:r>
      <w:r w:rsidR="007F22C9" w:rsidRPr="00044FCE">
        <w:rPr>
          <w:b/>
          <w:szCs w:val="22"/>
        </w:rPr>
        <w:tab/>
      </w:r>
      <w:r w:rsidR="007F22C9" w:rsidRPr="00044FCE">
        <w:rPr>
          <w:b/>
          <w:szCs w:val="22"/>
        </w:rPr>
        <w:tab/>
      </w:r>
      <w:r w:rsidR="007F22C9" w:rsidRPr="00044FCE">
        <w:rPr>
          <w:b/>
          <w:szCs w:val="22"/>
        </w:rPr>
        <w:tab/>
      </w:r>
      <w:r w:rsidR="00D74A28" w:rsidRPr="00D74A28">
        <w:rPr>
          <w:b/>
          <w:szCs w:val="22"/>
        </w:rPr>
        <w:t>Dodavatel</w:t>
      </w:r>
    </w:p>
    <w:p w14:paraId="7E47EECF" w14:textId="44A7B37D" w:rsidR="001E0D66" w:rsidRDefault="000D3B39" w:rsidP="001E0D66">
      <w:pPr>
        <w:rPr>
          <w:b/>
          <w:color w:val="000000"/>
        </w:rPr>
      </w:pPr>
      <w:r w:rsidRPr="000D3B39">
        <w:rPr>
          <w:b/>
          <w:bCs/>
          <w:lang w:bidi="en-US"/>
        </w:rPr>
        <w:t>Státní zemědělský intervenční fond</w:t>
      </w:r>
      <w:r w:rsidRPr="000D3B39" w:rsidDel="000D3B39">
        <w:rPr>
          <w:b/>
          <w:bCs/>
          <w:lang w:bidi="en-US"/>
        </w:rPr>
        <w:t xml:space="preserve"> </w:t>
      </w:r>
      <w:r w:rsidR="001E0D66">
        <w:rPr>
          <w:b/>
          <w:bCs/>
          <w:lang w:bidi="en-US"/>
        </w:rPr>
        <w:tab/>
      </w:r>
      <w:r w:rsidR="001E0D66">
        <w:rPr>
          <w:b/>
          <w:bCs/>
          <w:lang w:bidi="en-US"/>
        </w:rPr>
        <w:tab/>
      </w:r>
      <w:r w:rsidR="001E0D66">
        <w:rPr>
          <w:b/>
          <w:bCs/>
          <w:lang w:bidi="en-US"/>
        </w:rPr>
        <w:tab/>
      </w:r>
      <w:r w:rsidR="001E0D66">
        <w:rPr>
          <w:b/>
          <w:color w:val="000000"/>
          <w:highlight w:val="cyan"/>
        </w:rPr>
        <w:fldChar w:fldCharType="begin"/>
      </w:r>
      <w:r w:rsidR="001E0D66">
        <w:rPr>
          <w:b/>
          <w:color w:val="000000"/>
          <w:highlight w:val="cyan"/>
        </w:rPr>
        <w:instrText xml:space="preserve"> MACROBUTTON  AcceptConflict "[Bude doplněno před uzavřením Smlouvy]" </w:instrText>
      </w:r>
      <w:r w:rsidR="001E0D66">
        <w:rPr>
          <w:b/>
          <w:color w:val="000000"/>
          <w:highlight w:val="cyan"/>
        </w:rPr>
        <w:fldChar w:fldCharType="end"/>
      </w:r>
    </w:p>
    <w:p w14:paraId="4796D7A8" w14:textId="03D4914F" w:rsidR="006058F1" w:rsidRPr="00217BD3" w:rsidRDefault="000D3B39" w:rsidP="0090043B">
      <w:pPr>
        <w:rPr>
          <w:rFonts w:eastAsia="Calibri"/>
          <w:b/>
          <w:szCs w:val="22"/>
          <w:lang w:eastAsia="en-US"/>
        </w:rPr>
      </w:pPr>
      <w:r w:rsidRPr="000D3B39">
        <w:rPr>
          <w:bCs/>
          <w:color w:val="000000"/>
        </w:rPr>
        <w:t>Ing. Petr Dlouhý, MBA, generální ředitel</w:t>
      </w:r>
      <w:r>
        <w:rPr>
          <w:bCs/>
          <w:color w:val="000000"/>
        </w:rPr>
        <w:tab/>
      </w:r>
      <w:r>
        <w:rPr>
          <w:bCs/>
          <w:color w:val="000000"/>
        </w:rPr>
        <w:tab/>
      </w:r>
      <w:r w:rsidR="0090043B" w:rsidRPr="0090143A">
        <w:rPr>
          <w:bCs/>
          <w:color w:val="000000"/>
          <w:highlight w:val="cyan"/>
        </w:rPr>
        <w:fldChar w:fldCharType="begin"/>
      </w:r>
      <w:r w:rsidR="0090043B" w:rsidRPr="0090143A">
        <w:rPr>
          <w:bCs/>
          <w:color w:val="000000"/>
          <w:highlight w:val="cyan"/>
        </w:rPr>
        <w:instrText xml:space="preserve"> MACROBUTTON  AcceptConflict "[Bude doplněno před uzavřením Smlouvy]" </w:instrText>
      </w:r>
      <w:r w:rsidR="0090043B" w:rsidRPr="0090143A">
        <w:rPr>
          <w:bCs/>
          <w:color w:val="000000"/>
          <w:highlight w:val="cyan"/>
        </w:rPr>
        <w:fldChar w:fldCharType="end"/>
      </w:r>
    </w:p>
    <w:sectPr w:rsidR="006058F1" w:rsidRPr="00217BD3" w:rsidSect="00D30A72">
      <w:headerReference w:type="even" r:id="rId11"/>
      <w:headerReference w:type="default" r:id="rId12"/>
      <w:footerReference w:type="even" r:id="rId13"/>
      <w:footerReference w:type="default" r:id="rId14"/>
      <w:pgSz w:w="11907" w:h="16840"/>
      <w:pgMar w:top="1418" w:right="1418" w:bottom="1418" w:left="1418"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12DCC" w14:textId="77777777" w:rsidR="001D2E8C" w:rsidRDefault="001D2E8C" w:rsidP="006C058C">
      <w:r>
        <w:separator/>
      </w:r>
    </w:p>
  </w:endnote>
  <w:endnote w:type="continuationSeparator" w:id="0">
    <w:p w14:paraId="14EB6EF9" w14:textId="77777777" w:rsidR="001D2E8C" w:rsidRDefault="001D2E8C" w:rsidP="006C058C">
      <w:r>
        <w:continuationSeparator/>
      </w:r>
    </w:p>
  </w:endnote>
  <w:endnote w:type="continuationNotice" w:id="1">
    <w:p w14:paraId="3B4CAFEC" w14:textId="77777777" w:rsidR="001D2E8C" w:rsidRDefault="001D2E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33CF4" w14:textId="2E87FBBB" w:rsidR="00A0301C" w:rsidRDefault="00A0301C"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688E">
      <w:rPr>
        <w:rStyle w:val="slostrnky"/>
        <w:noProof/>
      </w:rPr>
      <w:t>3</w:t>
    </w:r>
    <w:r>
      <w:rPr>
        <w:rStyle w:val="slostrnky"/>
      </w:rPr>
      <w:fldChar w:fldCharType="end"/>
    </w:r>
  </w:p>
  <w:p w14:paraId="64162ADD" w14:textId="77777777" w:rsidR="00A0301C" w:rsidRDefault="00A0301C">
    <w:pPr>
      <w:pStyle w:val="Zpat"/>
    </w:pPr>
  </w:p>
  <w:p w14:paraId="41775267" w14:textId="77777777" w:rsidR="00A0301C" w:rsidRDefault="00A030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8D493" w14:textId="76CC6F6C" w:rsidR="00A0301C" w:rsidRPr="003D64E7" w:rsidRDefault="00A0301C" w:rsidP="00D30A72">
    <w:pPr>
      <w:pStyle w:val="Zpat"/>
      <w:rPr>
        <w:rFonts w:ascii="Calibri" w:hAnsi="Calibri"/>
      </w:rPr>
    </w:pPr>
    <w:r w:rsidRPr="003D64E7">
      <w:rPr>
        <w:rFonts w:ascii="Calibri" w:hAnsi="Calibri"/>
        <w:b/>
        <w:sz w:val="22"/>
        <w:szCs w:val="22"/>
      </w:rPr>
      <w:tab/>
    </w:r>
    <w:r w:rsidR="001900CC">
      <w:rPr>
        <w:rFonts w:ascii="Calibri" w:hAnsi="Calibri"/>
        <w:b/>
        <w:sz w:val="22"/>
        <w:szCs w:val="22"/>
      </w:rPr>
      <w:tab/>
    </w:r>
    <w:r w:rsidRPr="003D64E7">
      <w:rPr>
        <w:rFonts w:ascii="Calibri" w:hAnsi="Calibri"/>
        <w:sz w:val="22"/>
      </w:rPr>
      <w:t xml:space="preserve">Stránka </w:t>
    </w:r>
    <w:r w:rsidRPr="003D64E7">
      <w:rPr>
        <w:rFonts w:ascii="Calibri" w:hAnsi="Calibri"/>
        <w:b/>
        <w:bCs/>
        <w:sz w:val="22"/>
      </w:rPr>
      <w:fldChar w:fldCharType="begin"/>
    </w:r>
    <w:r w:rsidRPr="003D64E7">
      <w:rPr>
        <w:rFonts w:ascii="Calibri" w:hAnsi="Calibri"/>
        <w:b/>
        <w:bCs/>
        <w:sz w:val="22"/>
      </w:rPr>
      <w:instrText>PAGE</w:instrText>
    </w:r>
    <w:r w:rsidRPr="003D64E7">
      <w:rPr>
        <w:rFonts w:ascii="Calibri" w:hAnsi="Calibri"/>
        <w:b/>
        <w:bCs/>
        <w:sz w:val="22"/>
      </w:rPr>
      <w:fldChar w:fldCharType="separate"/>
    </w:r>
    <w:r w:rsidR="00BA6AAB">
      <w:rPr>
        <w:rFonts w:ascii="Calibri" w:hAnsi="Calibri"/>
        <w:b/>
        <w:bCs/>
        <w:noProof/>
        <w:sz w:val="22"/>
      </w:rPr>
      <w:t>17</w:t>
    </w:r>
    <w:r w:rsidRPr="003D64E7">
      <w:rPr>
        <w:rFonts w:ascii="Calibri" w:hAnsi="Calibri"/>
        <w:b/>
        <w:bCs/>
        <w:sz w:val="22"/>
      </w:rPr>
      <w:fldChar w:fldCharType="end"/>
    </w:r>
    <w:r w:rsidRPr="003D64E7">
      <w:rPr>
        <w:rFonts w:ascii="Calibri" w:hAnsi="Calibri"/>
        <w:sz w:val="22"/>
      </w:rPr>
      <w:t xml:space="preserve"> z </w:t>
    </w:r>
    <w:r w:rsidRPr="003D64E7">
      <w:rPr>
        <w:rFonts w:ascii="Calibri" w:hAnsi="Calibri"/>
        <w:b/>
        <w:bCs/>
        <w:sz w:val="22"/>
      </w:rPr>
      <w:fldChar w:fldCharType="begin"/>
    </w:r>
    <w:r w:rsidRPr="003D64E7">
      <w:rPr>
        <w:rFonts w:ascii="Calibri" w:hAnsi="Calibri"/>
        <w:b/>
        <w:bCs/>
        <w:sz w:val="22"/>
      </w:rPr>
      <w:instrText>NUMPAGES</w:instrText>
    </w:r>
    <w:r w:rsidRPr="003D64E7">
      <w:rPr>
        <w:rFonts w:ascii="Calibri" w:hAnsi="Calibri"/>
        <w:b/>
        <w:bCs/>
        <w:sz w:val="22"/>
      </w:rPr>
      <w:fldChar w:fldCharType="separate"/>
    </w:r>
    <w:r w:rsidR="00BA6AAB">
      <w:rPr>
        <w:rFonts w:ascii="Calibri" w:hAnsi="Calibri"/>
        <w:b/>
        <w:bCs/>
        <w:noProof/>
        <w:sz w:val="22"/>
      </w:rPr>
      <w:t>18</w:t>
    </w:r>
    <w:r w:rsidRPr="003D64E7">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E24D2" w14:textId="77777777" w:rsidR="001D2E8C" w:rsidRDefault="001D2E8C" w:rsidP="006C058C">
      <w:r>
        <w:separator/>
      </w:r>
    </w:p>
  </w:footnote>
  <w:footnote w:type="continuationSeparator" w:id="0">
    <w:p w14:paraId="4C67768F" w14:textId="77777777" w:rsidR="001D2E8C" w:rsidRDefault="001D2E8C" w:rsidP="006C058C">
      <w:r>
        <w:continuationSeparator/>
      </w:r>
    </w:p>
  </w:footnote>
  <w:footnote w:type="continuationNotice" w:id="1">
    <w:p w14:paraId="75EA2EE8" w14:textId="77777777" w:rsidR="001D2E8C" w:rsidRDefault="001D2E8C"/>
  </w:footnote>
  <w:footnote w:id="2">
    <w:p w14:paraId="1D625BC6" w14:textId="77777777" w:rsidR="00253A32" w:rsidRPr="002440DD" w:rsidRDefault="00253A32" w:rsidP="00253A32">
      <w:pPr>
        <w:pStyle w:val="Textpoznpodarou"/>
        <w:rPr>
          <w:rFonts w:asciiTheme="minorHAnsi" w:hAnsiTheme="minorHAnsi" w:cstheme="minorHAnsi"/>
          <w:sz w:val="16"/>
          <w:szCs w:val="16"/>
        </w:rPr>
      </w:pPr>
      <w:ins w:id="369" w:author="Word Document Comparison" w:date="2024-12-20T20:22:00Z" w16du:dateUtc="2024-12-20T19:22:00Z">
        <w:r w:rsidRPr="002440DD">
          <w:rPr>
            <w:rStyle w:val="Znakapoznpodarou"/>
            <w:rFonts w:cstheme="minorHAnsi"/>
            <w:sz w:val="16"/>
            <w:szCs w:val="16"/>
          </w:rPr>
          <w:footnoteRef/>
        </w:r>
        <w:r w:rsidRPr="002440DD">
          <w:rPr>
            <w:rFonts w:asciiTheme="minorHAnsi" w:hAnsiTheme="minorHAnsi" w:cstheme="minorHAnsi"/>
            <w:sz w:val="16"/>
            <w:szCs w:val="16"/>
          </w:rPr>
          <w:t xml:space="preserve"> </w:t>
        </w:r>
        <w:r>
          <w:fldChar w:fldCharType="begin"/>
        </w:r>
        <w:r>
          <w:instrText>HYPERLINK "https://www.czso.cz/csu/czso/mira_inflace"</w:instrText>
        </w:r>
        <w:r>
          <w:fldChar w:fldCharType="separate"/>
        </w:r>
        <w:r w:rsidRPr="002440DD">
          <w:rPr>
            <w:rStyle w:val="Hypertextovodkaz"/>
            <w:rFonts w:asciiTheme="minorHAnsi" w:hAnsiTheme="minorHAnsi" w:cstheme="minorHAnsi"/>
            <w:sz w:val="16"/>
            <w:szCs w:val="16"/>
          </w:rPr>
          <w:t>https://www.czso.cz/csu/czso/mira_inflace</w:t>
        </w:r>
        <w:r>
          <w:rPr>
            <w:rStyle w:val="Hypertextovodkaz"/>
            <w:rFonts w:asciiTheme="minorHAnsi" w:hAnsiTheme="minorHAnsi" w:cstheme="minorHAnsi"/>
            <w:sz w:val="16"/>
            <w:szCs w:val="16"/>
          </w:rPr>
          <w:fldChar w:fldCharType="end"/>
        </w:r>
        <w:r w:rsidRPr="002440DD">
          <w:rPr>
            <w:rFonts w:asciiTheme="minorHAnsi" w:hAnsiTheme="minorHAnsi" w:cstheme="minorHAnsi"/>
            <w:sz w:val="16"/>
            <w:szCs w:val="16"/>
          </w:rPr>
          <w:t>, „</w:t>
        </w:r>
        <w:r w:rsidRPr="002440DD">
          <w:rPr>
            <w:rFonts w:asciiTheme="minorHAnsi" w:hAnsiTheme="minorHAnsi" w:cstheme="minorHAnsi"/>
            <w:i/>
            <w:iCs/>
            <w:sz w:val="16"/>
            <w:szCs w:val="16"/>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sidRPr="002440DD">
          <w:rPr>
            <w:rFonts w:asciiTheme="minorHAnsi" w:hAnsiTheme="minorHAnsi" w:cstheme="minorHAnsi"/>
            <w:sz w:val="16"/>
            <w:szCs w:val="16"/>
          </w:rPr>
          <w:t>“</w:t>
        </w:r>
      </w:ins>
    </w:p>
  </w:footnote>
  <w:footnote w:id="3">
    <w:p w14:paraId="61677513" w14:textId="77777777" w:rsidR="00253A32" w:rsidRPr="002440DD" w:rsidRDefault="00253A32" w:rsidP="00253A32">
      <w:pPr>
        <w:pStyle w:val="Textpoznpodarou"/>
        <w:rPr>
          <w:rFonts w:asciiTheme="minorHAnsi" w:hAnsiTheme="minorHAnsi" w:cstheme="minorHAnsi"/>
          <w:sz w:val="16"/>
          <w:szCs w:val="16"/>
        </w:rPr>
      </w:pPr>
      <w:ins w:id="371" w:author="Word Document Comparison" w:date="2024-12-20T20:22:00Z" w16du:dateUtc="2024-12-20T19:22:00Z">
        <w:r w:rsidRPr="002440DD">
          <w:rPr>
            <w:rStyle w:val="Znakapoznpodarou"/>
            <w:rFonts w:cstheme="minorHAnsi"/>
            <w:sz w:val="16"/>
            <w:szCs w:val="16"/>
          </w:rPr>
          <w:footnoteRef/>
        </w:r>
        <w:r w:rsidRPr="002440DD">
          <w:rPr>
            <w:rFonts w:asciiTheme="minorHAnsi" w:hAnsiTheme="minorHAnsi" w:cstheme="minorHAnsi"/>
            <w:sz w:val="16"/>
            <w:szCs w:val="16"/>
          </w:rPr>
          <w:t xml:space="preserve"> </w:t>
        </w:r>
        <w:r>
          <w:fldChar w:fldCharType="begin"/>
        </w:r>
        <w:r>
          <w:instrText>HYPERLINK "https://www.czso.cz/csu/czso/mira_inflace"</w:instrText>
        </w:r>
        <w:r>
          <w:fldChar w:fldCharType="separate"/>
        </w:r>
        <w:r w:rsidRPr="002440DD">
          <w:rPr>
            <w:rStyle w:val="Hypertextovodkaz"/>
            <w:rFonts w:asciiTheme="minorHAnsi" w:hAnsiTheme="minorHAnsi" w:cstheme="minorHAnsi"/>
            <w:sz w:val="16"/>
            <w:szCs w:val="16"/>
          </w:rPr>
          <w:t>https://www.czso.cz/csu/czso/mira_inflace</w:t>
        </w:r>
        <w:r>
          <w:rPr>
            <w:rStyle w:val="Hypertextovodkaz"/>
            <w:rFonts w:asciiTheme="minorHAnsi" w:hAnsiTheme="minorHAnsi" w:cstheme="minorHAnsi"/>
            <w:sz w:val="16"/>
            <w:szCs w:val="16"/>
          </w:rPr>
          <w:fldChar w:fldCharType="end"/>
        </w:r>
        <w:r w:rsidRPr="002440DD">
          <w:rPr>
            <w:rFonts w:asciiTheme="minorHAnsi" w:hAnsiTheme="minorHAnsi" w:cstheme="minorHAnsi"/>
            <w:sz w:val="16"/>
            <w:szCs w:val="16"/>
          </w:rPr>
          <w:t>, „</w:t>
        </w:r>
        <w:r w:rsidRPr="002440DD">
          <w:rPr>
            <w:rFonts w:asciiTheme="minorHAnsi" w:hAnsiTheme="minorHAnsi" w:cstheme="minorHAnsi"/>
            <w:i/>
            <w:iCs/>
            <w:sz w:val="16"/>
            <w:szCs w:val="16"/>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sidRPr="002440DD">
          <w:rPr>
            <w:rFonts w:asciiTheme="minorHAnsi" w:hAnsiTheme="minorHAnsi" w:cstheme="minorHAnsi"/>
            <w:sz w:val="16"/>
            <w:szCs w:val="16"/>
          </w:rPr>
          <w:t>“</w:t>
        </w:r>
      </w:ins>
    </w:p>
  </w:footnote>
  <w:footnote w:id="4">
    <w:p w14:paraId="590331F1" w14:textId="77777777" w:rsidR="00253A32" w:rsidRPr="002E1F35" w:rsidRDefault="00253A32" w:rsidP="00253A32">
      <w:pPr>
        <w:pStyle w:val="Textpoznpodarou"/>
        <w:rPr>
          <w:rFonts w:asciiTheme="minorHAnsi" w:hAnsiTheme="minorHAnsi" w:cstheme="minorHAnsi"/>
          <w:szCs w:val="18"/>
        </w:rPr>
      </w:pPr>
      <w:ins w:id="376" w:author="Word Document Comparison" w:date="2024-12-20T20:22:00Z" w16du:dateUtc="2024-12-20T19:22:00Z">
        <w:r w:rsidRPr="002440DD">
          <w:rPr>
            <w:rFonts w:asciiTheme="minorHAnsi" w:hAnsiTheme="minorHAnsi" w:cstheme="minorHAnsi"/>
            <w:sz w:val="16"/>
            <w:szCs w:val="16"/>
            <w:vertAlign w:val="superscript"/>
          </w:rPr>
          <w:footnoteRef/>
        </w:r>
        <w:r w:rsidRPr="002440DD">
          <w:rPr>
            <w:rFonts w:asciiTheme="minorHAnsi" w:hAnsiTheme="minorHAnsi" w:cstheme="minorHAnsi"/>
            <w:sz w:val="16"/>
            <w:szCs w:val="16"/>
          </w:rPr>
          <w:t xml:space="preserve"> </w:t>
        </w:r>
        <w:r>
          <w:fldChar w:fldCharType="begin"/>
        </w:r>
        <w:r>
          <w:instrText>HYPERLINK "https://www.czso.cz/csu/czso/mira_inflace"</w:instrText>
        </w:r>
        <w:r>
          <w:fldChar w:fldCharType="separate"/>
        </w:r>
        <w:r w:rsidRPr="002440DD">
          <w:rPr>
            <w:rStyle w:val="Hypertextovodkaz"/>
            <w:rFonts w:asciiTheme="minorHAnsi" w:hAnsiTheme="minorHAnsi" w:cstheme="minorHAnsi"/>
            <w:sz w:val="16"/>
            <w:szCs w:val="16"/>
          </w:rPr>
          <w:t>https://www.czso.cz/csu/czso/mira_inflace</w:t>
        </w:r>
        <w:r>
          <w:rPr>
            <w:rStyle w:val="Hypertextovodkaz"/>
            <w:rFonts w:asciiTheme="minorHAnsi" w:hAnsiTheme="minorHAnsi" w:cstheme="minorHAnsi"/>
            <w:sz w:val="16"/>
            <w:szCs w:val="16"/>
          </w:rPr>
          <w:fldChar w:fldCharType="end"/>
        </w:r>
        <w:r w:rsidRPr="002440DD">
          <w:rPr>
            <w:rFonts w:asciiTheme="minorHAnsi" w:hAnsiTheme="minorHAnsi" w:cstheme="minorHAnsi"/>
            <w:sz w:val="16"/>
            <w:szCs w:val="16"/>
          </w:rPr>
          <w:t>, „</w:t>
        </w:r>
        <w:r w:rsidRPr="002440DD">
          <w:rPr>
            <w:rFonts w:asciiTheme="minorHAnsi" w:hAnsiTheme="minorHAnsi" w:cstheme="minorHAnsi"/>
            <w:i/>
            <w:iCs/>
            <w:sz w:val="16"/>
            <w:szCs w:val="16"/>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sidRPr="002440DD">
          <w:rPr>
            <w:rFonts w:asciiTheme="minorHAnsi" w:hAnsiTheme="minorHAnsi" w:cstheme="minorHAnsi"/>
            <w:sz w:val="16"/>
            <w:szCs w:val="16"/>
          </w:rPr>
          <w:t>“</w:t>
        </w:r>
      </w:ins>
    </w:p>
  </w:footnote>
  <w:footnote w:id="5">
    <w:p w14:paraId="56CFC472" w14:textId="77777777" w:rsidR="00317CB5" w:rsidRDefault="00317CB5" w:rsidP="00317CB5">
      <w:pPr>
        <w:pStyle w:val="Textpoznpodarou"/>
      </w:pPr>
      <w:r>
        <w:rPr>
          <w:rStyle w:val="Znakapoznpodarou"/>
        </w:rPr>
        <w:footnoteRef/>
      </w:r>
      <w:r>
        <w:t xml:space="preserve"> Viz Rozsudek</w:t>
      </w:r>
      <w:r w:rsidRPr="003B33D4">
        <w:t xml:space="preserve"> soudního dvora EU, C-128/11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BB704" w14:textId="77777777" w:rsidR="00A0301C" w:rsidRDefault="00A0301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0528EDFF" w14:textId="77777777" w:rsidR="00A0301C" w:rsidRDefault="00A0301C">
    <w:pPr>
      <w:pStyle w:val="Zhlav"/>
    </w:pPr>
  </w:p>
  <w:p w14:paraId="0E3F0570" w14:textId="77777777" w:rsidR="00A0301C" w:rsidRDefault="00A030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35EF5" w14:textId="54E89790" w:rsidR="000A11DB" w:rsidRDefault="000A11DB" w:rsidP="000A11DB">
    <w:pPr>
      <w:pStyle w:val="Zhlav"/>
      <w:jc w:val="center"/>
    </w:pPr>
  </w:p>
  <w:p w14:paraId="160E5ED5" w14:textId="77777777" w:rsidR="000A11DB" w:rsidRDefault="000A11DB" w:rsidP="000A11D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723D47"/>
    <w:multiLevelType w:val="hybridMultilevel"/>
    <w:tmpl w:val="3E1063B4"/>
    <w:lvl w:ilvl="0" w:tplc="21FABAEA">
      <w:start w:val="1"/>
      <w:numFmt w:val="decimal"/>
      <w:lvlText w:val="Příloha č. %1"/>
      <w:lvlJc w:val="left"/>
      <w:pPr>
        <w:ind w:left="1353" w:hanging="360"/>
      </w:pPr>
      <w:rPr>
        <w:rFonts w:hint="default"/>
        <w:b/>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EC6CCE"/>
    <w:multiLevelType w:val="multilevel"/>
    <w:tmpl w:val="F90024A4"/>
    <w:styleLink w:val="PASSeznamodrkyodsazen"/>
    <w:lvl w:ilvl="0">
      <w:start w:val="1"/>
      <w:numFmt w:val="bullet"/>
      <w:pStyle w:val="PASOdrkyodsazen"/>
      <w:lvlText w:val=""/>
      <w:lvlJc w:val="left"/>
      <w:pPr>
        <w:tabs>
          <w:tab w:val="num" w:pos="2836"/>
        </w:tabs>
        <w:ind w:left="3120" w:hanging="284"/>
      </w:pPr>
      <w:rPr>
        <w:rFonts w:ascii="Wingdings" w:hAnsi="Wingdings" w:hint="default"/>
      </w:rPr>
    </w:lvl>
    <w:lvl w:ilvl="1">
      <w:start w:val="1"/>
      <w:numFmt w:val="bullet"/>
      <w:lvlText w:val=""/>
      <w:lvlJc w:val="left"/>
      <w:pPr>
        <w:tabs>
          <w:tab w:val="num" w:pos="3403"/>
        </w:tabs>
        <w:ind w:left="3687" w:hanging="284"/>
      </w:pPr>
      <w:rPr>
        <w:rFonts w:ascii="Symbol" w:hAnsi="Symbol" w:hint="default"/>
        <w:color w:val="auto"/>
      </w:rPr>
    </w:lvl>
    <w:lvl w:ilvl="2">
      <w:start w:val="1"/>
      <w:numFmt w:val="bullet"/>
      <w:lvlText w:val="o"/>
      <w:lvlJc w:val="left"/>
      <w:pPr>
        <w:tabs>
          <w:tab w:val="num" w:pos="3970"/>
        </w:tabs>
        <w:ind w:left="4254" w:hanging="284"/>
      </w:pPr>
      <w:rPr>
        <w:rFonts w:ascii="Courier New" w:hAnsi="Courier New" w:hint="default"/>
      </w:rPr>
    </w:lvl>
    <w:lvl w:ilvl="3">
      <w:start w:val="1"/>
      <w:numFmt w:val="bullet"/>
      <w:lvlText w:val=""/>
      <w:lvlJc w:val="left"/>
      <w:pPr>
        <w:tabs>
          <w:tab w:val="num" w:pos="4537"/>
        </w:tabs>
        <w:ind w:left="4821" w:hanging="284"/>
      </w:pPr>
      <w:rPr>
        <w:rFonts w:ascii="Wingdings" w:hAnsi="Wingdings" w:hint="default"/>
      </w:rPr>
    </w:lvl>
    <w:lvl w:ilvl="4">
      <w:start w:val="1"/>
      <w:numFmt w:val="bullet"/>
      <w:lvlText w:val="o"/>
      <w:lvlJc w:val="left"/>
      <w:pPr>
        <w:tabs>
          <w:tab w:val="num" w:pos="5104"/>
        </w:tabs>
        <w:ind w:left="5388" w:hanging="284"/>
      </w:pPr>
      <w:rPr>
        <w:rFonts w:ascii="Courier New" w:hAnsi="Courier New" w:cs="Courier New" w:hint="default"/>
      </w:rPr>
    </w:lvl>
    <w:lvl w:ilvl="5">
      <w:start w:val="1"/>
      <w:numFmt w:val="bullet"/>
      <w:lvlText w:val=""/>
      <w:lvlJc w:val="left"/>
      <w:pPr>
        <w:tabs>
          <w:tab w:val="num" w:pos="5671"/>
        </w:tabs>
        <w:ind w:left="5955" w:hanging="284"/>
      </w:pPr>
      <w:rPr>
        <w:rFonts w:ascii="Wingdings" w:hAnsi="Wingdings" w:hint="default"/>
      </w:rPr>
    </w:lvl>
    <w:lvl w:ilvl="6">
      <w:start w:val="1"/>
      <w:numFmt w:val="bullet"/>
      <w:lvlText w:val=""/>
      <w:lvlJc w:val="left"/>
      <w:pPr>
        <w:tabs>
          <w:tab w:val="num" w:pos="6238"/>
        </w:tabs>
        <w:ind w:left="6522" w:hanging="284"/>
      </w:pPr>
      <w:rPr>
        <w:rFonts w:ascii="Symbol" w:hAnsi="Symbol" w:hint="default"/>
      </w:rPr>
    </w:lvl>
    <w:lvl w:ilvl="7">
      <w:start w:val="1"/>
      <w:numFmt w:val="bullet"/>
      <w:lvlText w:val="o"/>
      <w:lvlJc w:val="left"/>
      <w:pPr>
        <w:tabs>
          <w:tab w:val="num" w:pos="6805"/>
        </w:tabs>
        <w:ind w:left="7089" w:hanging="284"/>
      </w:pPr>
      <w:rPr>
        <w:rFonts w:ascii="Courier New" w:hAnsi="Courier New" w:cs="Courier New" w:hint="default"/>
      </w:rPr>
    </w:lvl>
    <w:lvl w:ilvl="8">
      <w:start w:val="1"/>
      <w:numFmt w:val="bullet"/>
      <w:lvlText w:val=""/>
      <w:lvlJc w:val="left"/>
      <w:pPr>
        <w:tabs>
          <w:tab w:val="num" w:pos="7372"/>
        </w:tabs>
        <w:ind w:left="7656" w:hanging="284"/>
      </w:pPr>
      <w:rPr>
        <w:rFonts w:ascii="Wingdings" w:hAnsi="Wingdings" w:hint="default"/>
      </w:rPr>
    </w:lvl>
  </w:abstractNum>
  <w:abstractNum w:abstractNumId="4" w15:restartNumberingAfterBreak="0">
    <w:nsid w:val="2F494490"/>
    <w:multiLevelType w:val="hybridMultilevel"/>
    <w:tmpl w:val="A3AA354A"/>
    <w:lvl w:ilvl="0" w:tplc="A530D146">
      <w:start w:val="1"/>
      <w:numFmt w:val="upperRoman"/>
      <w:pStyle w:val="Nadpis1"/>
      <w:suff w:val="space"/>
      <w:lvlText w:val="%1."/>
      <w:lvlJc w:val="left"/>
      <w:pPr>
        <w:ind w:left="4690" w:hanging="72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5" w15:restartNumberingAfterBreak="0">
    <w:nsid w:val="362C6FCD"/>
    <w:multiLevelType w:val="multilevel"/>
    <w:tmpl w:val="B204F63E"/>
    <w:lvl w:ilvl="0">
      <w:start w:val="1"/>
      <w:numFmt w:val="decimal"/>
      <w:pStyle w:val="RLlneksmlouvy"/>
      <w:lvlText w:val="%1."/>
      <w:lvlJc w:val="left"/>
      <w:pPr>
        <w:tabs>
          <w:tab w:val="num" w:pos="737"/>
        </w:tabs>
        <w:ind w:left="737" w:hanging="737"/>
      </w:pPr>
      <w:rPr>
        <w:rFonts w:ascii="Times New Roman" w:hAnsi="Times New Roman"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46"/>
        </w:tabs>
        <w:ind w:left="1446" w:hanging="737"/>
      </w:pPr>
      <w:rPr>
        <w:rFonts w:ascii="Times New Roman" w:hAnsi="Times New Roman" w:cs="Times New Roman" w:hint="default"/>
        <w:sz w:val="20"/>
        <w:szCs w:val="20"/>
      </w:rPr>
    </w:lvl>
    <w:lvl w:ilvl="2">
      <w:start w:val="1"/>
      <w:numFmt w:val="decimal"/>
      <w:lvlText w:val="%1.%2.%3"/>
      <w:lvlJc w:val="left"/>
      <w:pPr>
        <w:tabs>
          <w:tab w:val="num" w:pos="2438"/>
        </w:tabs>
        <w:ind w:left="2211" w:hanging="737"/>
      </w:pPr>
      <w:rPr>
        <w:rFonts w:ascii="Times New Roman" w:hAnsi="Times New Roman" w:cs="Times New Roman" w:hint="default"/>
        <w:sz w:val="22"/>
        <w:szCs w:val="22"/>
      </w:rPr>
    </w:lvl>
    <w:lvl w:ilvl="3">
      <w:start w:val="1"/>
      <w:numFmt w:val="decimal"/>
      <w:lvlText w:val="%1.%2.%3.%4"/>
      <w:lvlJc w:val="left"/>
      <w:pPr>
        <w:tabs>
          <w:tab w:val="num" w:pos="3062"/>
        </w:tabs>
        <w:ind w:left="3062" w:hanging="851"/>
      </w:pPr>
      <w:rPr>
        <w:rFonts w:cs="Times New Roman" w:hint="default"/>
        <w:sz w:val="22"/>
        <w:szCs w:val="22"/>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DA5200D"/>
    <w:multiLevelType w:val="multilevel"/>
    <w:tmpl w:val="462EB51C"/>
    <w:lvl w:ilvl="0">
      <w:start w:val="1"/>
      <w:numFmt w:val="decimal"/>
      <w:pStyle w:val="3seznam"/>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1ED5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675A93"/>
    <w:multiLevelType w:val="hybridMultilevel"/>
    <w:tmpl w:val="26B666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B558AF"/>
    <w:multiLevelType w:val="multilevel"/>
    <w:tmpl w:val="F7A8B234"/>
    <w:lvl w:ilvl="0">
      <w:start w:val="1"/>
      <w:numFmt w:val="decimal"/>
      <w:pStyle w:val="2sltext"/>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0" w15:restartNumberingAfterBreak="0">
    <w:nsid w:val="4A637014"/>
    <w:multiLevelType w:val="multilevel"/>
    <w:tmpl w:val="0B287058"/>
    <w:lvl w:ilvl="0">
      <w:start w:val="1"/>
      <w:numFmt w:val="upperRoman"/>
      <w:suff w:val="space"/>
      <w:lvlText w:val="%1."/>
      <w:lvlJc w:val="left"/>
      <w:pPr>
        <w:ind w:left="1080" w:hanging="720"/>
      </w:pPr>
      <w:rPr>
        <w:rFonts w:ascii="Calibri" w:hAnsi="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D25F5F"/>
    <w:multiLevelType w:val="hybridMultilevel"/>
    <w:tmpl w:val="88C46768"/>
    <w:lvl w:ilvl="0" w:tplc="F19A59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0B2C46"/>
    <w:multiLevelType w:val="multilevel"/>
    <w:tmpl w:val="634A709E"/>
    <w:lvl w:ilvl="0">
      <w:start w:val="1"/>
      <w:numFmt w:val="decimal"/>
      <w:lvlText w:val="%1."/>
      <w:lvlJc w:val="left"/>
      <w:pPr>
        <w:ind w:left="360" w:hanging="360"/>
      </w:pPr>
      <w:rPr>
        <w:rFonts w:asciiTheme="minorHAnsi" w:hAnsiTheme="minorHAnsi" w:hint="default"/>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E930613"/>
    <w:multiLevelType w:val="multilevel"/>
    <w:tmpl w:val="C120766E"/>
    <w:lvl w:ilvl="0">
      <w:start w:val="1"/>
      <w:numFmt w:val="decimal"/>
      <w:lvlText w:val="%1."/>
      <w:lvlJc w:val="left"/>
      <w:pPr>
        <w:ind w:left="420" w:hanging="360"/>
      </w:pPr>
      <w:rPr>
        <w:rFonts w:ascii="Calibri" w:hAnsi="Calibri"/>
        <w:b w:val="0"/>
        <w:bCs w:val="0"/>
        <w:i w:val="0"/>
        <w:sz w:val="22"/>
        <w:szCs w:val="22"/>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4" w15:restartNumberingAfterBreak="0">
    <w:nsid w:val="630D29E8"/>
    <w:multiLevelType w:val="singleLevel"/>
    <w:tmpl w:val="CDA02DB4"/>
    <w:lvl w:ilvl="0">
      <w:start w:val="1"/>
      <w:numFmt w:val="bullet"/>
      <w:pStyle w:val="Odstavecobyejn"/>
      <w:lvlText w:val=""/>
      <w:lvlJc w:val="left"/>
      <w:pPr>
        <w:tabs>
          <w:tab w:val="num" w:pos="360"/>
        </w:tabs>
        <w:ind w:left="360" w:hanging="360"/>
      </w:pPr>
      <w:rPr>
        <w:rFonts w:ascii="Symbol" w:hAnsi="Symbol" w:hint="default"/>
      </w:rPr>
    </w:lvl>
  </w:abstractNum>
  <w:abstractNum w:abstractNumId="15" w15:restartNumberingAfterBreak="0">
    <w:nsid w:val="641C51BA"/>
    <w:multiLevelType w:val="hybridMultilevel"/>
    <w:tmpl w:val="76868BD0"/>
    <w:lvl w:ilvl="0" w:tplc="8118F38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F60F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9C7458D"/>
    <w:multiLevelType w:val="hybridMultilevel"/>
    <w:tmpl w:val="D08292D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9" w15:restartNumberingAfterBreak="0">
    <w:nsid w:val="77AA043F"/>
    <w:multiLevelType w:val="multilevel"/>
    <w:tmpl w:val="9186255C"/>
    <w:lvl w:ilvl="0">
      <w:start w:val="1"/>
      <w:numFmt w:val="decimal"/>
      <w:pStyle w:val="Styl1"/>
      <w:lvlText w:val="%1."/>
      <w:lvlJc w:val="left"/>
      <w:pPr>
        <w:ind w:left="3762" w:hanging="360"/>
      </w:pPr>
    </w:lvl>
    <w:lvl w:ilvl="1">
      <w:start w:val="1"/>
      <w:numFmt w:val="decimal"/>
      <w:pStyle w:val="Styl2"/>
      <w:lvlText w:val="%2."/>
      <w:lvlJc w:val="left"/>
      <w:pPr>
        <w:ind w:left="432" w:hanging="432"/>
      </w:pPr>
      <w:rPr>
        <w:rFonts w:hint="default"/>
        <w:b w:val="0"/>
      </w:rPr>
    </w:lvl>
    <w:lvl w:ilvl="2">
      <w:start w:val="1"/>
      <w:numFmt w:val="decimal"/>
      <w:lvlText w:val="12.%3."/>
      <w:lvlJc w:val="left"/>
      <w:pPr>
        <w:ind w:left="1224" w:hanging="504"/>
      </w:pPr>
      <w:rPr>
        <w:rFonts w:asciiTheme="minorHAnsi" w:hAnsiTheme="minorHAnsi" w:cs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0931702">
    <w:abstractNumId w:val="9"/>
  </w:num>
  <w:num w:numId="2" w16cid:durableId="1796828610">
    <w:abstractNumId w:val="0"/>
  </w:num>
  <w:num w:numId="3" w16cid:durableId="191693333">
    <w:abstractNumId w:val="4"/>
  </w:num>
  <w:num w:numId="4" w16cid:durableId="2130972052">
    <w:abstractNumId w:val="2"/>
  </w:num>
  <w:num w:numId="5" w16cid:durableId="242879255">
    <w:abstractNumId w:val="7"/>
  </w:num>
  <w:num w:numId="6" w16cid:durableId="1460566845">
    <w:abstractNumId w:val="17"/>
  </w:num>
  <w:num w:numId="7" w16cid:durableId="414744425">
    <w:abstractNumId w:val="16"/>
  </w:num>
  <w:num w:numId="8" w16cid:durableId="915479908">
    <w:abstractNumId w:val="12"/>
  </w:num>
  <w:num w:numId="9" w16cid:durableId="336350760">
    <w:abstractNumId w:val="18"/>
  </w:num>
  <w:num w:numId="10" w16cid:durableId="628516841">
    <w:abstractNumId w:val="10"/>
  </w:num>
  <w:num w:numId="11" w16cid:durableId="811291616">
    <w:abstractNumId w:val="13"/>
  </w:num>
  <w:num w:numId="12" w16cid:durableId="157242734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41223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4349348">
    <w:abstractNumId w:val="1"/>
  </w:num>
  <w:num w:numId="15" w16cid:durableId="1860120983">
    <w:abstractNumId w:val="6"/>
  </w:num>
  <w:num w:numId="16" w16cid:durableId="442767581">
    <w:abstractNumId w:val="19"/>
  </w:num>
  <w:num w:numId="17" w16cid:durableId="228421456">
    <w:abstractNumId w:val="5"/>
  </w:num>
  <w:num w:numId="18" w16cid:durableId="1592549401">
    <w:abstractNumId w:val="14"/>
  </w:num>
  <w:num w:numId="19" w16cid:durableId="587620262">
    <w:abstractNumId w:val="11"/>
  </w:num>
  <w:num w:numId="20" w16cid:durableId="97796379">
    <w:abstractNumId w:val="15"/>
  </w:num>
  <w:num w:numId="21" w16cid:durableId="199171952">
    <w:abstractNumId w:val="8"/>
  </w:num>
  <w:num w:numId="22" w16cid:durableId="1400403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96828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C9"/>
    <w:rsid w:val="0000113E"/>
    <w:rsid w:val="00001885"/>
    <w:rsid w:val="000039B6"/>
    <w:rsid w:val="000073F6"/>
    <w:rsid w:val="00007E8D"/>
    <w:rsid w:val="0001137A"/>
    <w:rsid w:val="00012A03"/>
    <w:rsid w:val="00012BB3"/>
    <w:rsid w:val="0001333A"/>
    <w:rsid w:val="00015C6A"/>
    <w:rsid w:val="0001736E"/>
    <w:rsid w:val="0002036B"/>
    <w:rsid w:val="00020C8E"/>
    <w:rsid w:val="000226A5"/>
    <w:rsid w:val="000241D8"/>
    <w:rsid w:val="00024680"/>
    <w:rsid w:val="000267BA"/>
    <w:rsid w:val="00026F1F"/>
    <w:rsid w:val="00032123"/>
    <w:rsid w:val="00033661"/>
    <w:rsid w:val="00035DDE"/>
    <w:rsid w:val="0004192B"/>
    <w:rsid w:val="00042964"/>
    <w:rsid w:val="00044193"/>
    <w:rsid w:val="00044FCE"/>
    <w:rsid w:val="00053C7C"/>
    <w:rsid w:val="00054FB9"/>
    <w:rsid w:val="00055208"/>
    <w:rsid w:val="00055A58"/>
    <w:rsid w:val="000566F0"/>
    <w:rsid w:val="000573CD"/>
    <w:rsid w:val="0006075F"/>
    <w:rsid w:val="00062101"/>
    <w:rsid w:val="000656B3"/>
    <w:rsid w:val="00065B26"/>
    <w:rsid w:val="0006795C"/>
    <w:rsid w:val="00070A9D"/>
    <w:rsid w:val="00070AF6"/>
    <w:rsid w:val="00070B5B"/>
    <w:rsid w:val="000752D8"/>
    <w:rsid w:val="00075CF7"/>
    <w:rsid w:val="00076FA9"/>
    <w:rsid w:val="000774B8"/>
    <w:rsid w:val="00077D78"/>
    <w:rsid w:val="000805B7"/>
    <w:rsid w:val="00080A96"/>
    <w:rsid w:val="00086736"/>
    <w:rsid w:val="000910C1"/>
    <w:rsid w:val="00091124"/>
    <w:rsid w:val="00093235"/>
    <w:rsid w:val="00097430"/>
    <w:rsid w:val="000A11DB"/>
    <w:rsid w:val="000A141D"/>
    <w:rsid w:val="000A1C13"/>
    <w:rsid w:val="000A223E"/>
    <w:rsid w:val="000A31A5"/>
    <w:rsid w:val="000A3C6A"/>
    <w:rsid w:val="000B0EEE"/>
    <w:rsid w:val="000B2685"/>
    <w:rsid w:val="000B5659"/>
    <w:rsid w:val="000B64A0"/>
    <w:rsid w:val="000B6586"/>
    <w:rsid w:val="000B71A5"/>
    <w:rsid w:val="000B7ED6"/>
    <w:rsid w:val="000C096A"/>
    <w:rsid w:val="000C4BCB"/>
    <w:rsid w:val="000D03B5"/>
    <w:rsid w:val="000D0A72"/>
    <w:rsid w:val="000D0D1E"/>
    <w:rsid w:val="000D1900"/>
    <w:rsid w:val="000D2885"/>
    <w:rsid w:val="000D35BB"/>
    <w:rsid w:val="000D3B39"/>
    <w:rsid w:val="000D78E8"/>
    <w:rsid w:val="000D7AD5"/>
    <w:rsid w:val="000E010E"/>
    <w:rsid w:val="000E0AAC"/>
    <w:rsid w:val="000E0D6F"/>
    <w:rsid w:val="000E15CF"/>
    <w:rsid w:val="000E20B9"/>
    <w:rsid w:val="000E25FC"/>
    <w:rsid w:val="000E260F"/>
    <w:rsid w:val="000E5856"/>
    <w:rsid w:val="000E6937"/>
    <w:rsid w:val="000F19D7"/>
    <w:rsid w:val="000F26BD"/>
    <w:rsid w:val="000F367C"/>
    <w:rsid w:val="000F6708"/>
    <w:rsid w:val="00100895"/>
    <w:rsid w:val="0010135B"/>
    <w:rsid w:val="00102790"/>
    <w:rsid w:val="001034B3"/>
    <w:rsid w:val="00104183"/>
    <w:rsid w:val="001063B3"/>
    <w:rsid w:val="00107611"/>
    <w:rsid w:val="001077AB"/>
    <w:rsid w:val="0011068E"/>
    <w:rsid w:val="001114F0"/>
    <w:rsid w:val="0011788C"/>
    <w:rsid w:val="00123473"/>
    <w:rsid w:val="00125700"/>
    <w:rsid w:val="00126F9E"/>
    <w:rsid w:val="00131504"/>
    <w:rsid w:val="00131B78"/>
    <w:rsid w:val="001331A1"/>
    <w:rsid w:val="00133219"/>
    <w:rsid w:val="00133F5F"/>
    <w:rsid w:val="0013623F"/>
    <w:rsid w:val="0013712E"/>
    <w:rsid w:val="00141FCD"/>
    <w:rsid w:val="00143271"/>
    <w:rsid w:val="00146504"/>
    <w:rsid w:val="00147BCC"/>
    <w:rsid w:val="00150C41"/>
    <w:rsid w:val="00152A24"/>
    <w:rsid w:val="00152FF6"/>
    <w:rsid w:val="001546F3"/>
    <w:rsid w:val="00155D13"/>
    <w:rsid w:val="00156A1E"/>
    <w:rsid w:val="00160281"/>
    <w:rsid w:val="00164382"/>
    <w:rsid w:val="00170F7C"/>
    <w:rsid w:val="001716CF"/>
    <w:rsid w:val="00176079"/>
    <w:rsid w:val="00176582"/>
    <w:rsid w:val="00177C19"/>
    <w:rsid w:val="00177F42"/>
    <w:rsid w:val="00180479"/>
    <w:rsid w:val="001805C1"/>
    <w:rsid w:val="00180FA6"/>
    <w:rsid w:val="001814AC"/>
    <w:rsid w:val="00182C5B"/>
    <w:rsid w:val="00183F52"/>
    <w:rsid w:val="001840B9"/>
    <w:rsid w:val="001854F0"/>
    <w:rsid w:val="001855A9"/>
    <w:rsid w:val="00186B9B"/>
    <w:rsid w:val="001900CC"/>
    <w:rsid w:val="00190344"/>
    <w:rsid w:val="0019068E"/>
    <w:rsid w:val="00192160"/>
    <w:rsid w:val="00192617"/>
    <w:rsid w:val="00194190"/>
    <w:rsid w:val="0019473D"/>
    <w:rsid w:val="00195947"/>
    <w:rsid w:val="001974CB"/>
    <w:rsid w:val="001978FB"/>
    <w:rsid w:val="001A04DC"/>
    <w:rsid w:val="001A0FD2"/>
    <w:rsid w:val="001A2BDE"/>
    <w:rsid w:val="001A385D"/>
    <w:rsid w:val="001A3D96"/>
    <w:rsid w:val="001A4BC1"/>
    <w:rsid w:val="001A5482"/>
    <w:rsid w:val="001A57A4"/>
    <w:rsid w:val="001A70CA"/>
    <w:rsid w:val="001A7166"/>
    <w:rsid w:val="001B0072"/>
    <w:rsid w:val="001B0AE0"/>
    <w:rsid w:val="001B451E"/>
    <w:rsid w:val="001B5F8B"/>
    <w:rsid w:val="001B669D"/>
    <w:rsid w:val="001B75F0"/>
    <w:rsid w:val="001B76FE"/>
    <w:rsid w:val="001B7FA7"/>
    <w:rsid w:val="001C00C1"/>
    <w:rsid w:val="001C0143"/>
    <w:rsid w:val="001C2F15"/>
    <w:rsid w:val="001C415F"/>
    <w:rsid w:val="001C4EB1"/>
    <w:rsid w:val="001C5463"/>
    <w:rsid w:val="001C54DE"/>
    <w:rsid w:val="001C5DFE"/>
    <w:rsid w:val="001D0F7C"/>
    <w:rsid w:val="001D14F0"/>
    <w:rsid w:val="001D1F1B"/>
    <w:rsid w:val="001D24E8"/>
    <w:rsid w:val="001D2E8C"/>
    <w:rsid w:val="001D522E"/>
    <w:rsid w:val="001D532D"/>
    <w:rsid w:val="001D5BE7"/>
    <w:rsid w:val="001D6AE1"/>
    <w:rsid w:val="001D7343"/>
    <w:rsid w:val="001D74CC"/>
    <w:rsid w:val="001E0D66"/>
    <w:rsid w:val="001E12F3"/>
    <w:rsid w:val="001E2419"/>
    <w:rsid w:val="001E2737"/>
    <w:rsid w:val="001E2B80"/>
    <w:rsid w:val="001E5C2D"/>
    <w:rsid w:val="001E6820"/>
    <w:rsid w:val="001F0442"/>
    <w:rsid w:val="001F2D06"/>
    <w:rsid w:val="001F2DAA"/>
    <w:rsid w:val="001F405B"/>
    <w:rsid w:val="001F7E89"/>
    <w:rsid w:val="00201100"/>
    <w:rsid w:val="00204D4D"/>
    <w:rsid w:val="00207368"/>
    <w:rsid w:val="002110B5"/>
    <w:rsid w:val="00211529"/>
    <w:rsid w:val="0021170F"/>
    <w:rsid w:val="0021712E"/>
    <w:rsid w:val="00217421"/>
    <w:rsid w:val="00217BD3"/>
    <w:rsid w:val="00220CF9"/>
    <w:rsid w:val="00223478"/>
    <w:rsid w:val="0022419C"/>
    <w:rsid w:val="002248D0"/>
    <w:rsid w:val="002258A8"/>
    <w:rsid w:val="0022691C"/>
    <w:rsid w:val="0022718E"/>
    <w:rsid w:val="002316C9"/>
    <w:rsid w:val="00231C6B"/>
    <w:rsid w:val="00232A73"/>
    <w:rsid w:val="002331D6"/>
    <w:rsid w:val="0023427D"/>
    <w:rsid w:val="00234655"/>
    <w:rsid w:val="00235682"/>
    <w:rsid w:val="002370DF"/>
    <w:rsid w:val="00240BE3"/>
    <w:rsid w:val="00240EAF"/>
    <w:rsid w:val="00241805"/>
    <w:rsid w:val="002418A4"/>
    <w:rsid w:val="00242E71"/>
    <w:rsid w:val="002440DD"/>
    <w:rsid w:val="002444CB"/>
    <w:rsid w:val="00245103"/>
    <w:rsid w:val="00251134"/>
    <w:rsid w:val="00251D95"/>
    <w:rsid w:val="00253A32"/>
    <w:rsid w:val="00254B51"/>
    <w:rsid w:val="002551F8"/>
    <w:rsid w:val="002566FF"/>
    <w:rsid w:val="002574C9"/>
    <w:rsid w:val="00261C6A"/>
    <w:rsid w:val="00262466"/>
    <w:rsid w:val="00263485"/>
    <w:rsid w:val="002641BC"/>
    <w:rsid w:val="00265239"/>
    <w:rsid w:val="00266834"/>
    <w:rsid w:val="0026756C"/>
    <w:rsid w:val="00267ADD"/>
    <w:rsid w:val="00270EFD"/>
    <w:rsid w:val="00271773"/>
    <w:rsid w:val="00274421"/>
    <w:rsid w:val="00280677"/>
    <w:rsid w:val="00282701"/>
    <w:rsid w:val="00282ABE"/>
    <w:rsid w:val="00284869"/>
    <w:rsid w:val="002866CE"/>
    <w:rsid w:val="00287290"/>
    <w:rsid w:val="002919EA"/>
    <w:rsid w:val="0029278A"/>
    <w:rsid w:val="002941B5"/>
    <w:rsid w:val="00295F1B"/>
    <w:rsid w:val="00297BC0"/>
    <w:rsid w:val="002A1D05"/>
    <w:rsid w:val="002A2A8C"/>
    <w:rsid w:val="002A2EC4"/>
    <w:rsid w:val="002A33E9"/>
    <w:rsid w:val="002A3ADF"/>
    <w:rsid w:val="002A4F99"/>
    <w:rsid w:val="002A5444"/>
    <w:rsid w:val="002A6A39"/>
    <w:rsid w:val="002B179A"/>
    <w:rsid w:val="002B17B7"/>
    <w:rsid w:val="002B1981"/>
    <w:rsid w:val="002B26AD"/>
    <w:rsid w:val="002B2D24"/>
    <w:rsid w:val="002B2F70"/>
    <w:rsid w:val="002B48C0"/>
    <w:rsid w:val="002B5179"/>
    <w:rsid w:val="002B5FDE"/>
    <w:rsid w:val="002B6AB7"/>
    <w:rsid w:val="002C0F7F"/>
    <w:rsid w:val="002C1827"/>
    <w:rsid w:val="002C229E"/>
    <w:rsid w:val="002C530F"/>
    <w:rsid w:val="002C6B9F"/>
    <w:rsid w:val="002C770E"/>
    <w:rsid w:val="002D0E59"/>
    <w:rsid w:val="002D1DE8"/>
    <w:rsid w:val="002D2CDF"/>
    <w:rsid w:val="002D399F"/>
    <w:rsid w:val="002D3F34"/>
    <w:rsid w:val="002D41C8"/>
    <w:rsid w:val="002D521D"/>
    <w:rsid w:val="002D6D4F"/>
    <w:rsid w:val="002D6E26"/>
    <w:rsid w:val="002D7A5A"/>
    <w:rsid w:val="002E373A"/>
    <w:rsid w:val="002E3B15"/>
    <w:rsid w:val="002E3C8F"/>
    <w:rsid w:val="002E4A19"/>
    <w:rsid w:val="002E507B"/>
    <w:rsid w:val="002E6468"/>
    <w:rsid w:val="002E667E"/>
    <w:rsid w:val="002E6693"/>
    <w:rsid w:val="002F006C"/>
    <w:rsid w:val="002F308D"/>
    <w:rsid w:val="002F447F"/>
    <w:rsid w:val="002F54FA"/>
    <w:rsid w:val="00300A3C"/>
    <w:rsid w:val="00301B3F"/>
    <w:rsid w:val="00301B93"/>
    <w:rsid w:val="00302329"/>
    <w:rsid w:val="00302359"/>
    <w:rsid w:val="00302C9C"/>
    <w:rsid w:val="00302D6B"/>
    <w:rsid w:val="0030318F"/>
    <w:rsid w:val="00303254"/>
    <w:rsid w:val="0030394F"/>
    <w:rsid w:val="00303C5A"/>
    <w:rsid w:val="003048F8"/>
    <w:rsid w:val="0030547A"/>
    <w:rsid w:val="00305686"/>
    <w:rsid w:val="00306157"/>
    <w:rsid w:val="003067C1"/>
    <w:rsid w:val="00307D3C"/>
    <w:rsid w:val="003124B4"/>
    <w:rsid w:val="00313026"/>
    <w:rsid w:val="00313820"/>
    <w:rsid w:val="00315026"/>
    <w:rsid w:val="00316A13"/>
    <w:rsid w:val="00317C72"/>
    <w:rsid w:val="00317CB5"/>
    <w:rsid w:val="00317FF1"/>
    <w:rsid w:val="00326C09"/>
    <w:rsid w:val="003272B3"/>
    <w:rsid w:val="003278E7"/>
    <w:rsid w:val="003279DD"/>
    <w:rsid w:val="00327A40"/>
    <w:rsid w:val="00327EC0"/>
    <w:rsid w:val="00331AA0"/>
    <w:rsid w:val="0033457E"/>
    <w:rsid w:val="003362A5"/>
    <w:rsid w:val="003367DC"/>
    <w:rsid w:val="0033783C"/>
    <w:rsid w:val="003379CB"/>
    <w:rsid w:val="00337F8D"/>
    <w:rsid w:val="00340A3B"/>
    <w:rsid w:val="00343C98"/>
    <w:rsid w:val="00343E64"/>
    <w:rsid w:val="00344372"/>
    <w:rsid w:val="003443E9"/>
    <w:rsid w:val="00345131"/>
    <w:rsid w:val="00347485"/>
    <w:rsid w:val="003504B4"/>
    <w:rsid w:val="003504ED"/>
    <w:rsid w:val="00350556"/>
    <w:rsid w:val="00354F05"/>
    <w:rsid w:val="003560CA"/>
    <w:rsid w:val="0035655D"/>
    <w:rsid w:val="003568DB"/>
    <w:rsid w:val="003575A2"/>
    <w:rsid w:val="003579D1"/>
    <w:rsid w:val="00362DDC"/>
    <w:rsid w:val="00364C7B"/>
    <w:rsid w:val="00366333"/>
    <w:rsid w:val="00366A9F"/>
    <w:rsid w:val="00372F94"/>
    <w:rsid w:val="00376E7B"/>
    <w:rsid w:val="00381FF6"/>
    <w:rsid w:val="00382EF0"/>
    <w:rsid w:val="00384C0A"/>
    <w:rsid w:val="00385CDC"/>
    <w:rsid w:val="003868EC"/>
    <w:rsid w:val="00387815"/>
    <w:rsid w:val="00391E6E"/>
    <w:rsid w:val="003938AF"/>
    <w:rsid w:val="0039400F"/>
    <w:rsid w:val="00394D2A"/>
    <w:rsid w:val="0039540A"/>
    <w:rsid w:val="00395D60"/>
    <w:rsid w:val="00397AA7"/>
    <w:rsid w:val="003A1050"/>
    <w:rsid w:val="003A2B89"/>
    <w:rsid w:val="003A674C"/>
    <w:rsid w:val="003B0C6F"/>
    <w:rsid w:val="003B0F46"/>
    <w:rsid w:val="003B1220"/>
    <w:rsid w:val="003B2E2D"/>
    <w:rsid w:val="003B2EB6"/>
    <w:rsid w:val="003B33D4"/>
    <w:rsid w:val="003B39D8"/>
    <w:rsid w:val="003B4A6A"/>
    <w:rsid w:val="003B5A06"/>
    <w:rsid w:val="003B5BAE"/>
    <w:rsid w:val="003C15ED"/>
    <w:rsid w:val="003C1AB8"/>
    <w:rsid w:val="003C21FF"/>
    <w:rsid w:val="003C3171"/>
    <w:rsid w:val="003C4489"/>
    <w:rsid w:val="003C5B47"/>
    <w:rsid w:val="003C7DAF"/>
    <w:rsid w:val="003D15C0"/>
    <w:rsid w:val="003D33AD"/>
    <w:rsid w:val="003D3828"/>
    <w:rsid w:val="003D3A86"/>
    <w:rsid w:val="003D4021"/>
    <w:rsid w:val="003D4B8C"/>
    <w:rsid w:val="003D4D08"/>
    <w:rsid w:val="003D626B"/>
    <w:rsid w:val="003D64E7"/>
    <w:rsid w:val="003D683C"/>
    <w:rsid w:val="003E01DE"/>
    <w:rsid w:val="003E1841"/>
    <w:rsid w:val="003E2013"/>
    <w:rsid w:val="003E2803"/>
    <w:rsid w:val="003E283D"/>
    <w:rsid w:val="003E2BC2"/>
    <w:rsid w:val="003E3190"/>
    <w:rsid w:val="003E5179"/>
    <w:rsid w:val="003E53CA"/>
    <w:rsid w:val="003E582F"/>
    <w:rsid w:val="003E5D79"/>
    <w:rsid w:val="003E68BF"/>
    <w:rsid w:val="003F23B1"/>
    <w:rsid w:val="003F302E"/>
    <w:rsid w:val="003F35EE"/>
    <w:rsid w:val="003F4246"/>
    <w:rsid w:val="003F5744"/>
    <w:rsid w:val="0040067B"/>
    <w:rsid w:val="0040223E"/>
    <w:rsid w:val="004028CE"/>
    <w:rsid w:val="00403099"/>
    <w:rsid w:val="0040320F"/>
    <w:rsid w:val="00404D20"/>
    <w:rsid w:val="00405A7F"/>
    <w:rsid w:val="004062CB"/>
    <w:rsid w:val="004120AE"/>
    <w:rsid w:val="00412F31"/>
    <w:rsid w:val="00414B5C"/>
    <w:rsid w:val="004150CB"/>
    <w:rsid w:val="004171F2"/>
    <w:rsid w:val="004208E4"/>
    <w:rsid w:val="00421821"/>
    <w:rsid w:val="004265BC"/>
    <w:rsid w:val="00426A00"/>
    <w:rsid w:val="004314ED"/>
    <w:rsid w:val="0043184D"/>
    <w:rsid w:val="0043247A"/>
    <w:rsid w:val="00432B47"/>
    <w:rsid w:val="00433027"/>
    <w:rsid w:val="004335A3"/>
    <w:rsid w:val="00433E0B"/>
    <w:rsid w:val="0043528D"/>
    <w:rsid w:val="00443593"/>
    <w:rsid w:val="004468B7"/>
    <w:rsid w:val="004469A3"/>
    <w:rsid w:val="00446E0F"/>
    <w:rsid w:val="00447553"/>
    <w:rsid w:val="00450799"/>
    <w:rsid w:val="00452DC5"/>
    <w:rsid w:val="00453717"/>
    <w:rsid w:val="00455E91"/>
    <w:rsid w:val="0045714E"/>
    <w:rsid w:val="00460FC0"/>
    <w:rsid w:val="0046236C"/>
    <w:rsid w:val="004676DA"/>
    <w:rsid w:val="0047210C"/>
    <w:rsid w:val="00473702"/>
    <w:rsid w:val="00475393"/>
    <w:rsid w:val="00475F91"/>
    <w:rsid w:val="00476D22"/>
    <w:rsid w:val="00480682"/>
    <w:rsid w:val="0048182C"/>
    <w:rsid w:val="00481B16"/>
    <w:rsid w:val="00483663"/>
    <w:rsid w:val="00483D68"/>
    <w:rsid w:val="00485C63"/>
    <w:rsid w:val="0048604F"/>
    <w:rsid w:val="00493C26"/>
    <w:rsid w:val="0049631B"/>
    <w:rsid w:val="00496A0A"/>
    <w:rsid w:val="004A030C"/>
    <w:rsid w:val="004A06BA"/>
    <w:rsid w:val="004A254A"/>
    <w:rsid w:val="004A2650"/>
    <w:rsid w:val="004A3976"/>
    <w:rsid w:val="004A5E3A"/>
    <w:rsid w:val="004A768A"/>
    <w:rsid w:val="004A7C11"/>
    <w:rsid w:val="004B1C69"/>
    <w:rsid w:val="004B315F"/>
    <w:rsid w:val="004B3BDE"/>
    <w:rsid w:val="004B41E8"/>
    <w:rsid w:val="004B5842"/>
    <w:rsid w:val="004C131F"/>
    <w:rsid w:val="004C42DC"/>
    <w:rsid w:val="004C780E"/>
    <w:rsid w:val="004D33D3"/>
    <w:rsid w:val="004D3A16"/>
    <w:rsid w:val="004D5C30"/>
    <w:rsid w:val="004D703B"/>
    <w:rsid w:val="004D7BAB"/>
    <w:rsid w:val="004E07B7"/>
    <w:rsid w:val="004E0A0F"/>
    <w:rsid w:val="004E0CB8"/>
    <w:rsid w:val="004E51C4"/>
    <w:rsid w:val="004E5ABA"/>
    <w:rsid w:val="004E6BAB"/>
    <w:rsid w:val="004F029A"/>
    <w:rsid w:val="004F0BA1"/>
    <w:rsid w:val="004F3DD5"/>
    <w:rsid w:val="004F4155"/>
    <w:rsid w:val="004F5A3A"/>
    <w:rsid w:val="004F739E"/>
    <w:rsid w:val="004F7C62"/>
    <w:rsid w:val="005009D4"/>
    <w:rsid w:val="0050339D"/>
    <w:rsid w:val="00505DB5"/>
    <w:rsid w:val="00506CC7"/>
    <w:rsid w:val="00507EC1"/>
    <w:rsid w:val="00510BA0"/>
    <w:rsid w:val="005114F7"/>
    <w:rsid w:val="00512AA5"/>
    <w:rsid w:val="00513B96"/>
    <w:rsid w:val="00514525"/>
    <w:rsid w:val="00514684"/>
    <w:rsid w:val="005151D2"/>
    <w:rsid w:val="005163F8"/>
    <w:rsid w:val="00517AE0"/>
    <w:rsid w:val="0052191D"/>
    <w:rsid w:val="00521C71"/>
    <w:rsid w:val="0052363B"/>
    <w:rsid w:val="00523BE5"/>
    <w:rsid w:val="00524194"/>
    <w:rsid w:val="00527C0E"/>
    <w:rsid w:val="00530AA2"/>
    <w:rsid w:val="005310BE"/>
    <w:rsid w:val="00533733"/>
    <w:rsid w:val="00533B64"/>
    <w:rsid w:val="00533CC1"/>
    <w:rsid w:val="0053680E"/>
    <w:rsid w:val="00536BF6"/>
    <w:rsid w:val="005370D8"/>
    <w:rsid w:val="005406FD"/>
    <w:rsid w:val="00541DFE"/>
    <w:rsid w:val="00542B58"/>
    <w:rsid w:val="005434D9"/>
    <w:rsid w:val="00543649"/>
    <w:rsid w:val="0054477A"/>
    <w:rsid w:val="00544912"/>
    <w:rsid w:val="00544C5D"/>
    <w:rsid w:val="00544CDC"/>
    <w:rsid w:val="0054728E"/>
    <w:rsid w:val="00550868"/>
    <w:rsid w:val="00553F54"/>
    <w:rsid w:val="005542ED"/>
    <w:rsid w:val="005545F0"/>
    <w:rsid w:val="00554640"/>
    <w:rsid w:val="00555C37"/>
    <w:rsid w:val="00556070"/>
    <w:rsid w:val="00562A63"/>
    <w:rsid w:val="00562D4F"/>
    <w:rsid w:val="00564EF9"/>
    <w:rsid w:val="00565D00"/>
    <w:rsid w:val="00565E09"/>
    <w:rsid w:val="00566B3E"/>
    <w:rsid w:val="00567B81"/>
    <w:rsid w:val="00567D33"/>
    <w:rsid w:val="0057025B"/>
    <w:rsid w:val="00572D7E"/>
    <w:rsid w:val="00574554"/>
    <w:rsid w:val="0057497B"/>
    <w:rsid w:val="0057625E"/>
    <w:rsid w:val="00576334"/>
    <w:rsid w:val="005765D6"/>
    <w:rsid w:val="00581936"/>
    <w:rsid w:val="005824BE"/>
    <w:rsid w:val="00583E0C"/>
    <w:rsid w:val="00586C06"/>
    <w:rsid w:val="005908DF"/>
    <w:rsid w:val="005921CB"/>
    <w:rsid w:val="005921FA"/>
    <w:rsid w:val="005926C9"/>
    <w:rsid w:val="00592715"/>
    <w:rsid w:val="00595BD0"/>
    <w:rsid w:val="00596542"/>
    <w:rsid w:val="005974F0"/>
    <w:rsid w:val="005A0B69"/>
    <w:rsid w:val="005A0C0B"/>
    <w:rsid w:val="005A1103"/>
    <w:rsid w:val="005A3086"/>
    <w:rsid w:val="005A3983"/>
    <w:rsid w:val="005A3CFF"/>
    <w:rsid w:val="005A4463"/>
    <w:rsid w:val="005A4761"/>
    <w:rsid w:val="005B02D6"/>
    <w:rsid w:val="005B0B37"/>
    <w:rsid w:val="005B24D1"/>
    <w:rsid w:val="005B41D3"/>
    <w:rsid w:val="005B5548"/>
    <w:rsid w:val="005B5791"/>
    <w:rsid w:val="005B57FE"/>
    <w:rsid w:val="005B5D7C"/>
    <w:rsid w:val="005C0E92"/>
    <w:rsid w:val="005C0F0C"/>
    <w:rsid w:val="005C109E"/>
    <w:rsid w:val="005C12FF"/>
    <w:rsid w:val="005C14A1"/>
    <w:rsid w:val="005C305E"/>
    <w:rsid w:val="005C3C66"/>
    <w:rsid w:val="005C6B5F"/>
    <w:rsid w:val="005C7067"/>
    <w:rsid w:val="005D0A5A"/>
    <w:rsid w:val="005D141D"/>
    <w:rsid w:val="005D2A9D"/>
    <w:rsid w:val="005D2AF8"/>
    <w:rsid w:val="005E37F9"/>
    <w:rsid w:val="005E56DE"/>
    <w:rsid w:val="005E5F82"/>
    <w:rsid w:val="005E6129"/>
    <w:rsid w:val="005E6171"/>
    <w:rsid w:val="005E69D4"/>
    <w:rsid w:val="005F0F42"/>
    <w:rsid w:val="005F119D"/>
    <w:rsid w:val="005F1BB7"/>
    <w:rsid w:val="005F233D"/>
    <w:rsid w:val="005F528A"/>
    <w:rsid w:val="005F69E7"/>
    <w:rsid w:val="005F6CBD"/>
    <w:rsid w:val="005F787A"/>
    <w:rsid w:val="0060299C"/>
    <w:rsid w:val="00603A59"/>
    <w:rsid w:val="00604AEA"/>
    <w:rsid w:val="006058F1"/>
    <w:rsid w:val="00607828"/>
    <w:rsid w:val="00610E6E"/>
    <w:rsid w:val="0061230A"/>
    <w:rsid w:val="0061305B"/>
    <w:rsid w:val="006144A3"/>
    <w:rsid w:val="00615381"/>
    <w:rsid w:val="006168EC"/>
    <w:rsid w:val="006174F4"/>
    <w:rsid w:val="006204A7"/>
    <w:rsid w:val="0062298A"/>
    <w:rsid w:val="00624779"/>
    <w:rsid w:val="00624FE4"/>
    <w:rsid w:val="006258C5"/>
    <w:rsid w:val="0062590F"/>
    <w:rsid w:val="00626FDC"/>
    <w:rsid w:val="0062741D"/>
    <w:rsid w:val="0063002F"/>
    <w:rsid w:val="00631380"/>
    <w:rsid w:val="006332C8"/>
    <w:rsid w:val="00633BEF"/>
    <w:rsid w:val="00634236"/>
    <w:rsid w:val="00636416"/>
    <w:rsid w:val="00636934"/>
    <w:rsid w:val="00640300"/>
    <w:rsid w:val="006407C9"/>
    <w:rsid w:val="00640C71"/>
    <w:rsid w:val="00640D27"/>
    <w:rsid w:val="00641C4C"/>
    <w:rsid w:val="0064322B"/>
    <w:rsid w:val="00643AC2"/>
    <w:rsid w:val="0064549D"/>
    <w:rsid w:val="00645700"/>
    <w:rsid w:val="00646784"/>
    <w:rsid w:val="00646F23"/>
    <w:rsid w:val="00650891"/>
    <w:rsid w:val="00651B69"/>
    <w:rsid w:val="00654452"/>
    <w:rsid w:val="00654F58"/>
    <w:rsid w:val="00655DAD"/>
    <w:rsid w:val="006561ED"/>
    <w:rsid w:val="00657873"/>
    <w:rsid w:val="0066146C"/>
    <w:rsid w:val="00663BA8"/>
    <w:rsid w:val="0066426E"/>
    <w:rsid w:val="00664D40"/>
    <w:rsid w:val="00664D71"/>
    <w:rsid w:val="00665837"/>
    <w:rsid w:val="006669E1"/>
    <w:rsid w:val="00666CB5"/>
    <w:rsid w:val="00666D0C"/>
    <w:rsid w:val="00666ED4"/>
    <w:rsid w:val="00671031"/>
    <w:rsid w:val="0067218C"/>
    <w:rsid w:val="00674234"/>
    <w:rsid w:val="006744EF"/>
    <w:rsid w:val="006775D2"/>
    <w:rsid w:val="006805B6"/>
    <w:rsid w:val="006805DA"/>
    <w:rsid w:val="00680696"/>
    <w:rsid w:val="0068218C"/>
    <w:rsid w:val="00683121"/>
    <w:rsid w:val="00683B05"/>
    <w:rsid w:val="00686042"/>
    <w:rsid w:val="0068649B"/>
    <w:rsid w:val="00686A52"/>
    <w:rsid w:val="00687934"/>
    <w:rsid w:val="00691ED5"/>
    <w:rsid w:val="006924D5"/>
    <w:rsid w:val="00692CF4"/>
    <w:rsid w:val="00694153"/>
    <w:rsid w:val="0069535C"/>
    <w:rsid w:val="00696B9E"/>
    <w:rsid w:val="00696DE5"/>
    <w:rsid w:val="00697E73"/>
    <w:rsid w:val="00697EED"/>
    <w:rsid w:val="006A1F2D"/>
    <w:rsid w:val="006A2655"/>
    <w:rsid w:val="006A2AED"/>
    <w:rsid w:val="006A3B00"/>
    <w:rsid w:val="006A3BE4"/>
    <w:rsid w:val="006A488A"/>
    <w:rsid w:val="006A6EDA"/>
    <w:rsid w:val="006A760C"/>
    <w:rsid w:val="006B3708"/>
    <w:rsid w:val="006B3D29"/>
    <w:rsid w:val="006B510A"/>
    <w:rsid w:val="006B5DCB"/>
    <w:rsid w:val="006B6606"/>
    <w:rsid w:val="006C052B"/>
    <w:rsid w:val="006C058C"/>
    <w:rsid w:val="006C2052"/>
    <w:rsid w:val="006C2990"/>
    <w:rsid w:val="006C3A17"/>
    <w:rsid w:val="006C515F"/>
    <w:rsid w:val="006C5EB6"/>
    <w:rsid w:val="006C5FF4"/>
    <w:rsid w:val="006C67BB"/>
    <w:rsid w:val="006D0247"/>
    <w:rsid w:val="006D0AC8"/>
    <w:rsid w:val="006D10B3"/>
    <w:rsid w:val="006D227A"/>
    <w:rsid w:val="006D34E6"/>
    <w:rsid w:val="006D3CBE"/>
    <w:rsid w:val="006D3D70"/>
    <w:rsid w:val="006D44BB"/>
    <w:rsid w:val="006D4F2D"/>
    <w:rsid w:val="006D54CF"/>
    <w:rsid w:val="006D5816"/>
    <w:rsid w:val="006D7464"/>
    <w:rsid w:val="006D7EA2"/>
    <w:rsid w:val="006E00DA"/>
    <w:rsid w:val="006E0162"/>
    <w:rsid w:val="006E09CE"/>
    <w:rsid w:val="006E0FE0"/>
    <w:rsid w:val="006E1937"/>
    <w:rsid w:val="006E3DD3"/>
    <w:rsid w:val="006E3EA5"/>
    <w:rsid w:val="006E4758"/>
    <w:rsid w:val="006E5761"/>
    <w:rsid w:val="006E5F71"/>
    <w:rsid w:val="006E7AC8"/>
    <w:rsid w:val="006F0AA8"/>
    <w:rsid w:val="006F119B"/>
    <w:rsid w:val="006F3AC0"/>
    <w:rsid w:val="006F4BEA"/>
    <w:rsid w:val="006F5603"/>
    <w:rsid w:val="006F6FE1"/>
    <w:rsid w:val="006F77F2"/>
    <w:rsid w:val="00701D23"/>
    <w:rsid w:val="00701E4B"/>
    <w:rsid w:val="00702147"/>
    <w:rsid w:val="007025E7"/>
    <w:rsid w:val="00703EBF"/>
    <w:rsid w:val="00704243"/>
    <w:rsid w:val="00705B71"/>
    <w:rsid w:val="00710721"/>
    <w:rsid w:val="007150F2"/>
    <w:rsid w:val="00716398"/>
    <w:rsid w:val="007163DA"/>
    <w:rsid w:val="007164FF"/>
    <w:rsid w:val="00716834"/>
    <w:rsid w:val="00716AFC"/>
    <w:rsid w:val="00722E15"/>
    <w:rsid w:val="00725C15"/>
    <w:rsid w:val="007273ED"/>
    <w:rsid w:val="00730B57"/>
    <w:rsid w:val="00733E10"/>
    <w:rsid w:val="007358FB"/>
    <w:rsid w:val="00736A0E"/>
    <w:rsid w:val="00736D96"/>
    <w:rsid w:val="0073763B"/>
    <w:rsid w:val="00740DB5"/>
    <w:rsid w:val="00742A9F"/>
    <w:rsid w:val="007430C8"/>
    <w:rsid w:val="00743615"/>
    <w:rsid w:val="007441D2"/>
    <w:rsid w:val="007457F7"/>
    <w:rsid w:val="00747ECE"/>
    <w:rsid w:val="0075286A"/>
    <w:rsid w:val="00752C75"/>
    <w:rsid w:val="00754476"/>
    <w:rsid w:val="007557A6"/>
    <w:rsid w:val="007609C5"/>
    <w:rsid w:val="007611A4"/>
    <w:rsid w:val="0076200C"/>
    <w:rsid w:val="00762AED"/>
    <w:rsid w:val="00762CF3"/>
    <w:rsid w:val="00763D21"/>
    <w:rsid w:val="0076447C"/>
    <w:rsid w:val="00764881"/>
    <w:rsid w:val="00766805"/>
    <w:rsid w:val="00767445"/>
    <w:rsid w:val="00770187"/>
    <w:rsid w:val="007710D6"/>
    <w:rsid w:val="0077119F"/>
    <w:rsid w:val="007718B0"/>
    <w:rsid w:val="0077202A"/>
    <w:rsid w:val="007762F6"/>
    <w:rsid w:val="00776A5F"/>
    <w:rsid w:val="007771E8"/>
    <w:rsid w:val="00780488"/>
    <w:rsid w:val="00780830"/>
    <w:rsid w:val="00781F23"/>
    <w:rsid w:val="00783FCA"/>
    <w:rsid w:val="007871D1"/>
    <w:rsid w:val="00787486"/>
    <w:rsid w:val="007879EF"/>
    <w:rsid w:val="00787C0B"/>
    <w:rsid w:val="0079074D"/>
    <w:rsid w:val="0079230B"/>
    <w:rsid w:val="00793833"/>
    <w:rsid w:val="00793D30"/>
    <w:rsid w:val="007944E9"/>
    <w:rsid w:val="007945B5"/>
    <w:rsid w:val="00794694"/>
    <w:rsid w:val="007968C1"/>
    <w:rsid w:val="00796D04"/>
    <w:rsid w:val="00797133"/>
    <w:rsid w:val="00797E12"/>
    <w:rsid w:val="007A35F8"/>
    <w:rsid w:val="007A3922"/>
    <w:rsid w:val="007A43AA"/>
    <w:rsid w:val="007A7D57"/>
    <w:rsid w:val="007B3A43"/>
    <w:rsid w:val="007B3F7D"/>
    <w:rsid w:val="007B4582"/>
    <w:rsid w:val="007B660D"/>
    <w:rsid w:val="007B7560"/>
    <w:rsid w:val="007C0850"/>
    <w:rsid w:val="007C1AB3"/>
    <w:rsid w:val="007C269F"/>
    <w:rsid w:val="007C4196"/>
    <w:rsid w:val="007C41B5"/>
    <w:rsid w:val="007C4282"/>
    <w:rsid w:val="007C4C6A"/>
    <w:rsid w:val="007C528B"/>
    <w:rsid w:val="007C60EA"/>
    <w:rsid w:val="007C65C0"/>
    <w:rsid w:val="007C65ED"/>
    <w:rsid w:val="007C7244"/>
    <w:rsid w:val="007C78C0"/>
    <w:rsid w:val="007D0692"/>
    <w:rsid w:val="007D1110"/>
    <w:rsid w:val="007D377F"/>
    <w:rsid w:val="007D3DD3"/>
    <w:rsid w:val="007D609F"/>
    <w:rsid w:val="007D6E78"/>
    <w:rsid w:val="007D7831"/>
    <w:rsid w:val="007E0064"/>
    <w:rsid w:val="007E1FDB"/>
    <w:rsid w:val="007E43AA"/>
    <w:rsid w:val="007E51DA"/>
    <w:rsid w:val="007E51F8"/>
    <w:rsid w:val="007E55C8"/>
    <w:rsid w:val="007E5A98"/>
    <w:rsid w:val="007E624B"/>
    <w:rsid w:val="007E6778"/>
    <w:rsid w:val="007F0394"/>
    <w:rsid w:val="007F047A"/>
    <w:rsid w:val="007F1768"/>
    <w:rsid w:val="007F1DFE"/>
    <w:rsid w:val="007F22C9"/>
    <w:rsid w:val="007F2470"/>
    <w:rsid w:val="007F2662"/>
    <w:rsid w:val="007F2B8B"/>
    <w:rsid w:val="007F35FD"/>
    <w:rsid w:val="007F4336"/>
    <w:rsid w:val="007F4F3B"/>
    <w:rsid w:val="007F66FF"/>
    <w:rsid w:val="007F70F0"/>
    <w:rsid w:val="007F7D65"/>
    <w:rsid w:val="007F7E09"/>
    <w:rsid w:val="00801795"/>
    <w:rsid w:val="00803F31"/>
    <w:rsid w:val="00804FAB"/>
    <w:rsid w:val="00807F22"/>
    <w:rsid w:val="00812347"/>
    <w:rsid w:val="00812B6A"/>
    <w:rsid w:val="00812D1D"/>
    <w:rsid w:val="00817C01"/>
    <w:rsid w:val="00830009"/>
    <w:rsid w:val="00830198"/>
    <w:rsid w:val="00833760"/>
    <w:rsid w:val="00834084"/>
    <w:rsid w:val="00834A13"/>
    <w:rsid w:val="008370BD"/>
    <w:rsid w:val="00842916"/>
    <w:rsid w:val="008430EF"/>
    <w:rsid w:val="0084443E"/>
    <w:rsid w:val="00845072"/>
    <w:rsid w:val="00846B49"/>
    <w:rsid w:val="00846D5B"/>
    <w:rsid w:val="008503EA"/>
    <w:rsid w:val="008507CB"/>
    <w:rsid w:val="00852833"/>
    <w:rsid w:val="00853026"/>
    <w:rsid w:val="00853765"/>
    <w:rsid w:val="00853FD1"/>
    <w:rsid w:val="00854357"/>
    <w:rsid w:val="00854FD3"/>
    <w:rsid w:val="00855ECB"/>
    <w:rsid w:val="00856B2E"/>
    <w:rsid w:val="00856F94"/>
    <w:rsid w:val="00860559"/>
    <w:rsid w:val="008611DC"/>
    <w:rsid w:val="0086280A"/>
    <w:rsid w:val="00864298"/>
    <w:rsid w:val="008656F7"/>
    <w:rsid w:val="00865A59"/>
    <w:rsid w:val="00866029"/>
    <w:rsid w:val="008672A6"/>
    <w:rsid w:val="00867B5F"/>
    <w:rsid w:val="00867F86"/>
    <w:rsid w:val="008707C1"/>
    <w:rsid w:val="0087188E"/>
    <w:rsid w:val="00871E7C"/>
    <w:rsid w:val="0087227F"/>
    <w:rsid w:val="00875B94"/>
    <w:rsid w:val="00877953"/>
    <w:rsid w:val="00877F13"/>
    <w:rsid w:val="00881032"/>
    <w:rsid w:val="008834C9"/>
    <w:rsid w:val="00883884"/>
    <w:rsid w:val="0088496E"/>
    <w:rsid w:val="00885C6C"/>
    <w:rsid w:val="00885E82"/>
    <w:rsid w:val="00886EB2"/>
    <w:rsid w:val="00887D9D"/>
    <w:rsid w:val="00890D5D"/>
    <w:rsid w:val="00890F7C"/>
    <w:rsid w:val="00892546"/>
    <w:rsid w:val="00893D3B"/>
    <w:rsid w:val="00894E39"/>
    <w:rsid w:val="008956C8"/>
    <w:rsid w:val="008967EB"/>
    <w:rsid w:val="00897683"/>
    <w:rsid w:val="008A0DF2"/>
    <w:rsid w:val="008A1865"/>
    <w:rsid w:val="008A1F2E"/>
    <w:rsid w:val="008B2233"/>
    <w:rsid w:val="008B23C7"/>
    <w:rsid w:val="008B3EEE"/>
    <w:rsid w:val="008B40B8"/>
    <w:rsid w:val="008B55EA"/>
    <w:rsid w:val="008B6DA5"/>
    <w:rsid w:val="008C0C40"/>
    <w:rsid w:val="008C2046"/>
    <w:rsid w:val="008C2314"/>
    <w:rsid w:val="008C3658"/>
    <w:rsid w:val="008C5242"/>
    <w:rsid w:val="008C7B42"/>
    <w:rsid w:val="008D02AF"/>
    <w:rsid w:val="008D124C"/>
    <w:rsid w:val="008D308E"/>
    <w:rsid w:val="008D397D"/>
    <w:rsid w:val="008D67B2"/>
    <w:rsid w:val="008E132D"/>
    <w:rsid w:val="008E2928"/>
    <w:rsid w:val="008E378E"/>
    <w:rsid w:val="008E44EE"/>
    <w:rsid w:val="008E67F6"/>
    <w:rsid w:val="008F1066"/>
    <w:rsid w:val="008F15AB"/>
    <w:rsid w:val="008F2270"/>
    <w:rsid w:val="008F34C0"/>
    <w:rsid w:val="008F51C9"/>
    <w:rsid w:val="008F5BFF"/>
    <w:rsid w:val="0090043B"/>
    <w:rsid w:val="009010A7"/>
    <w:rsid w:val="0090143A"/>
    <w:rsid w:val="0090185B"/>
    <w:rsid w:val="00902A9E"/>
    <w:rsid w:val="009032F4"/>
    <w:rsid w:val="00903527"/>
    <w:rsid w:val="009035BB"/>
    <w:rsid w:val="00906D6B"/>
    <w:rsid w:val="0090709C"/>
    <w:rsid w:val="00907415"/>
    <w:rsid w:val="00910882"/>
    <w:rsid w:val="0091241A"/>
    <w:rsid w:val="009124DF"/>
    <w:rsid w:val="00912530"/>
    <w:rsid w:val="00921CB8"/>
    <w:rsid w:val="00922373"/>
    <w:rsid w:val="00922759"/>
    <w:rsid w:val="0092550C"/>
    <w:rsid w:val="0092698E"/>
    <w:rsid w:val="00926E26"/>
    <w:rsid w:val="009271F4"/>
    <w:rsid w:val="009275CE"/>
    <w:rsid w:val="00927753"/>
    <w:rsid w:val="0092799F"/>
    <w:rsid w:val="009302FB"/>
    <w:rsid w:val="00931569"/>
    <w:rsid w:val="0093260A"/>
    <w:rsid w:val="00933F04"/>
    <w:rsid w:val="009351A3"/>
    <w:rsid w:val="0093534D"/>
    <w:rsid w:val="00940B8A"/>
    <w:rsid w:val="00940C59"/>
    <w:rsid w:val="009440C2"/>
    <w:rsid w:val="00945FE4"/>
    <w:rsid w:val="0094660D"/>
    <w:rsid w:val="00946B7F"/>
    <w:rsid w:val="00950AF4"/>
    <w:rsid w:val="00951249"/>
    <w:rsid w:val="009549FD"/>
    <w:rsid w:val="00955400"/>
    <w:rsid w:val="0095577F"/>
    <w:rsid w:val="0095688C"/>
    <w:rsid w:val="00956C12"/>
    <w:rsid w:val="009606D3"/>
    <w:rsid w:val="00962A16"/>
    <w:rsid w:val="00964059"/>
    <w:rsid w:val="0096415C"/>
    <w:rsid w:val="00964EDC"/>
    <w:rsid w:val="00966748"/>
    <w:rsid w:val="00966888"/>
    <w:rsid w:val="009700E5"/>
    <w:rsid w:val="00970E17"/>
    <w:rsid w:val="009712FA"/>
    <w:rsid w:val="00976282"/>
    <w:rsid w:val="00980DC9"/>
    <w:rsid w:val="009825DD"/>
    <w:rsid w:val="0098449E"/>
    <w:rsid w:val="009850B1"/>
    <w:rsid w:val="00990B26"/>
    <w:rsid w:val="0099159D"/>
    <w:rsid w:val="00991BF8"/>
    <w:rsid w:val="009936C5"/>
    <w:rsid w:val="0099459C"/>
    <w:rsid w:val="009945C8"/>
    <w:rsid w:val="00995D99"/>
    <w:rsid w:val="009A246D"/>
    <w:rsid w:val="009A53DD"/>
    <w:rsid w:val="009A5E57"/>
    <w:rsid w:val="009A7306"/>
    <w:rsid w:val="009A7EE2"/>
    <w:rsid w:val="009B0C10"/>
    <w:rsid w:val="009B0CE6"/>
    <w:rsid w:val="009B183F"/>
    <w:rsid w:val="009B1AF4"/>
    <w:rsid w:val="009B1B97"/>
    <w:rsid w:val="009B240A"/>
    <w:rsid w:val="009B2BC5"/>
    <w:rsid w:val="009B2E59"/>
    <w:rsid w:val="009B3E40"/>
    <w:rsid w:val="009B63B0"/>
    <w:rsid w:val="009B677A"/>
    <w:rsid w:val="009B7EB3"/>
    <w:rsid w:val="009C2473"/>
    <w:rsid w:val="009C2519"/>
    <w:rsid w:val="009C2F8C"/>
    <w:rsid w:val="009C3162"/>
    <w:rsid w:val="009C31D6"/>
    <w:rsid w:val="009C47FA"/>
    <w:rsid w:val="009C4C15"/>
    <w:rsid w:val="009C51E3"/>
    <w:rsid w:val="009C5F85"/>
    <w:rsid w:val="009C5FB1"/>
    <w:rsid w:val="009C6628"/>
    <w:rsid w:val="009D227E"/>
    <w:rsid w:val="009D2790"/>
    <w:rsid w:val="009D36A1"/>
    <w:rsid w:val="009D4210"/>
    <w:rsid w:val="009D4BCF"/>
    <w:rsid w:val="009D5359"/>
    <w:rsid w:val="009D6AE1"/>
    <w:rsid w:val="009D7CFE"/>
    <w:rsid w:val="009E234D"/>
    <w:rsid w:val="009E4468"/>
    <w:rsid w:val="009E4ECF"/>
    <w:rsid w:val="009E6697"/>
    <w:rsid w:val="009E6775"/>
    <w:rsid w:val="009E6A31"/>
    <w:rsid w:val="009E7D12"/>
    <w:rsid w:val="009F02EA"/>
    <w:rsid w:val="009F0826"/>
    <w:rsid w:val="009F1622"/>
    <w:rsid w:val="009F1DE9"/>
    <w:rsid w:val="009F1E05"/>
    <w:rsid w:val="009F3B04"/>
    <w:rsid w:val="009F3EFF"/>
    <w:rsid w:val="009F4301"/>
    <w:rsid w:val="009F57F9"/>
    <w:rsid w:val="009F6175"/>
    <w:rsid w:val="009F61B4"/>
    <w:rsid w:val="00A00C86"/>
    <w:rsid w:val="00A01873"/>
    <w:rsid w:val="00A02952"/>
    <w:rsid w:val="00A0301C"/>
    <w:rsid w:val="00A05191"/>
    <w:rsid w:val="00A05742"/>
    <w:rsid w:val="00A07CA3"/>
    <w:rsid w:val="00A1097B"/>
    <w:rsid w:val="00A11041"/>
    <w:rsid w:val="00A13ABB"/>
    <w:rsid w:val="00A1777B"/>
    <w:rsid w:val="00A20083"/>
    <w:rsid w:val="00A21A84"/>
    <w:rsid w:val="00A23493"/>
    <w:rsid w:val="00A23A07"/>
    <w:rsid w:val="00A245F5"/>
    <w:rsid w:val="00A2500C"/>
    <w:rsid w:val="00A27AF8"/>
    <w:rsid w:val="00A30146"/>
    <w:rsid w:val="00A3156E"/>
    <w:rsid w:val="00A31607"/>
    <w:rsid w:val="00A31AA2"/>
    <w:rsid w:val="00A32095"/>
    <w:rsid w:val="00A32FC3"/>
    <w:rsid w:val="00A3389D"/>
    <w:rsid w:val="00A33ACC"/>
    <w:rsid w:val="00A349A7"/>
    <w:rsid w:val="00A34F90"/>
    <w:rsid w:val="00A3518A"/>
    <w:rsid w:val="00A41845"/>
    <w:rsid w:val="00A427ED"/>
    <w:rsid w:val="00A444D0"/>
    <w:rsid w:val="00A44B40"/>
    <w:rsid w:val="00A44FD8"/>
    <w:rsid w:val="00A4664E"/>
    <w:rsid w:val="00A5074F"/>
    <w:rsid w:val="00A51B8A"/>
    <w:rsid w:val="00A52487"/>
    <w:rsid w:val="00A52B32"/>
    <w:rsid w:val="00A53B37"/>
    <w:rsid w:val="00A54D27"/>
    <w:rsid w:val="00A55802"/>
    <w:rsid w:val="00A564FC"/>
    <w:rsid w:val="00A57222"/>
    <w:rsid w:val="00A57412"/>
    <w:rsid w:val="00A57DE2"/>
    <w:rsid w:val="00A60B37"/>
    <w:rsid w:val="00A662AE"/>
    <w:rsid w:val="00A66B8C"/>
    <w:rsid w:val="00A66D2E"/>
    <w:rsid w:val="00A7069F"/>
    <w:rsid w:val="00A741FC"/>
    <w:rsid w:val="00A75161"/>
    <w:rsid w:val="00A753FF"/>
    <w:rsid w:val="00A75D19"/>
    <w:rsid w:val="00A76DEA"/>
    <w:rsid w:val="00A808A1"/>
    <w:rsid w:val="00A80EC3"/>
    <w:rsid w:val="00A8118C"/>
    <w:rsid w:val="00A822A3"/>
    <w:rsid w:val="00A82B6C"/>
    <w:rsid w:val="00A83F1E"/>
    <w:rsid w:val="00A8789F"/>
    <w:rsid w:val="00A90E1D"/>
    <w:rsid w:val="00A92166"/>
    <w:rsid w:val="00A92FDE"/>
    <w:rsid w:val="00A94964"/>
    <w:rsid w:val="00A95FA4"/>
    <w:rsid w:val="00A9744E"/>
    <w:rsid w:val="00AA2917"/>
    <w:rsid w:val="00AA2C87"/>
    <w:rsid w:val="00AA309A"/>
    <w:rsid w:val="00AA4E6E"/>
    <w:rsid w:val="00AA5FCA"/>
    <w:rsid w:val="00AA657A"/>
    <w:rsid w:val="00AA7393"/>
    <w:rsid w:val="00AB0903"/>
    <w:rsid w:val="00AB1353"/>
    <w:rsid w:val="00AB244F"/>
    <w:rsid w:val="00AB4722"/>
    <w:rsid w:val="00AB4C1B"/>
    <w:rsid w:val="00AB6714"/>
    <w:rsid w:val="00AB683A"/>
    <w:rsid w:val="00AB6E0A"/>
    <w:rsid w:val="00AC207E"/>
    <w:rsid w:val="00AC2563"/>
    <w:rsid w:val="00AC2B40"/>
    <w:rsid w:val="00AC56E7"/>
    <w:rsid w:val="00AC63DB"/>
    <w:rsid w:val="00AC662B"/>
    <w:rsid w:val="00AD0517"/>
    <w:rsid w:val="00AD25F8"/>
    <w:rsid w:val="00AD2D68"/>
    <w:rsid w:val="00AD2E26"/>
    <w:rsid w:val="00AD30B8"/>
    <w:rsid w:val="00AD45F7"/>
    <w:rsid w:val="00AD54DB"/>
    <w:rsid w:val="00AD618F"/>
    <w:rsid w:val="00AE080A"/>
    <w:rsid w:val="00AE236E"/>
    <w:rsid w:val="00AE3AE1"/>
    <w:rsid w:val="00AE5A79"/>
    <w:rsid w:val="00AE7C6D"/>
    <w:rsid w:val="00AF1130"/>
    <w:rsid w:val="00AF2595"/>
    <w:rsid w:val="00AF2AF5"/>
    <w:rsid w:val="00AF2B66"/>
    <w:rsid w:val="00AF2E6C"/>
    <w:rsid w:val="00AF470E"/>
    <w:rsid w:val="00AF7B20"/>
    <w:rsid w:val="00AF7D1D"/>
    <w:rsid w:val="00B002A2"/>
    <w:rsid w:val="00B00C85"/>
    <w:rsid w:val="00B02444"/>
    <w:rsid w:val="00B027BE"/>
    <w:rsid w:val="00B04E53"/>
    <w:rsid w:val="00B058C8"/>
    <w:rsid w:val="00B060E8"/>
    <w:rsid w:val="00B06494"/>
    <w:rsid w:val="00B073B5"/>
    <w:rsid w:val="00B12417"/>
    <w:rsid w:val="00B13471"/>
    <w:rsid w:val="00B14B23"/>
    <w:rsid w:val="00B15993"/>
    <w:rsid w:val="00B160D3"/>
    <w:rsid w:val="00B178E2"/>
    <w:rsid w:val="00B2266F"/>
    <w:rsid w:val="00B23E46"/>
    <w:rsid w:val="00B25499"/>
    <w:rsid w:val="00B26CC0"/>
    <w:rsid w:val="00B27537"/>
    <w:rsid w:val="00B30D92"/>
    <w:rsid w:val="00B32770"/>
    <w:rsid w:val="00B33177"/>
    <w:rsid w:val="00B35806"/>
    <w:rsid w:val="00B365AB"/>
    <w:rsid w:val="00B37B1E"/>
    <w:rsid w:val="00B40BCA"/>
    <w:rsid w:val="00B40C26"/>
    <w:rsid w:val="00B40F05"/>
    <w:rsid w:val="00B41EA0"/>
    <w:rsid w:val="00B44A36"/>
    <w:rsid w:val="00B45674"/>
    <w:rsid w:val="00B47BB2"/>
    <w:rsid w:val="00B50012"/>
    <w:rsid w:val="00B52BDC"/>
    <w:rsid w:val="00B52F0D"/>
    <w:rsid w:val="00B53E9C"/>
    <w:rsid w:val="00B54AC7"/>
    <w:rsid w:val="00B55778"/>
    <w:rsid w:val="00B55FF9"/>
    <w:rsid w:val="00B563D5"/>
    <w:rsid w:val="00B5756F"/>
    <w:rsid w:val="00B60205"/>
    <w:rsid w:val="00B6268A"/>
    <w:rsid w:val="00B62F3F"/>
    <w:rsid w:val="00B63108"/>
    <w:rsid w:val="00B634A2"/>
    <w:rsid w:val="00B6368C"/>
    <w:rsid w:val="00B6529D"/>
    <w:rsid w:val="00B66E8F"/>
    <w:rsid w:val="00B67482"/>
    <w:rsid w:val="00B678DB"/>
    <w:rsid w:val="00B714C4"/>
    <w:rsid w:val="00B71EF1"/>
    <w:rsid w:val="00B72B21"/>
    <w:rsid w:val="00B73515"/>
    <w:rsid w:val="00B74931"/>
    <w:rsid w:val="00B74CA6"/>
    <w:rsid w:val="00B81497"/>
    <w:rsid w:val="00B81891"/>
    <w:rsid w:val="00B81A44"/>
    <w:rsid w:val="00B81B12"/>
    <w:rsid w:val="00B83F1D"/>
    <w:rsid w:val="00B840EB"/>
    <w:rsid w:val="00B8571A"/>
    <w:rsid w:val="00B85B07"/>
    <w:rsid w:val="00B85ECF"/>
    <w:rsid w:val="00B87956"/>
    <w:rsid w:val="00B87986"/>
    <w:rsid w:val="00B91836"/>
    <w:rsid w:val="00B92742"/>
    <w:rsid w:val="00B95E35"/>
    <w:rsid w:val="00B95ED2"/>
    <w:rsid w:val="00BA1851"/>
    <w:rsid w:val="00BA1F02"/>
    <w:rsid w:val="00BA3849"/>
    <w:rsid w:val="00BA4B15"/>
    <w:rsid w:val="00BA6248"/>
    <w:rsid w:val="00BA6987"/>
    <w:rsid w:val="00BA6AAB"/>
    <w:rsid w:val="00BA75F2"/>
    <w:rsid w:val="00BA7849"/>
    <w:rsid w:val="00BB01FF"/>
    <w:rsid w:val="00BB1A18"/>
    <w:rsid w:val="00BB2AE5"/>
    <w:rsid w:val="00BB4066"/>
    <w:rsid w:val="00BB4105"/>
    <w:rsid w:val="00BB56E5"/>
    <w:rsid w:val="00BB571B"/>
    <w:rsid w:val="00BC075D"/>
    <w:rsid w:val="00BC076B"/>
    <w:rsid w:val="00BC14FA"/>
    <w:rsid w:val="00BC1B9C"/>
    <w:rsid w:val="00BC36CF"/>
    <w:rsid w:val="00BC578A"/>
    <w:rsid w:val="00BC720B"/>
    <w:rsid w:val="00BD30C8"/>
    <w:rsid w:val="00BD4E2A"/>
    <w:rsid w:val="00BD4F14"/>
    <w:rsid w:val="00BD6545"/>
    <w:rsid w:val="00BD76FD"/>
    <w:rsid w:val="00BD796B"/>
    <w:rsid w:val="00BE0209"/>
    <w:rsid w:val="00BE1046"/>
    <w:rsid w:val="00BE5ADF"/>
    <w:rsid w:val="00BE705D"/>
    <w:rsid w:val="00BF01D4"/>
    <w:rsid w:val="00BF0C06"/>
    <w:rsid w:val="00BF2906"/>
    <w:rsid w:val="00BF32AC"/>
    <w:rsid w:val="00BF4C0F"/>
    <w:rsid w:val="00C00558"/>
    <w:rsid w:val="00C03B41"/>
    <w:rsid w:val="00C05F7B"/>
    <w:rsid w:val="00C070DF"/>
    <w:rsid w:val="00C07938"/>
    <w:rsid w:val="00C10DC7"/>
    <w:rsid w:val="00C1138E"/>
    <w:rsid w:val="00C11CD3"/>
    <w:rsid w:val="00C1313D"/>
    <w:rsid w:val="00C14D23"/>
    <w:rsid w:val="00C171CD"/>
    <w:rsid w:val="00C17F17"/>
    <w:rsid w:val="00C20BE8"/>
    <w:rsid w:val="00C20D44"/>
    <w:rsid w:val="00C21391"/>
    <w:rsid w:val="00C21BA2"/>
    <w:rsid w:val="00C228F5"/>
    <w:rsid w:val="00C24CB5"/>
    <w:rsid w:val="00C31729"/>
    <w:rsid w:val="00C331B6"/>
    <w:rsid w:val="00C33F6F"/>
    <w:rsid w:val="00C34932"/>
    <w:rsid w:val="00C370BA"/>
    <w:rsid w:val="00C37B77"/>
    <w:rsid w:val="00C414D1"/>
    <w:rsid w:val="00C424E9"/>
    <w:rsid w:val="00C4415E"/>
    <w:rsid w:val="00C46670"/>
    <w:rsid w:val="00C46E6D"/>
    <w:rsid w:val="00C51310"/>
    <w:rsid w:val="00C5135F"/>
    <w:rsid w:val="00C52AC7"/>
    <w:rsid w:val="00C52E53"/>
    <w:rsid w:val="00C53C1C"/>
    <w:rsid w:val="00C54629"/>
    <w:rsid w:val="00C609CB"/>
    <w:rsid w:val="00C617FD"/>
    <w:rsid w:val="00C61AAB"/>
    <w:rsid w:val="00C62307"/>
    <w:rsid w:val="00C62510"/>
    <w:rsid w:val="00C634BC"/>
    <w:rsid w:val="00C637EC"/>
    <w:rsid w:val="00C638CA"/>
    <w:rsid w:val="00C676BC"/>
    <w:rsid w:val="00C7009C"/>
    <w:rsid w:val="00C7109C"/>
    <w:rsid w:val="00C713C8"/>
    <w:rsid w:val="00C7365D"/>
    <w:rsid w:val="00C7382A"/>
    <w:rsid w:val="00C73A89"/>
    <w:rsid w:val="00C74B19"/>
    <w:rsid w:val="00C76839"/>
    <w:rsid w:val="00C76EA7"/>
    <w:rsid w:val="00C76FD7"/>
    <w:rsid w:val="00C8035A"/>
    <w:rsid w:val="00C8085A"/>
    <w:rsid w:val="00C82992"/>
    <w:rsid w:val="00C83850"/>
    <w:rsid w:val="00C839C6"/>
    <w:rsid w:val="00C84E33"/>
    <w:rsid w:val="00C87238"/>
    <w:rsid w:val="00C87914"/>
    <w:rsid w:val="00C90307"/>
    <w:rsid w:val="00C91A74"/>
    <w:rsid w:val="00C92B9B"/>
    <w:rsid w:val="00C95C6B"/>
    <w:rsid w:val="00C960C3"/>
    <w:rsid w:val="00C96F89"/>
    <w:rsid w:val="00C977FF"/>
    <w:rsid w:val="00CA0A43"/>
    <w:rsid w:val="00CA0BEB"/>
    <w:rsid w:val="00CA1884"/>
    <w:rsid w:val="00CA2000"/>
    <w:rsid w:val="00CA3726"/>
    <w:rsid w:val="00CA438D"/>
    <w:rsid w:val="00CA51C2"/>
    <w:rsid w:val="00CA52C2"/>
    <w:rsid w:val="00CA536B"/>
    <w:rsid w:val="00CB0495"/>
    <w:rsid w:val="00CB0920"/>
    <w:rsid w:val="00CB0C59"/>
    <w:rsid w:val="00CB11BC"/>
    <w:rsid w:val="00CB20BA"/>
    <w:rsid w:val="00CB2144"/>
    <w:rsid w:val="00CB25BE"/>
    <w:rsid w:val="00CB354C"/>
    <w:rsid w:val="00CB5FB9"/>
    <w:rsid w:val="00CC0C57"/>
    <w:rsid w:val="00CC4010"/>
    <w:rsid w:val="00CC41BB"/>
    <w:rsid w:val="00CC4F77"/>
    <w:rsid w:val="00CC4FFA"/>
    <w:rsid w:val="00CD3B44"/>
    <w:rsid w:val="00CD475D"/>
    <w:rsid w:val="00CD4D23"/>
    <w:rsid w:val="00CD4F31"/>
    <w:rsid w:val="00CD586E"/>
    <w:rsid w:val="00CD5BD1"/>
    <w:rsid w:val="00CD688E"/>
    <w:rsid w:val="00CD771A"/>
    <w:rsid w:val="00CD7A1C"/>
    <w:rsid w:val="00CE0859"/>
    <w:rsid w:val="00CE0CF1"/>
    <w:rsid w:val="00CE356E"/>
    <w:rsid w:val="00CE3E03"/>
    <w:rsid w:val="00CE483E"/>
    <w:rsid w:val="00CE48A2"/>
    <w:rsid w:val="00CE5312"/>
    <w:rsid w:val="00CE576B"/>
    <w:rsid w:val="00CE584D"/>
    <w:rsid w:val="00CE65B9"/>
    <w:rsid w:val="00CE6C8C"/>
    <w:rsid w:val="00CF001A"/>
    <w:rsid w:val="00CF1B16"/>
    <w:rsid w:val="00CF38B7"/>
    <w:rsid w:val="00CF3A9D"/>
    <w:rsid w:val="00CF6CA9"/>
    <w:rsid w:val="00D000E2"/>
    <w:rsid w:val="00D01645"/>
    <w:rsid w:val="00D019E3"/>
    <w:rsid w:val="00D02F75"/>
    <w:rsid w:val="00D04FDA"/>
    <w:rsid w:val="00D077BC"/>
    <w:rsid w:val="00D07A83"/>
    <w:rsid w:val="00D14764"/>
    <w:rsid w:val="00D1779D"/>
    <w:rsid w:val="00D2039F"/>
    <w:rsid w:val="00D2235B"/>
    <w:rsid w:val="00D223A3"/>
    <w:rsid w:val="00D23E31"/>
    <w:rsid w:val="00D26101"/>
    <w:rsid w:val="00D26762"/>
    <w:rsid w:val="00D272BF"/>
    <w:rsid w:val="00D276D6"/>
    <w:rsid w:val="00D27BF7"/>
    <w:rsid w:val="00D30A72"/>
    <w:rsid w:val="00D317FD"/>
    <w:rsid w:val="00D31B3B"/>
    <w:rsid w:val="00D31FE1"/>
    <w:rsid w:val="00D32953"/>
    <w:rsid w:val="00D33BC2"/>
    <w:rsid w:val="00D36B96"/>
    <w:rsid w:val="00D372B6"/>
    <w:rsid w:val="00D37B14"/>
    <w:rsid w:val="00D40282"/>
    <w:rsid w:val="00D4316D"/>
    <w:rsid w:val="00D44303"/>
    <w:rsid w:val="00D4472B"/>
    <w:rsid w:val="00D44979"/>
    <w:rsid w:val="00D46DB3"/>
    <w:rsid w:val="00D47CBF"/>
    <w:rsid w:val="00D50078"/>
    <w:rsid w:val="00D50A74"/>
    <w:rsid w:val="00D52961"/>
    <w:rsid w:val="00D5354F"/>
    <w:rsid w:val="00D56C69"/>
    <w:rsid w:val="00D57AEB"/>
    <w:rsid w:val="00D6030D"/>
    <w:rsid w:val="00D60578"/>
    <w:rsid w:val="00D606C6"/>
    <w:rsid w:val="00D60707"/>
    <w:rsid w:val="00D6095B"/>
    <w:rsid w:val="00D61A87"/>
    <w:rsid w:val="00D62B0C"/>
    <w:rsid w:val="00D62BEC"/>
    <w:rsid w:val="00D64F70"/>
    <w:rsid w:val="00D67D19"/>
    <w:rsid w:val="00D70155"/>
    <w:rsid w:val="00D7227E"/>
    <w:rsid w:val="00D73521"/>
    <w:rsid w:val="00D74423"/>
    <w:rsid w:val="00D74A28"/>
    <w:rsid w:val="00D74D25"/>
    <w:rsid w:val="00D758A2"/>
    <w:rsid w:val="00D7652E"/>
    <w:rsid w:val="00D76A49"/>
    <w:rsid w:val="00D80385"/>
    <w:rsid w:val="00D8042D"/>
    <w:rsid w:val="00D81FC5"/>
    <w:rsid w:val="00D84B45"/>
    <w:rsid w:val="00D8644A"/>
    <w:rsid w:val="00D8665D"/>
    <w:rsid w:val="00D873E6"/>
    <w:rsid w:val="00D91088"/>
    <w:rsid w:val="00D913A8"/>
    <w:rsid w:val="00D91C79"/>
    <w:rsid w:val="00D94567"/>
    <w:rsid w:val="00D94ED2"/>
    <w:rsid w:val="00D94FC4"/>
    <w:rsid w:val="00D95323"/>
    <w:rsid w:val="00D9727B"/>
    <w:rsid w:val="00D972C7"/>
    <w:rsid w:val="00DA03B3"/>
    <w:rsid w:val="00DA3C03"/>
    <w:rsid w:val="00DA497A"/>
    <w:rsid w:val="00DA65C4"/>
    <w:rsid w:val="00DA6C81"/>
    <w:rsid w:val="00DA7B6D"/>
    <w:rsid w:val="00DA7EB4"/>
    <w:rsid w:val="00DB258D"/>
    <w:rsid w:val="00DB2E47"/>
    <w:rsid w:val="00DB2FC5"/>
    <w:rsid w:val="00DB339E"/>
    <w:rsid w:val="00DB3FED"/>
    <w:rsid w:val="00DB5AB3"/>
    <w:rsid w:val="00DB63A0"/>
    <w:rsid w:val="00DB7142"/>
    <w:rsid w:val="00DC3744"/>
    <w:rsid w:val="00DC3C6D"/>
    <w:rsid w:val="00DC400F"/>
    <w:rsid w:val="00DC4268"/>
    <w:rsid w:val="00DC487E"/>
    <w:rsid w:val="00DC593C"/>
    <w:rsid w:val="00DD1687"/>
    <w:rsid w:val="00DD17F4"/>
    <w:rsid w:val="00DD1995"/>
    <w:rsid w:val="00DD3B61"/>
    <w:rsid w:val="00DD57EA"/>
    <w:rsid w:val="00DD5D7A"/>
    <w:rsid w:val="00DD633C"/>
    <w:rsid w:val="00DE0FD0"/>
    <w:rsid w:val="00DE3667"/>
    <w:rsid w:val="00DE4E3F"/>
    <w:rsid w:val="00DE6F8E"/>
    <w:rsid w:val="00DE72D3"/>
    <w:rsid w:val="00DF0215"/>
    <w:rsid w:val="00DF0507"/>
    <w:rsid w:val="00DF4D32"/>
    <w:rsid w:val="00E00545"/>
    <w:rsid w:val="00E00CBF"/>
    <w:rsid w:val="00E01E03"/>
    <w:rsid w:val="00E040EB"/>
    <w:rsid w:val="00E059F3"/>
    <w:rsid w:val="00E070C1"/>
    <w:rsid w:val="00E1139E"/>
    <w:rsid w:val="00E12C20"/>
    <w:rsid w:val="00E13952"/>
    <w:rsid w:val="00E13F78"/>
    <w:rsid w:val="00E1752E"/>
    <w:rsid w:val="00E206AD"/>
    <w:rsid w:val="00E20A1E"/>
    <w:rsid w:val="00E21DD2"/>
    <w:rsid w:val="00E2385B"/>
    <w:rsid w:val="00E24E69"/>
    <w:rsid w:val="00E266A4"/>
    <w:rsid w:val="00E3047E"/>
    <w:rsid w:val="00E305F2"/>
    <w:rsid w:val="00E3137E"/>
    <w:rsid w:val="00E32F7D"/>
    <w:rsid w:val="00E35893"/>
    <w:rsid w:val="00E37186"/>
    <w:rsid w:val="00E37594"/>
    <w:rsid w:val="00E40554"/>
    <w:rsid w:val="00E42FC7"/>
    <w:rsid w:val="00E43565"/>
    <w:rsid w:val="00E43C4A"/>
    <w:rsid w:val="00E43E6E"/>
    <w:rsid w:val="00E44CB5"/>
    <w:rsid w:val="00E45882"/>
    <w:rsid w:val="00E45C89"/>
    <w:rsid w:val="00E5069E"/>
    <w:rsid w:val="00E56326"/>
    <w:rsid w:val="00E60AB1"/>
    <w:rsid w:val="00E61782"/>
    <w:rsid w:val="00E6223B"/>
    <w:rsid w:val="00E62460"/>
    <w:rsid w:val="00E62633"/>
    <w:rsid w:val="00E64226"/>
    <w:rsid w:val="00E64682"/>
    <w:rsid w:val="00E64753"/>
    <w:rsid w:val="00E66701"/>
    <w:rsid w:val="00E67470"/>
    <w:rsid w:val="00E67BB9"/>
    <w:rsid w:val="00E67C4B"/>
    <w:rsid w:val="00E7029C"/>
    <w:rsid w:val="00E72A63"/>
    <w:rsid w:val="00E72C3D"/>
    <w:rsid w:val="00E73280"/>
    <w:rsid w:val="00E7447E"/>
    <w:rsid w:val="00E75909"/>
    <w:rsid w:val="00E7710D"/>
    <w:rsid w:val="00E77115"/>
    <w:rsid w:val="00E776C9"/>
    <w:rsid w:val="00E77887"/>
    <w:rsid w:val="00E8042F"/>
    <w:rsid w:val="00E80E39"/>
    <w:rsid w:val="00E81B55"/>
    <w:rsid w:val="00E822C2"/>
    <w:rsid w:val="00E8251B"/>
    <w:rsid w:val="00E82EDD"/>
    <w:rsid w:val="00E8376C"/>
    <w:rsid w:val="00E84E55"/>
    <w:rsid w:val="00E91585"/>
    <w:rsid w:val="00E92EFD"/>
    <w:rsid w:val="00E9481E"/>
    <w:rsid w:val="00E951BB"/>
    <w:rsid w:val="00E95808"/>
    <w:rsid w:val="00E95D94"/>
    <w:rsid w:val="00E96A4F"/>
    <w:rsid w:val="00E974EF"/>
    <w:rsid w:val="00E97DD0"/>
    <w:rsid w:val="00EA0D8D"/>
    <w:rsid w:val="00EA2F68"/>
    <w:rsid w:val="00EA3172"/>
    <w:rsid w:val="00EA329E"/>
    <w:rsid w:val="00EA3EA4"/>
    <w:rsid w:val="00EA4D71"/>
    <w:rsid w:val="00EA7917"/>
    <w:rsid w:val="00EB0402"/>
    <w:rsid w:val="00EB0597"/>
    <w:rsid w:val="00EB12E9"/>
    <w:rsid w:val="00EB18E7"/>
    <w:rsid w:val="00EB213F"/>
    <w:rsid w:val="00EB2D27"/>
    <w:rsid w:val="00EB33A3"/>
    <w:rsid w:val="00EB79F7"/>
    <w:rsid w:val="00EC0136"/>
    <w:rsid w:val="00EC1511"/>
    <w:rsid w:val="00EC1804"/>
    <w:rsid w:val="00EC370E"/>
    <w:rsid w:val="00EC438F"/>
    <w:rsid w:val="00EC4E5C"/>
    <w:rsid w:val="00EC692F"/>
    <w:rsid w:val="00EC7A5B"/>
    <w:rsid w:val="00ED18B1"/>
    <w:rsid w:val="00ED602E"/>
    <w:rsid w:val="00ED6461"/>
    <w:rsid w:val="00ED6E7F"/>
    <w:rsid w:val="00ED751F"/>
    <w:rsid w:val="00EE0136"/>
    <w:rsid w:val="00EE01AC"/>
    <w:rsid w:val="00EE02B4"/>
    <w:rsid w:val="00EE2807"/>
    <w:rsid w:val="00EE3840"/>
    <w:rsid w:val="00EE60AE"/>
    <w:rsid w:val="00EE6FC9"/>
    <w:rsid w:val="00EE77DC"/>
    <w:rsid w:val="00EE78B3"/>
    <w:rsid w:val="00EF04C1"/>
    <w:rsid w:val="00EF1E9D"/>
    <w:rsid w:val="00EF22E5"/>
    <w:rsid w:val="00EF3A77"/>
    <w:rsid w:val="00EF42F9"/>
    <w:rsid w:val="00EF54FE"/>
    <w:rsid w:val="00EF7E03"/>
    <w:rsid w:val="00F00B53"/>
    <w:rsid w:val="00F00CEB"/>
    <w:rsid w:val="00F0425B"/>
    <w:rsid w:val="00F04A2B"/>
    <w:rsid w:val="00F057D1"/>
    <w:rsid w:val="00F06272"/>
    <w:rsid w:val="00F06F28"/>
    <w:rsid w:val="00F07B56"/>
    <w:rsid w:val="00F10680"/>
    <w:rsid w:val="00F12D00"/>
    <w:rsid w:val="00F13023"/>
    <w:rsid w:val="00F14871"/>
    <w:rsid w:val="00F155CC"/>
    <w:rsid w:val="00F15FE0"/>
    <w:rsid w:val="00F162C0"/>
    <w:rsid w:val="00F21A3B"/>
    <w:rsid w:val="00F22DC3"/>
    <w:rsid w:val="00F238A3"/>
    <w:rsid w:val="00F24155"/>
    <w:rsid w:val="00F26C8E"/>
    <w:rsid w:val="00F27069"/>
    <w:rsid w:val="00F27DD4"/>
    <w:rsid w:val="00F30367"/>
    <w:rsid w:val="00F31636"/>
    <w:rsid w:val="00F32924"/>
    <w:rsid w:val="00F341D2"/>
    <w:rsid w:val="00F370F5"/>
    <w:rsid w:val="00F37C87"/>
    <w:rsid w:val="00F40D39"/>
    <w:rsid w:val="00F41A54"/>
    <w:rsid w:val="00F41ABA"/>
    <w:rsid w:val="00F425AB"/>
    <w:rsid w:val="00F45AF3"/>
    <w:rsid w:val="00F4715A"/>
    <w:rsid w:val="00F47E53"/>
    <w:rsid w:val="00F5108C"/>
    <w:rsid w:val="00F52789"/>
    <w:rsid w:val="00F5362B"/>
    <w:rsid w:val="00F56641"/>
    <w:rsid w:val="00F56C0F"/>
    <w:rsid w:val="00F571CF"/>
    <w:rsid w:val="00F57270"/>
    <w:rsid w:val="00F623E4"/>
    <w:rsid w:val="00F62BDB"/>
    <w:rsid w:val="00F63DC4"/>
    <w:rsid w:val="00F648B1"/>
    <w:rsid w:val="00F64EED"/>
    <w:rsid w:val="00F65332"/>
    <w:rsid w:val="00F709D3"/>
    <w:rsid w:val="00F73598"/>
    <w:rsid w:val="00F73989"/>
    <w:rsid w:val="00F748BA"/>
    <w:rsid w:val="00F749B2"/>
    <w:rsid w:val="00F76197"/>
    <w:rsid w:val="00F76B93"/>
    <w:rsid w:val="00F803D1"/>
    <w:rsid w:val="00F80CBE"/>
    <w:rsid w:val="00F80ECF"/>
    <w:rsid w:val="00F817AC"/>
    <w:rsid w:val="00F82B44"/>
    <w:rsid w:val="00F82EBA"/>
    <w:rsid w:val="00F8389C"/>
    <w:rsid w:val="00F8400D"/>
    <w:rsid w:val="00F857CD"/>
    <w:rsid w:val="00F85857"/>
    <w:rsid w:val="00F85B38"/>
    <w:rsid w:val="00F875A6"/>
    <w:rsid w:val="00F91832"/>
    <w:rsid w:val="00F9398A"/>
    <w:rsid w:val="00F954F1"/>
    <w:rsid w:val="00F95C66"/>
    <w:rsid w:val="00F9686C"/>
    <w:rsid w:val="00F977C0"/>
    <w:rsid w:val="00F97A38"/>
    <w:rsid w:val="00FA13F8"/>
    <w:rsid w:val="00FA1B49"/>
    <w:rsid w:val="00FA643B"/>
    <w:rsid w:val="00FA648C"/>
    <w:rsid w:val="00FB0936"/>
    <w:rsid w:val="00FB1126"/>
    <w:rsid w:val="00FB14C4"/>
    <w:rsid w:val="00FB155B"/>
    <w:rsid w:val="00FB25D4"/>
    <w:rsid w:val="00FB4ECB"/>
    <w:rsid w:val="00FB7823"/>
    <w:rsid w:val="00FC05B1"/>
    <w:rsid w:val="00FC06D3"/>
    <w:rsid w:val="00FC0A63"/>
    <w:rsid w:val="00FC15A9"/>
    <w:rsid w:val="00FC1868"/>
    <w:rsid w:val="00FC292D"/>
    <w:rsid w:val="00FC5038"/>
    <w:rsid w:val="00FD07A8"/>
    <w:rsid w:val="00FD0D3E"/>
    <w:rsid w:val="00FD72F4"/>
    <w:rsid w:val="00FE1ADC"/>
    <w:rsid w:val="00FE2831"/>
    <w:rsid w:val="00FE299B"/>
    <w:rsid w:val="00FE522E"/>
    <w:rsid w:val="00FF2C2A"/>
    <w:rsid w:val="00FF4EAE"/>
    <w:rsid w:val="00FF5BD2"/>
    <w:rsid w:val="00FF6AF7"/>
    <w:rsid w:val="01CC8BE8"/>
    <w:rsid w:val="16DF492F"/>
    <w:rsid w:val="17121512"/>
    <w:rsid w:val="1A5F28FE"/>
    <w:rsid w:val="1CF0E761"/>
    <w:rsid w:val="1EAFF7E3"/>
    <w:rsid w:val="274DAE7A"/>
    <w:rsid w:val="2F94D817"/>
    <w:rsid w:val="54EC247F"/>
    <w:rsid w:val="5FF0A840"/>
    <w:rsid w:val="68034209"/>
    <w:rsid w:val="6D59B09E"/>
    <w:rsid w:val="75BFEC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27F3"/>
  <w15:docId w15:val="{3D492EDC-25FC-43E1-BE96-AF842B1A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3473"/>
    <w:rPr>
      <w:rFonts w:eastAsia="Times New Roman"/>
      <w:sz w:val="22"/>
    </w:rPr>
  </w:style>
  <w:style w:type="paragraph" w:styleId="Nadpis1">
    <w:name w:val="heading 1"/>
    <w:aliases w:val="Chapter"/>
    <w:basedOn w:val="Odstavecseseznamem"/>
    <w:next w:val="Normln"/>
    <w:link w:val="Nadpis1Char"/>
    <w:uiPriority w:val="9"/>
    <w:qFormat/>
    <w:rsid w:val="003D626B"/>
    <w:pPr>
      <w:keepNext/>
      <w:keepLines/>
      <w:numPr>
        <w:numId w:val="3"/>
      </w:numPr>
      <w:spacing w:before="480" w:after="240"/>
      <w:ind w:left="0" w:firstLine="0"/>
      <w:contextualSpacing w:val="0"/>
      <w:jc w:val="center"/>
      <w:outlineLvl w:val="0"/>
    </w:pPr>
    <w:rPr>
      <w:rFonts w:ascii="Calibri" w:hAnsi="Calibri"/>
      <w:b/>
      <w:sz w:val="22"/>
      <w:lang w:eastAsia="ar-SA"/>
    </w:rPr>
  </w:style>
  <w:style w:type="paragraph" w:styleId="Nadpis2">
    <w:name w:val="heading 2"/>
    <w:aliases w:val="Odstavec 2,Podkapitola1"/>
    <w:basedOn w:val="Odstavecseseznamem"/>
    <w:next w:val="Normln"/>
    <w:link w:val="Nadpis2Char"/>
    <w:uiPriority w:val="99"/>
    <w:unhideWhenUsed/>
    <w:qFormat/>
    <w:rsid w:val="003D626B"/>
    <w:pPr>
      <w:ind w:left="567" w:hanging="567"/>
      <w:jc w:val="both"/>
      <w:outlineLvl w:val="1"/>
    </w:pPr>
    <w:rPr>
      <w:rFonts w:ascii="Calibri" w:hAnsi="Calibri"/>
      <w:color w:val="000000"/>
      <w:sz w:val="22"/>
      <w:szCs w:val="22"/>
    </w:rPr>
  </w:style>
  <w:style w:type="paragraph" w:styleId="Nadpis3">
    <w:name w:val="heading 3"/>
    <w:aliases w:val="Podpodkapitola"/>
    <w:basedOn w:val="Normln"/>
    <w:next w:val="Normln"/>
    <w:link w:val="Nadpis3Char"/>
    <w:uiPriority w:val="99"/>
    <w:unhideWhenUsed/>
    <w:qFormat/>
    <w:rsid w:val="00405A7F"/>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
    <w:link w:val="Nadpis1"/>
    <w:uiPriority w:val="9"/>
    <w:rsid w:val="003D626B"/>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rsid w:val="007F22C9"/>
    <w:rPr>
      <w:sz w:val="16"/>
      <w:szCs w:val="16"/>
    </w:rPr>
  </w:style>
  <w:style w:type="paragraph" w:styleId="Textkomente">
    <w:name w:val="annotation text"/>
    <w:basedOn w:val="Normln"/>
    <w:link w:val="TextkomenteChar"/>
    <w:rsid w:val="007F22C9"/>
    <w:rPr>
      <w:rFonts w:ascii="Times New Roman" w:hAnsi="Times New Roman"/>
      <w:sz w:val="20"/>
    </w:rPr>
  </w:style>
  <w:style w:type="character" w:customStyle="1" w:styleId="TextkomenteChar">
    <w:name w:val="Text komentáře Char"/>
    <w:link w:val="Textkomente"/>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Reference List,Odstavec se seznamem a odrážkou,1 úroveň Odstavec se seznamem,List Paragraph (Czech Tourism),cp_Odstavec se seznamem,Bullet Number,numbere"/>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qFormat/>
    <w:rsid w:val="0064549D"/>
    <w:pPr>
      <w:ind w:firstLine="539"/>
      <w:jc w:val="both"/>
    </w:pPr>
  </w:style>
  <w:style w:type="character" w:customStyle="1" w:styleId="OdstavecseseznamemChar">
    <w:name w:val="Odstavec se seznamem Char"/>
    <w:aliases w:val="Nad Char,List Paragraph Char,Odstavec cíl se seznamem Char,Odstavec se seznamem5 Char,Odstavec_muj Char,Reference List Char,Odstavec se seznamem a odrážkou Char,1 úroveň Odstavec se seznamem Char,cp_Odstavec se seznamem Char"/>
    <w:link w:val="Odstavecseseznamem"/>
    <w:uiPriority w:val="34"/>
    <w:qFormat/>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unhideWhenUsed/>
    <w:rsid w:val="007A3922"/>
    <w:rPr>
      <w:b/>
      <w:bCs/>
    </w:rPr>
  </w:style>
  <w:style w:type="character" w:customStyle="1" w:styleId="PedmtkomenteChar">
    <w:name w:val="Předmět komentáře Char"/>
    <w:link w:val="Pedmtkomente"/>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aliases w:val="Podpodpodkapitola"/>
    <w:basedOn w:val="Normln"/>
    <w:next w:val="Normln"/>
    <w:autoRedefine/>
    <w:uiPriority w:val="39"/>
    <w:qFormat/>
    <w:rsid w:val="003D626B"/>
    <w:pPr>
      <w:tabs>
        <w:tab w:val="left" w:pos="567"/>
        <w:tab w:val="right" w:leader="dot" w:pos="9061"/>
      </w:tabs>
      <w:suppressAutoHyphens/>
      <w:spacing w:before="60" w:after="60" w:line="276" w:lineRule="auto"/>
      <w:ind w:left="567" w:hanging="567"/>
    </w:pPr>
    <w:rPr>
      <w:rFonts w:eastAsia="SimSun" w:cs="font282"/>
      <w:kern w:val="1"/>
      <w:szCs w:val="22"/>
      <w:lang w:eastAsia="ar-SA"/>
    </w:rPr>
  </w:style>
  <w:style w:type="paragraph" w:styleId="Nadpisobsahu">
    <w:name w:val="TOC Heading"/>
    <w:basedOn w:val="Nadpis1"/>
    <w:next w:val="Normln"/>
    <w:uiPriority w:val="39"/>
    <w:unhideWhenUsed/>
    <w:qFormat/>
    <w:rsid w:val="001F0442"/>
    <w:pPr>
      <w:numPr>
        <w:numId w:val="0"/>
      </w:numPr>
      <w:spacing w:line="276" w:lineRule="auto"/>
      <w:jc w:val="left"/>
      <w:outlineLvl w:val="9"/>
    </w:pPr>
    <w:rPr>
      <w:bCs/>
      <w:color w:val="000000" w:themeColor="text1"/>
      <w:sz w:val="28"/>
      <w:szCs w:val="28"/>
      <w:lang w:eastAsia="cs-CZ"/>
    </w:rPr>
  </w:style>
  <w:style w:type="paragraph" w:styleId="Revize">
    <w:name w:val="Revision"/>
    <w:hidden/>
    <w:uiPriority w:val="99"/>
    <w:semiHidden/>
    <w:rsid w:val="00C53C1C"/>
    <w:rPr>
      <w:rFonts w:ascii="Times New Roman" w:eastAsia="Times New Roman" w:hAnsi="Times New Roman"/>
    </w:rPr>
  </w:style>
  <w:style w:type="paragraph" w:styleId="Textpoznpodarou">
    <w:name w:val="footnote text"/>
    <w:aliases w:val="fn"/>
    <w:basedOn w:val="Normln"/>
    <w:link w:val="TextpoznpodarouChar"/>
    <w:uiPriority w:val="99"/>
    <w:unhideWhenUsed/>
    <w:rsid w:val="003B33D4"/>
    <w:rPr>
      <w:sz w:val="20"/>
    </w:rPr>
  </w:style>
  <w:style w:type="character" w:customStyle="1" w:styleId="TextpoznpodarouChar">
    <w:name w:val="Text pozn. pod čarou Char"/>
    <w:aliases w:val="fn Char"/>
    <w:basedOn w:val="Standardnpsmoodstavce"/>
    <w:link w:val="Textpoznpodarou"/>
    <w:uiPriority w:val="99"/>
    <w:rsid w:val="003B33D4"/>
    <w:rPr>
      <w:rFonts w:eastAsia="Times New Roman"/>
    </w:rPr>
  </w:style>
  <w:style w:type="character" w:styleId="Znakapoznpodarou">
    <w:name w:val="footnote reference"/>
    <w:basedOn w:val="Standardnpsmoodstavce"/>
    <w:uiPriority w:val="99"/>
    <w:semiHidden/>
    <w:unhideWhenUsed/>
    <w:rsid w:val="003B33D4"/>
    <w:rPr>
      <w:vertAlign w:val="superscript"/>
    </w:rPr>
  </w:style>
  <w:style w:type="character" w:customStyle="1" w:styleId="Nadpis2Char">
    <w:name w:val="Nadpis 2 Char"/>
    <w:aliases w:val="Odstavec 2 Char,Podkapitola1 Char"/>
    <w:basedOn w:val="Standardnpsmoodstavce"/>
    <w:link w:val="Nadpis2"/>
    <w:uiPriority w:val="99"/>
    <w:rsid w:val="003D626B"/>
    <w:rPr>
      <w:rFonts w:eastAsia="Times New Roman"/>
      <w:color w:val="000000"/>
      <w:sz w:val="22"/>
      <w:szCs w:val="22"/>
    </w:rPr>
  </w:style>
  <w:style w:type="character" w:customStyle="1" w:styleId="normaltextrun">
    <w:name w:val="normaltextrun"/>
    <w:basedOn w:val="Standardnpsmoodstavce"/>
    <w:rsid w:val="003D626B"/>
  </w:style>
  <w:style w:type="paragraph" w:customStyle="1" w:styleId="1nadpis">
    <w:name w:val="1nadpis"/>
    <w:basedOn w:val="Normln"/>
    <w:qFormat/>
    <w:rsid w:val="003D626B"/>
    <w:pPr>
      <w:keepNext/>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Normln"/>
    <w:qFormat/>
    <w:rsid w:val="00BC14FA"/>
    <w:pPr>
      <w:numPr>
        <w:numId w:val="1"/>
      </w:numPr>
      <w:jc w:val="both"/>
    </w:pPr>
    <w:rPr>
      <w:color w:val="000000"/>
      <w:szCs w:val="22"/>
    </w:rPr>
  </w:style>
  <w:style w:type="paragraph" w:customStyle="1" w:styleId="3seznam">
    <w:name w:val="3seznam"/>
    <w:basedOn w:val="Normln"/>
    <w:qFormat/>
    <w:rsid w:val="003D626B"/>
    <w:pPr>
      <w:numPr>
        <w:ilvl w:val="2"/>
        <w:numId w:val="15"/>
      </w:numPr>
      <w:spacing w:before="120" w:after="120"/>
      <w:jc w:val="both"/>
    </w:pPr>
    <w:rPr>
      <w:rFonts w:eastAsia="Calibri"/>
      <w:szCs w:val="22"/>
      <w:lang w:eastAsia="en-US"/>
    </w:rPr>
  </w:style>
  <w:style w:type="paragraph" w:customStyle="1" w:styleId="4seznam">
    <w:name w:val="4seznam"/>
    <w:basedOn w:val="Normln"/>
    <w:qFormat/>
    <w:rsid w:val="003D626B"/>
    <w:pPr>
      <w:numPr>
        <w:ilvl w:val="3"/>
        <w:numId w:val="15"/>
      </w:numPr>
      <w:spacing w:before="120" w:after="120"/>
      <w:jc w:val="both"/>
    </w:pPr>
    <w:rPr>
      <w:rFonts w:eastAsia="Calibri"/>
      <w:iCs/>
      <w:szCs w:val="22"/>
      <w:lang w:eastAsia="en-US"/>
    </w:rPr>
  </w:style>
  <w:style w:type="paragraph" w:styleId="Obsah2">
    <w:name w:val="toc 2"/>
    <w:basedOn w:val="Normln"/>
    <w:next w:val="Normln"/>
    <w:autoRedefine/>
    <w:uiPriority w:val="39"/>
    <w:unhideWhenUsed/>
    <w:rsid w:val="007441D2"/>
    <w:pPr>
      <w:spacing w:after="100"/>
      <w:ind w:left="220"/>
    </w:pPr>
  </w:style>
  <w:style w:type="character" w:customStyle="1" w:styleId="Nadpis3Char">
    <w:name w:val="Nadpis 3 Char"/>
    <w:aliases w:val="Podpodkapitola Char"/>
    <w:basedOn w:val="Standardnpsmoodstavce"/>
    <w:link w:val="Nadpis3"/>
    <w:uiPriority w:val="99"/>
    <w:rsid w:val="00405A7F"/>
    <w:rPr>
      <w:rFonts w:ascii="Cambria" w:eastAsia="Times New Roman" w:hAnsi="Cambria"/>
      <w:b/>
      <w:bCs/>
      <w:sz w:val="26"/>
      <w:szCs w:val="26"/>
    </w:rPr>
  </w:style>
  <w:style w:type="paragraph" w:customStyle="1" w:styleId="Odstavecseseznamem1">
    <w:name w:val="Odstavec se seznamem1"/>
    <w:basedOn w:val="Normln"/>
    <w:uiPriority w:val="99"/>
    <w:rsid w:val="00405A7F"/>
    <w:pPr>
      <w:ind w:left="720"/>
      <w:contextualSpacing/>
    </w:pPr>
    <w:rPr>
      <w:rFonts w:eastAsia="Calibri"/>
    </w:rPr>
  </w:style>
  <w:style w:type="paragraph" w:styleId="Zkladntext2">
    <w:name w:val="Body Text 2"/>
    <w:basedOn w:val="Normln"/>
    <w:link w:val="Zkladntext2Char"/>
    <w:uiPriority w:val="99"/>
    <w:unhideWhenUsed/>
    <w:rsid w:val="00405A7F"/>
    <w:pPr>
      <w:spacing w:after="120" w:line="480" w:lineRule="auto"/>
    </w:pPr>
  </w:style>
  <w:style w:type="character" w:customStyle="1" w:styleId="Zkladntext2Char">
    <w:name w:val="Základní text 2 Char"/>
    <w:basedOn w:val="Standardnpsmoodstavce"/>
    <w:link w:val="Zkladntext2"/>
    <w:uiPriority w:val="99"/>
    <w:rsid w:val="00405A7F"/>
    <w:rPr>
      <w:rFonts w:eastAsia="Times New Roman"/>
      <w:sz w:val="22"/>
    </w:rPr>
  </w:style>
  <w:style w:type="table" w:styleId="Mkatabulky">
    <w:name w:val="Table Grid"/>
    <w:basedOn w:val="Normlntabulka"/>
    <w:uiPriority w:val="39"/>
    <w:rsid w:val="00405A7F"/>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405A7F"/>
    <w:rPr>
      <w:b/>
      <w:bCs/>
    </w:rPr>
  </w:style>
  <w:style w:type="paragraph" w:customStyle="1" w:styleId="Odst">
    <w:name w:val="Odst."/>
    <w:basedOn w:val="Normln"/>
    <w:link w:val="OdstChar"/>
    <w:qFormat/>
    <w:rsid w:val="00405A7F"/>
    <w:pPr>
      <w:tabs>
        <w:tab w:val="num" w:pos="0"/>
      </w:tabs>
      <w:spacing w:after="120"/>
      <w:ind w:hanging="170"/>
      <w:jc w:val="both"/>
    </w:pPr>
    <w:rPr>
      <w:rFonts w:ascii="Cambria" w:hAnsi="Cambria" w:cs="Calibri"/>
      <w:szCs w:val="22"/>
    </w:rPr>
  </w:style>
  <w:style w:type="paragraph" w:customStyle="1" w:styleId="Psm">
    <w:name w:val="Písm."/>
    <w:basedOn w:val="Odst"/>
    <w:link w:val="PsmChar"/>
    <w:qFormat/>
    <w:rsid w:val="00405A7F"/>
    <w:pPr>
      <w:tabs>
        <w:tab w:val="clear" w:pos="0"/>
        <w:tab w:val="num" w:pos="360"/>
      </w:tabs>
    </w:pPr>
  </w:style>
  <w:style w:type="character" w:customStyle="1" w:styleId="OdstChar">
    <w:name w:val="Odst. Char"/>
    <w:basedOn w:val="Standardnpsmoodstavce"/>
    <w:link w:val="Odst"/>
    <w:rsid w:val="00405A7F"/>
    <w:rPr>
      <w:rFonts w:ascii="Cambria" w:eastAsia="Times New Roman" w:hAnsi="Cambria" w:cs="Calibri"/>
      <w:sz w:val="22"/>
      <w:szCs w:val="22"/>
    </w:rPr>
  </w:style>
  <w:style w:type="paragraph" w:customStyle="1" w:styleId="2nesltext">
    <w:name w:val="2nečísl.text"/>
    <w:basedOn w:val="Normln"/>
    <w:qFormat/>
    <w:rsid w:val="00405A7F"/>
    <w:pPr>
      <w:spacing w:before="240" w:after="240"/>
      <w:jc w:val="both"/>
    </w:pPr>
    <w:rPr>
      <w:rFonts w:eastAsia="Calibri"/>
      <w:szCs w:val="22"/>
      <w:lang w:eastAsia="en-US"/>
    </w:rPr>
  </w:style>
  <w:style w:type="paragraph" w:customStyle="1" w:styleId="Default">
    <w:name w:val="Default"/>
    <w:rsid w:val="00405A7F"/>
    <w:pPr>
      <w:autoSpaceDE w:val="0"/>
      <w:autoSpaceDN w:val="0"/>
      <w:adjustRightInd w:val="0"/>
    </w:pPr>
    <w:rPr>
      <w:rFonts w:ascii="Arial" w:eastAsiaTheme="minorHAnsi" w:hAnsi="Arial" w:cs="Arial"/>
      <w:color w:val="000000"/>
      <w:sz w:val="24"/>
      <w:szCs w:val="24"/>
      <w:lang w:eastAsia="en-US"/>
    </w:rPr>
  </w:style>
  <w:style w:type="paragraph" w:customStyle="1" w:styleId="Styl1">
    <w:name w:val="Styl 1"/>
    <w:basedOn w:val="Odstavecseseznamem"/>
    <w:qFormat/>
    <w:rsid w:val="00405A7F"/>
    <w:pPr>
      <w:numPr>
        <w:numId w:val="16"/>
      </w:numPr>
      <w:tabs>
        <w:tab w:val="left" w:pos="1276"/>
      </w:tabs>
      <w:spacing w:before="240" w:line="276" w:lineRule="auto"/>
      <w:ind w:left="357" w:hanging="357"/>
      <w:contextualSpacing w:val="0"/>
      <w:jc w:val="center"/>
    </w:pPr>
    <w:rPr>
      <w:rFonts w:asciiTheme="minorHAnsi" w:hAnsiTheme="minorHAnsi" w:cs="Arial"/>
      <w:b/>
      <w:color w:val="000000"/>
      <w:sz w:val="22"/>
      <w:szCs w:val="22"/>
      <w:lang w:eastAsia="en-US"/>
    </w:rPr>
  </w:style>
  <w:style w:type="paragraph" w:customStyle="1" w:styleId="Styl2">
    <w:name w:val="Styl 2"/>
    <w:basedOn w:val="Odstavecseseznamem"/>
    <w:link w:val="Styl2Char"/>
    <w:qFormat/>
    <w:rsid w:val="00405A7F"/>
    <w:pPr>
      <w:numPr>
        <w:ilvl w:val="1"/>
        <w:numId w:val="16"/>
      </w:numPr>
      <w:spacing w:before="120" w:line="276" w:lineRule="auto"/>
      <w:contextualSpacing w:val="0"/>
      <w:jc w:val="both"/>
    </w:pPr>
    <w:rPr>
      <w:rFonts w:asciiTheme="minorHAnsi" w:hAnsiTheme="minorHAnsi" w:cs="Arial"/>
      <w:color w:val="000000"/>
      <w:sz w:val="22"/>
      <w:szCs w:val="22"/>
      <w:lang w:eastAsia="en-US"/>
    </w:rPr>
  </w:style>
  <w:style w:type="character" w:customStyle="1" w:styleId="Styl2Char">
    <w:name w:val="Styl 2 Char"/>
    <w:basedOn w:val="Standardnpsmoodstavce"/>
    <w:link w:val="Styl2"/>
    <w:rsid w:val="00405A7F"/>
    <w:rPr>
      <w:rFonts w:asciiTheme="minorHAnsi" w:eastAsia="Times New Roman" w:hAnsiTheme="minorHAnsi" w:cs="Arial"/>
      <w:color w:val="000000"/>
      <w:sz w:val="22"/>
      <w:szCs w:val="22"/>
      <w:lang w:eastAsia="en-US"/>
    </w:rPr>
  </w:style>
  <w:style w:type="paragraph" w:customStyle="1" w:styleId="RLTextlnkuslovan">
    <w:name w:val="RL Text článku číslovaný"/>
    <w:basedOn w:val="Normln"/>
    <w:qFormat/>
    <w:rsid w:val="00405A7F"/>
    <w:pPr>
      <w:numPr>
        <w:ilvl w:val="1"/>
        <w:numId w:val="17"/>
      </w:numPr>
      <w:spacing w:after="120" w:line="280" w:lineRule="exact"/>
      <w:jc w:val="both"/>
    </w:pPr>
    <w:rPr>
      <w:szCs w:val="24"/>
    </w:rPr>
  </w:style>
  <w:style w:type="paragraph" w:customStyle="1" w:styleId="RLlneksmlouvy">
    <w:name w:val="RL Článek smlouvy"/>
    <w:basedOn w:val="Normln"/>
    <w:next w:val="RLTextlnkuslovan"/>
    <w:qFormat/>
    <w:rsid w:val="00405A7F"/>
    <w:pPr>
      <w:keepNext/>
      <w:numPr>
        <w:numId w:val="17"/>
      </w:numPr>
      <w:suppressAutoHyphens/>
      <w:spacing w:before="360" w:after="120" w:line="280" w:lineRule="exact"/>
      <w:jc w:val="both"/>
      <w:outlineLvl w:val="0"/>
    </w:pPr>
    <w:rPr>
      <w:b/>
      <w:szCs w:val="24"/>
      <w:lang w:eastAsia="en-US"/>
    </w:rPr>
  </w:style>
  <w:style w:type="character" w:customStyle="1" w:styleId="PsmChar">
    <w:name w:val="Písm. Char"/>
    <w:basedOn w:val="OdstChar"/>
    <w:link w:val="Psm"/>
    <w:rsid w:val="00405A7F"/>
    <w:rPr>
      <w:rFonts w:ascii="Cambria" w:eastAsia="Times New Roman" w:hAnsi="Cambria" w:cs="Calibri"/>
      <w:sz w:val="22"/>
      <w:szCs w:val="22"/>
    </w:rPr>
  </w:style>
  <w:style w:type="paragraph" w:customStyle="1" w:styleId="Styl3">
    <w:name w:val="Styl 3"/>
    <w:basedOn w:val="Styl2"/>
    <w:link w:val="Styl3Char"/>
    <w:qFormat/>
    <w:rsid w:val="00405A7F"/>
    <w:pPr>
      <w:numPr>
        <w:ilvl w:val="0"/>
        <w:numId w:val="0"/>
      </w:numPr>
    </w:pPr>
  </w:style>
  <w:style w:type="character" w:customStyle="1" w:styleId="Styl3Char">
    <w:name w:val="Styl 3 Char"/>
    <w:basedOn w:val="Styl2Char"/>
    <w:link w:val="Styl3"/>
    <w:rsid w:val="00405A7F"/>
    <w:rPr>
      <w:rFonts w:asciiTheme="minorHAnsi" w:eastAsia="Times New Roman" w:hAnsiTheme="minorHAnsi" w:cs="Arial"/>
      <w:color w:val="000000"/>
      <w:sz w:val="22"/>
      <w:szCs w:val="22"/>
      <w:lang w:eastAsia="en-US"/>
    </w:rPr>
  </w:style>
  <w:style w:type="character" w:customStyle="1" w:styleId="Nevyeenzmnka1">
    <w:name w:val="Nevyřešená zmínka1"/>
    <w:basedOn w:val="Standardnpsmoodstavce"/>
    <w:uiPriority w:val="99"/>
    <w:semiHidden/>
    <w:unhideWhenUsed/>
    <w:rsid w:val="00405A7F"/>
    <w:rPr>
      <w:color w:val="605E5C"/>
      <w:shd w:val="clear" w:color="auto" w:fill="E1DFDD"/>
    </w:rPr>
  </w:style>
  <w:style w:type="paragraph" w:customStyle="1" w:styleId="Odstavecobyejn">
    <w:name w:val="Odstavec obyčejný"/>
    <w:basedOn w:val="Normln"/>
    <w:rsid w:val="00405A7F"/>
    <w:pPr>
      <w:numPr>
        <w:numId w:val="18"/>
      </w:numPr>
    </w:pPr>
    <w:rPr>
      <w:rFonts w:ascii="Arial" w:hAnsi="Arial"/>
      <w:sz w:val="20"/>
    </w:rPr>
  </w:style>
  <w:style w:type="paragraph" w:customStyle="1" w:styleId="lnek">
    <w:name w:val="Článek"/>
    <w:basedOn w:val="Nadpis1"/>
    <w:qFormat/>
    <w:rsid w:val="00405A7F"/>
    <w:pPr>
      <w:keepLines w:val="0"/>
      <w:numPr>
        <w:numId w:val="0"/>
      </w:numPr>
      <w:spacing w:before="360"/>
      <w:ind w:left="887" w:hanging="680"/>
    </w:pPr>
    <w:rPr>
      <w:rFonts w:ascii="Times New Roman" w:hAnsi="Times New Roman"/>
      <w:bCs/>
      <w:color w:val="000000"/>
      <w:sz w:val="32"/>
      <w:szCs w:val="24"/>
      <w:lang w:eastAsia="cs-CZ"/>
    </w:rPr>
  </w:style>
  <w:style w:type="character" w:styleId="Nevyeenzmnka">
    <w:name w:val="Unresolved Mention"/>
    <w:basedOn w:val="Standardnpsmoodstavce"/>
    <w:uiPriority w:val="99"/>
    <w:semiHidden/>
    <w:unhideWhenUsed/>
    <w:rsid w:val="00405A7F"/>
    <w:rPr>
      <w:color w:val="605E5C"/>
      <w:shd w:val="clear" w:color="auto" w:fill="E1DFDD"/>
    </w:rPr>
  </w:style>
  <w:style w:type="paragraph" w:customStyle="1" w:styleId="sloOdstavec">
    <w:name w:val="Číslo_Odstavec"/>
    <w:basedOn w:val="Odstavecseseznamem"/>
    <w:link w:val="sloOdstavecChar"/>
    <w:qFormat/>
    <w:rsid w:val="00405A7F"/>
    <w:pPr>
      <w:spacing w:before="200" w:after="200"/>
      <w:ind w:left="567" w:hanging="567"/>
      <w:contextualSpacing w:val="0"/>
      <w:jc w:val="both"/>
    </w:pPr>
    <w:rPr>
      <w:rFonts w:ascii="Calibri" w:hAnsi="Calibri" w:cs="Arial"/>
      <w:color w:val="000000"/>
      <w:sz w:val="22"/>
      <w:szCs w:val="22"/>
      <w:lang w:eastAsia="en-US"/>
    </w:rPr>
  </w:style>
  <w:style w:type="character" w:customStyle="1" w:styleId="sloOdstavecChar">
    <w:name w:val="Číslo_Odstavec Char"/>
    <w:basedOn w:val="Standardnpsmoodstavce"/>
    <w:link w:val="sloOdstavec"/>
    <w:rsid w:val="00405A7F"/>
    <w:rPr>
      <w:rFonts w:eastAsia="Times New Roman" w:cs="Arial"/>
      <w:color w:val="000000"/>
      <w:sz w:val="22"/>
      <w:szCs w:val="22"/>
      <w:lang w:eastAsia="en-US"/>
    </w:rPr>
  </w:style>
  <w:style w:type="paragraph" w:customStyle="1" w:styleId="PASOdrkyodsazen">
    <w:name w:val="PAS Odrážky odsazený"/>
    <w:basedOn w:val="Normln"/>
    <w:qFormat/>
    <w:rsid w:val="00350556"/>
    <w:pPr>
      <w:numPr>
        <w:numId w:val="23"/>
      </w:numPr>
      <w:tabs>
        <w:tab w:val="right" w:pos="9072"/>
      </w:tabs>
      <w:suppressAutoHyphens/>
      <w:spacing w:after="120"/>
      <w:jc w:val="both"/>
    </w:pPr>
    <w:rPr>
      <w:szCs w:val="24"/>
    </w:rPr>
  </w:style>
  <w:style w:type="numbering" w:customStyle="1" w:styleId="PASSeznamodrkyodsazen">
    <w:name w:val="PAS Seznam odrážky odsazený"/>
    <w:uiPriority w:val="99"/>
    <w:rsid w:val="00350556"/>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834391">
      <w:bodyDiv w:val="1"/>
      <w:marLeft w:val="0"/>
      <w:marRight w:val="0"/>
      <w:marTop w:val="0"/>
      <w:marBottom w:val="0"/>
      <w:divBdr>
        <w:top w:val="none" w:sz="0" w:space="0" w:color="auto"/>
        <w:left w:val="none" w:sz="0" w:space="0" w:color="auto"/>
        <w:bottom w:val="none" w:sz="0" w:space="0" w:color="auto"/>
        <w:right w:val="none" w:sz="0" w:space="0" w:color="auto"/>
      </w:divBdr>
    </w:div>
    <w:div w:id="138422336">
      <w:bodyDiv w:val="1"/>
      <w:marLeft w:val="0"/>
      <w:marRight w:val="0"/>
      <w:marTop w:val="0"/>
      <w:marBottom w:val="0"/>
      <w:divBdr>
        <w:top w:val="none" w:sz="0" w:space="0" w:color="auto"/>
        <w:left w:val="none" w:sz="0" w:space="0" w:color="auto"/>
        <w:bottom w:val="none" w:sz="0" w:space="0" w:color="auto"/>
        <w:right w:val="none" w:sz="0" w:space="0" w:color="auto"/>
      </w:divBdr>
    </w:div>
    <w:div w:id="408888091">
      <w:bodyDiv w:val="1"/>
      <w:marLeft w:val="0"/>
      <w:marRight w:val="0"/>
      <w:marTop w:val="0"/>
      <w:marBottom w:val="0"/>
      <w:divBdr>
        <w:top w:val="none" w:sz="0" w:space="0" w:color="auto"/>
        <w:left w:val="none" w:sz="0" w:space="0" w:color="auto"/>
        <w:bottom w:val="none" w:sz="0" w:space="0" w:color="auto"/>
        <w:right w:val="none" w:sz="0" w:space="0" w:color="auto"/>
      </w:divBdr>
    </w:div>
    <w:div w:id="482236633">
      <w:bodyDiv w:val="1"/>
      <w:marLeft w:val="0"/>
      <w:marRight w:val="0"/>
      <w:marTop w:val="0"/>
      <w:marBottom w:val="0"/>
      <w:divBdr>
        <w:top w:val="none" w:sz="0" w:space="0" w:color="auto"/>
        <w:left w:val="none" w:sz="0" w:space="0" w:color="auto"/>
        <w:bottom w:val="none" w:sz="0" w:space="0" w:color="auto"/>
        <w:right w:val="none" w:sz="0" w:space="0" w:color="auto"/>
      </w:divBdr>
    </w:div>
    <w:div w:id="630207772">
      <w:bodyDiv w:val="1"/>
      <w:marLeft w:val="0"/>
      <w:marRight w:val="0"/>
      <w:marTop w:val="0"/>
      <w:marBottom w:val="0"/>
      <w:divBdr>
        <w:top w:val="none" w:sz="0" w:space="0" w:color="auto"/>
        <w:left w:val="none" w:sz="0" w:space="0" w:color="auto"/>
        <w:bottom w:val="none" w:sz="0" w:space="0" w:color="auto"/>
        <w:right w:val="none" w:sz="0" w:space="0" w:color="auto"/>
      </w:divBdr>
    </w:div>
    <w:div w:id="723719802">
      <w:bodyDiv w:val="1"/>
      <w:marLeft w:val="0"/>
      <w:marRight w:val="0"/>
      <w:marTop w:val="0"/>
      <w:marBottom w:val="0"/>
      <w:divBdr>
        <w:top w:val="none" w:sz="0" w:space="0" w:color="auto"/>
        <w:left w:val="none" w:sz="0" w:space="0" w:color="auto"/>
        <w:bottom w:val="none" w:sz="0" w:space="0" w:color="auto"/>
        <w:right w:val="none" w:sz="0" w:space="0" w:color="auto"/>
      </w:divBdr>
    </w:div>
    <w:div w:id="755975164">
      <w:bodyDiv w:val="1"/>
      <w:marLeft w:val="0"/>
      <w:marRight w:val="0"/>
      <w:marTop w:val="0"/>
      <w:marBottom w:val="0"/>
      <w:divBdr>
        <w:top w:val="none" w:sz="0" w:space="0" w:color="auto"/>
        <w:left w:val="none" w:sz="0" w:space="0" w:color="auto"/>
        <w:bottom w:val="none" w:sz="0" w:space="0" w:color="auto"/>
        <w:right w:val="none" w:sz="0" w:space="0" w:color="auto"/>
      </w:divBdr>
    </w:div>
    <w:div w:id="867068542">
      <w:bodyDiv w:val="1"/>
      <w:marLeft w:val="0"/>
      <w:marRight w:val="0"/>
      <w:marTop w:val="0"/>
      <w:marBottom w:val="0"/>
      <w:divBdr>
        <w:top w:val="none" w:sz="0" w:space="0" w:color="auto"/>
        <w:left w:val="none" w:sz="0" w:space="0" w:color="auto"/>
        <w:bottom w:val="none" w:sz="0" w:space="0" w:color="auto"/>
        <w:right w:val="none" w:sz="0" w:space="0" w:color="auto"/>
      </w:divBdr>
    </w:div>
    <w:div w:id="1241601341">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332757683">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16339845">
      <w:bodyDiv w:val="1"/>
      <w:marLeft w:val="0"/>
      <w:marRight w:val="0"/>
      <w:marTop w:val="0"/>
      <w:marBottom w:val="0"/>
      <w:divBdr>
        <w:top w:val="none" w:sz="0" w:space="0" w:color="auto"/>
        <w:left w:val="none" w:sz="0" w:space="0" w:color="auto"/>
        <w:bottom w:val="none" w:sz="0" w:space="0" w:color="auto"/>
        <w:right w:val="none" w:sz="0" w:space="0" w:color="auto"/>
      </w:divBdr>
    </w:div>
    <w:div w:id="1874926208">
      <w:bodyDiv w:val="1"/>
      <w:marLeft w:val="0"/>
      <w:marRight w:val="0"/>
      <w:marTop w:val="0"/>
      <w:marBottom w:val="0"/>
      <w:divBdr>
        <w:top w:val="none" w:sz="0" w:space="0" w:color="auto"/>
        <w:left w:val="none" w:sz="0" w:space="0" w:color="auto"/>
        <w:bottom w:val="none" w:sz="0" w:space="0" w:color="auto"/>
        <w:right w:val="none" w:sz="0" w:space="0" w:color="auto"/>
      </w:divBdr>
    </w:div>
    <w:div w:id="210803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E54AA2-4129-4E80-9B3E-3B2C71E609E6}">
  <ds:schemaRefs>
    <ds:schemaRef ds:uri="http://schemas.microsoft.com/sharepoint/v3/contenttype/forms"/>
  </ds:schemaRefs>
</ds:datastoreItem>
</file>

<file path=customXml/itemProps2.xml><?xml version="1.0" encoding="utf-8"?>
<ds:datastoreItem xmlns:ds="http://schemas.openxmlformats.org/officeDocument/2006/customXml" ds:itemID="{73AE2CF6-EFDE-4399-879F-8268BC0CFF88}">
  <ds:schemaRefs>
    <ds:schemaRef ds:uri="http://schemas.openxmlformats.org/officeDocument/2006/bibliography"/>
  </ds:schemaRefs>
</ds:datastoreItem>
</file>

<file path=customXml/itemProps3.xml><?xml version="1.0" encoding="utf-8"?>
<ds:datastoreItem xmlns:ds="http://schemas.openxmlformats.org/officeDocument/2006/customXml" ds:itemID="{2152D033-0092-4B7A-BC99-1008A2B43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A25AE7-638E-498C-8657-CCCD428C3C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49</Pages>
  <Words>23897</Words>
  <Characters>140993</Characters>
  <Application>Microsoft Office Word</Application>
  <DocSecurity>0</DocSecurity>
  <Lines>1174</Lines>
  <Paragraphs>329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kosecek@akfiala.cz</dc:creator>
  <cp:keywords/>
  <dc:description/>
  <cp:lastModifiedBy>JUDr. Radim Koseček</cp:lastModifiedBy>
  <cp:revision>1</cp:revision>
  <cp:lastPrinted>2024-09-20T03:48:00Z</cp:lastPrinted>
  <dcterms:created xsi:type="dcterms:W3CDTF">2022-10-25T13:29:00Z</dcterms:created>
  <dcterms:modified xsi:type="dcterms:W3CDTF">2024-12-20T19:22:00Z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